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3ED3E" w14:textId="6EF45AC9" w:rsidR="00426C75" w:rsidRPr="00426C75" w:rsidRDefault="002A2339" w:rsidP="001D65C9">
      <w:pPr>
        <w:pStyle w:val="DeckblattTitel"/>
      </w:pPr>
      <w:r w:rsidRPr="002A2339">
        <w:rPr>
          <w:highlight w:val="yellow"/>
        </w:rPr>
        <w:t>VORLAGE:</w:t>
      </w:r>
      <w:r>
        <w:t xml:space="preserve"> </w:t>
      </w:r>
      <w:r w:rsidR="00426C75" w:rsidRPr="001D65C9">
        <w:t>COVID</w:t>
      </w:r>
      <w:r w:rsidR="00426C75" w:rsidRPr="00426C75">
        <w:t>-19 Präventionskonzept</w:t>
      </w:r>
    </w:p>
    <w:p w14:paraId="25F8604F" w14:textId="699C041E" w:rsidR="002A0B49" w:rsidRPr="00CF29FB" w:rsidRDefault="00CF29FB" w:rsidP="00CF29FB">
      <w:pPr>
        <w:pStyle w:val="DeckblattUntertitel"/>
      </w:pPr>
      <w:r w:rsidRPr="00CF29FB">
        <w:t xml:space="preserve">Analyse und Maßnahmen zur bestmöglichen Minimierung von Ansteckungsrisiken </w:t>
      </w:r>
      <w:r w:rsidR="00532E95">
        <w:t xml:space="preserve">für </w:t>
      </w:r>
      <w:r w:rsidR="0074527D">
        <w:t>Mitarbeiter*innen</w:t>
      </w:r>
      <w:r w:rsidR="002A2339">
        <w:t xml:space="preserve"> </w:t>
      </w:r>
      <w:r w:rsidR="00532E95">
        <w:t>und Kund</w:t>
      </w:r>
      <w:r w:rsidR="002A2339">
        <w:t>*innen</w:t>
      </w:r>
      <w:r w:rsidR="00532E95">
        <w:t xml:space="preserve"> </w:t>
      </w:r>
    </w:p>
    <w:p w14:paraId="25F86050" w14:textId="5AA27384" w:rsidR="00537B77" w:rsidRDefault="00537B77" w:rsidP="00CF29FB">
      <w:pPr>
        <w:pStyle w:val="DeckblattUntertitel"/>
      </w:pPr>
    </w:p>
    <w:p w14:paraId="25367934" w14:textId="1BEEE662" w:rsidR="00DE359F" w:rsidRDefault="00FF423D" w:rsidP="00CF29FB">
      <w:pPr>
        <w:pStyle w:val="DeckblattUntertitel"/>
      </w:pPr>
      <w:r>
        <w:t>der/des/von</w:t>
      </w:r>
    </w:p>
    <w:p w14:paraId="213347BF" w14:textId="42241E74" w:rsidR="001F5AC5" w:rsidRDefault="00FF423D" w:rsidP="00CF29FB">
      <w:pPr>
        <w:pStyle w:val="DeckblattUntertitel"/>
      </w:pPr>
      <w:r w:rsidRPr="00FF423D">
        <w:rPr>
          <w:highlight w:val="yellow"/>
        </w:rPr>
        <w:t>UNTERNEHMEN</w:t>
      </w:r>
    </w:p>
    <w:p w14:paraId="01B9D112" w14:textId="7EB11769" w:rsidR="001F5AC5" w:rsidRDefault="001F5AC5" w:rsidP="00CF29FB">
      <w:pPr>
        <w:pStyle w:val="DeckblattUntertitel"/>
      </w:pPr>
    </w:p>
    <w:p w14:paraId="6ADC1E17" w14:textId="14DDA51F" w:rsidR="00FF423D" w:rsidRDefault="00FF423D" w:rsidP="00CF29FB">
      <w:pPr>
        <w:pStyle w:val="DeckblattUntertitel"/>
      </w:pPr>
      <w:r w:rsidRPr="00FF423D">
        <w:rPr>
          <w:highlight w:val="yellow"/>
        </w:rPr>
        <w:t>Betriebsstätte</w:t>
      </w:r>
      <w:r>
        <w:t>:</w:t>
      </w:r>
    </w:p>
    <w:p w14:paraId="27659AE8" w14:textId="77777777" w:rsidR="00FF423D" w:rsidRDefault="00FF423D" w:rsidP="00CF29FB">
      <w:pPr>
        <w:pStyle w:val="DeckblattUntertitel"/>
        <w:rPr>
          <w:highlight w:val="yellow"/>
        </w:rPr>
      </w:pPr>
    </w:p>
    <w:p w14:paraId="347C954A" w14:textId="161464A4" w:rsidR="001F5AC5" w:rsidRDefault="001F5AC5" w:rsidP="00CF29FB">
      <w:pPr>
        <w:pStyle w:val="DeckblattUntertitel"/>
      </w:pPr>
      <w:r w:rsidRPr="001F5AC5">
        <w:rPr>
          <w:highlight w:val="yellow"/>
        </w:rPr>
        <w:t>IHR LOGO</w:t>
      </w:r>
    </w:p>
    <w:p w14:paraId="75533B16" w14:textId="77777777" w:rsidR="00FA13B8" w:rsidRDefault="00FF1220" w:rsidP="007A6392">
      <w:r>
        <w:t xml:space="preserve"> </w:t>
      </w:r>
    </w:p>
    <w:p w14:paraId="7247124A" w14:textId="77777777" w:rsidR="00FA13B8" w:rsidRDefault="00FA13B8" w:rsidP="007A6392"/>
    <w:p w14:paraId="25F86051" w14:textId="49FE444F" w:rsidR="00FA13B8" w:rsidRPr="00537B77" w:rsidRDefault="00FA13B8" w:rsidP="007A6392">
      <w:pPr>
        <w:sectPr w:rsidR="00FA13B8" w:rsidRPr="00537B77" w:rsidSect="00E22F58">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4990" w:right="1558" w:bottom="1701" w:left="1418" w:header="709" w:footer="709" w:gutter="0"/>
          <w:cols w:space="708"/>
          <w:formProt w:val="0"/>
          <w:titlePg/>
          <w:docGrid w:linePitch="360"/>
        </w:sectPr>
      </w:pPr>
      <w:r w:rsidRPr="00222555">
        <w:rPr>
          <w:highlight w:val="green"/>
        </w:rPr>
        <w:t xml:space="preserve">Update – </w:t>
      </w:r>
      <w:r w:rsidR="004845CF">
        <w:rPr>
          <w:highlight w:val="green"/>
        </w:rPr>
        <w:t>21</w:t>
      </w:r>
      <w:r w:rsidRPr="00222555">
        <w:rPr>
          <w:highlight w:val="green"/>
        </w:rPr>
        <w:t>.0</w:t>
      </w:r>
      <w:r w:rsidR="004845CF">
        <w:rPr>
          <w:highlight w:val="green"/>
        </w:rPr>
        <w:t>6</w:t>
      </w:r>
      <w:r w:rsidRPr="00222555">
        <w:rPr>
          <w:highlight w:val="green"/>
        </w:rPr>
        <w:t>.2021</w:t>
      </w:r>
      <w:r w:rsidR="002D7B96" w:rsidRPr="00222555">
        <w:rPr>
          <w:highlight w:val="green"/>
        </w:rPr>
        <w:t xml:space="preserve"> </w:t>
      </w:r>
      <w:r w:rsidR="006A5878" w:rsidRPr="00222555">
        <w:rPr>
          <w:highlight w:val="green"/>
        </w:rPr>
        <w:t>(</w:t>
      </w:r>
      <w:r w:rsidR="00222555" w:rsidRPr="00222555">
        <w:rPr>
          <w:highlight w:val="green"/>
        </w:rPr>
        <w:t>COVID-19 Öffnungsverordnung)</w:t>
      </w:r>
      <w:r w:rsidR="00222555">
        <w:br/>
      </w:r>
      <w:r w:rsidR="002D7B96">
        <w:t xml:space="preserve">– </w:t>
      </w:r>
      <w:r w:rsidR="002D7B96" w:rsidRPr="002D7B96">
        <w:rPr>
          <w:highlight w:val="green"/>
        </w:rPr>
        <w:t>Anpassungen zur Version sind grün hinterlegt</w:t>
      </w:r>
    </w:p>
    <w:p w14:paraId="5BE8F67B" w14:textId="67BBD07B" w:rsidR="00AD3F5C" w:rsidRDefault="00C05178" w:rsidP="004C3123">
      <w:r>
        <w:lastRenderedPageBreak/>
        <w:t>Die Vorlage für ein</w:t>
      </w:r>
      <w:r w:rsidR="004C3123">
        <w:t xml:space="preserve"> </w:t>
      </w:r>
      <w:r w:rsidR="007D3F7C">
        <w:t>COVID-19 Präventionskonzept</w:t>
      </w:r>
      <w:r>
        <w:t xml:space="preserve"> </w:t>
      </w:r>
      <w:r w:rsidR="007D3F7C">
        <w:t xml:space="preserve">dient zur </w:t>
      </w:r>
      <w:r w:rsidR="004C3123">
        <w:t>Unterstützung der</w:t>
      </w:r>
      <w:r w:rsidR="00F95866">
        <w:t xml:space="preserve"> Entwicklung, Dokumentation und Durchführung von Maßnahmen </w:t>
      </w:r>
      <w:r w:rsidR="00345CC9">
        <w:t xml:space="preserve">zur Risikominimierung einer COVID-19 Infektion im Rahmen </w:t>
      </w:r>
      <w:r w:rsidR="00532316">
        <w:t xml:space="preserve">der Geschäftstätigkeit </w:t>
      </w:r>
      <w:r w:rsidR="008B0343">
        <w:t xml:space="preserve">für </w:t>
      </w:r>
      <w:r w:rsidR="0074527D">
        <w:t>Mitarbeiter*innen</w:t>
      </w:r>
      <w:r w:rsidR="00CA4B45">
        <w:t xml:space="preserve">, </w:t>
      </w:r>
      <w:r w:rsidR="00213500" w:rsidRPr="00213500">
        <w:t>Kunden</w:t>
      </w:r>
      <w:r w:rsidR="00213500">
        <w:t>*innen</w:t>
      </w:r>
      <w:r w:rsidR="00FF423D">
        <w:t>; Lieferant*innen und/</w:t>
      </w:r>
      <w:r w:rsidR="00CA4B45">
        <w:t>oder Klienten*innen.</w:t>
      </w:r>
    </w:p>
    <w:p w14:paraId="684E1BBB" w14:textId="77777777" w:rsidR="00320BA2" w:rsidRDefault="00320BA2" w:rsidP="004C3123"/>
    <w:p w14:paraId="5C0CC32E" w14:textId="1AF2E443" w:rsidR="004C3123" w:rsidRDefault="00FF423D" w:rsidP="004C3123">
      <w:pPr>
        <w:rPr>
          <w:b/>
          <w:bCs/>
          <w:color w:val="23477C"/>
        </w:rPr>
      </w:pPr>
      <w:r>
        <w:rPr>
          <w:b/>
          <w:bCs/>
          <w:color w:val="23477C"/>
        </w:rPr>
        <w:t>[</w:t>
      </w:r>
      <w:r w:rsidR="001329D2" w:rsidRPr="0068367B">
        <w:rPr>
          <w:b/>
          <w:bCs/>
          <w:color w:val="23477C"/>
        </w:rPr>
        <w:t xml:space="preserve">Zu überarbeitende Passagen sind </w:t>
      </w:r>
      <w:r w:rsidR="001329D2" w:rsidRPr="0068367B">
        <w:rPr>
          <w:b/>
          <w:bCs/>
          <w:color w:val="23477C"/>
          <w:highlight w:val="yellow"/>
        </w:rPr>
        <w:t>gelb</w:t>
      </w:r>
      <w:r w:rsidR="001329D2" w:rsidRPr="0068367B">
        <w:rPr>
          <w:b/>
          <w:bCs/>
          <w:color w:val="23477C"/>
        </w:rPr>
        <w:t xml:space="preserve"> markiert! Die in diesem Musterkonzept/ in der Vorlage </w:t>
      </w:r>
      <w:r w:rsidR="0068367B" w:rsidRPr="0068367B">
        <w:rPr>
          <w:b/>
          <w:bCs/>
          <w:color w:val="23477C"/>
        </w:rPr>
        <w:t xml:space="preserve">befindlichen </w:t>
      </w:r>
      <w:r w:rsidR="001329D2" w:rsidRPr="0068367B">
        <w:rPr>
          <w:b/>
          <w:bCs/>
          <w:color w:val="23477C"/>
        </w:rPr>
        <w:t xml:space="preserve">Beispiele </w:t>
      </w:r>
      <w:r w:rsidR="0068367B" w:rsidRPr="0068367B">
        <w:rPr>
          <w:b/>
          <w:bCs/>
          <w:color w:val="23477C"/>
        </w:rPr>
        <w:t>müssen eingehend auf Aktualität und rechtliche Zulässigkeit geprüft werden!</w:t>
      </w:r>
      <w:r w:rsidR="0068367B">
        <w:rPr>
          <w:b/>
          <w:bCs/>
          <w:color w:val="23477C"/>
        </w:rPr>
        <w:t xml:space="preserve"> Die </w:t>
      </w:r>
      <w:r w:rsidR="00B0088B">
        <w:rPr>
          <w:b/>
          <w:bCs/>
          <w:color w:val="23477C"/>
        </w:rPr>
        <w:t>ver</w:t>
      </w:r>
      <w:r w:rsidR="00111A77">
        <w:rPr>
          <w:b/>
          <w:bCs/>
          <w:color w:val="23477C"/>
        </w:rPr>
        <w:t>wendeten</w:t>
      </w:r>
      <w:r w:rsidR="0068367B">
        <w:rPr>
          <w:b/>
          <w:bCs/>
          <w:color w:val="23477C"/>
        </w:rPr>
        <w:t xml:space="preserve"> Daten </w:t>
      </w:r>
      <w:r w:rsidR="00111A77">
        <w:rPr>
          <w:b/>
          <w:bCs/>
          <w:color w:val="23477C"/>
        </w:rPr>
        <w:t>wurden</w:t>
      </w:r>
      <w:r w:rsidR="0068367B">
        <w:rPr>
          <w:b/>
          <w:bCs/>
          <w:color w:val="23477C"/>
        </w:rPr>
        <w:t xml:space="preserve"> </w:t>
      </w:r>
      <w:r w:rsidR="00B0088B">
        <w:rPr>
          <w:b/>
          <w:bCs/>
          <w:color w:val="23477C"/>
        </w:rPr>
        <w:t xml:space="preserve">für ein </w:t>
      </w:r>
      <w:r w:rsidR="00111A77">
        <w:rPr>
          <w:b/>
          <w:bCs/>
          <w:color w:val="23477C"/>
        </w:rPr>
        <w:t xml:space="preserve">Dienstleistungsunternehmen </w:t>
      </w:r>
      <w:r w:rsidR="00C94A67">
        <w:rPr>
          <w:b/>
          <w:bCs/>
          <w:color w:val="23477C"/>
        </w:rPr>
        <w:t xml:space="preserve">erstellt </w:t>
      </w:r>
      <w:r w:rsidR="00111A77">
        <w:rPr>
          <w:b/>
          <w:bCs/>
          <w:color w:val="23477C"/>
        </w:rPr>
        <w:t>und sin</w:t>
      </w:r>
      <w:r w:rsidR="00C94A67">
        <w:rPr>
          <w:b/>
          <w:bCs/>
          <w:color w:val="23477C"/>
        </w:rPr>
        <w:t>d</w:t>
      </w:r>
      <w:r w:rsidR="00111A77">
        <w:rPr>
          <w:b/>
          <w:bCs/>
          <w:color w:val="23477C"/>
        </w:rPr>
        <w:t xml:space="preserve"> auf </w:t>
      </w:r>
      <w:r w:rsidR="009E0DC7">
        <w:rPr>
          <w:b/>
          <w:bCs/>
          <w:color w:val="23477C"/>
        </w:rPr>
        <w:t>andere Branchen entsprechend anzupassen.</w:t>
      </w:r>
      <w:r>
        <w:rPr>
          <w:b/>
          <w:bCs/>
          <w:color w:val="23477C"/>
        </w:rPr>
        <w:t>]</w:t>
      </w:r>
    </w:p>
    <w:p w14:paraId="732BA0A7" w14:textId="77777777" w:rsidR="00B73C25" w:rsidRDefault="00B73C25" w:rsidP="004C3123">
      <w:pPr>
        <w:rPr>
          <w:b/>
          <w:bCs/>
          <w:color w:val="23477C"/>
        </w:rPr>
      </w:pPr>
    </w:p>
    <w:p w14:paraId="6571824F" w14:textId="32EAB6CF" w:rsidR="00681A70" w:rsidRPr="0068367B" w:rsidRDefault="00681A70" w:rsidP="004C3123">
      <w:pPr>
        <w:rPr>
          <w:b/>
          <w:color w:val="23477C"/>
        </w:rPr>
      </w:pPr>
      <w:r>
        <w:rPr>
          <w:b/>
          <w:bCs/>
          <w:color w:val="23477C"/>
        </w:rPr>
        <w:t xml:space="preserve">[Hinweise / Anregungen für die Ausarbeitungen einzelner Punkte werden mit [Klammern] umfasst und </w:t>
      </w:r>
      <w:r w:rsidR="00B73C25">
        <w:rPr>
          <w:b/>
          <w:bCs/>
          <w:color w:val="23477C"/>
        </w:rPr>
        <w:t>dienen als Unterstützung bzw. Anregung für die eigene Erarbeitung</w:t>
      </w:r>
      <w:r w:rsidR="003012A6">
        <w:rPr>
          <w:b/>
          <w:bCs/>
          <w:color w:val="23477C"/>
        </w:rPr>
        <w:t>. Diese können im Rahmen der Konzepterstellung aus dem Dokument entfernt werden</w:t>
      </w:r>
      <w:r w:rsidR="00B73C25">
        <w:rPr>
          <w:b/>
          <w:bCs/>
          <w:color w:val="23477C"/>
        </w:rPr>
        <w:t>].</w:t>
      </w:r>
    </w:p>
    <w:p w14:paraId="25F8605C" w14:textId="77777777" w:rsidR="00A0509C" w:rsidRDefault="00A0509C" w:rsidP="00DE396C"/>
    <w:p w14:paraId="25F8605D" w14:textId="651CC0A0" w:rsidR="00715442" w:rsidRDefault="00154D02" w:rsidP="00DE396C">
      <w:r>
        <w:t xml:space="preserve">Die Vorlage </w:t>
      </w:r>
      <w:r w:rsidR="00DC3FF3">
        <w:t xml:space="preserve">des Konzeptes </w:t>
      </w:r>
      <w:r>
        <w:t xml:space="preserve">wurde erstellt </w:t>
      </w:r>
      <w:r w:rsidR="00DC3FF3">
        <w:t>durch</w:t>
      </w:r>
      <w:r w:rsidR="00715442">
        <w:t>:</w:t>
      </w:r>
    </w:p>
    <w:p w14:paraId="25F8605E" w14:textId="77777777" w:rsidR="00715442" w:rsidRDefault="00715442" w:rsidP="00DE396C"/>
    <w:p w14:paraId="25F8605F" w14:textId="59C7A5A2" w:rsidR="00FF1220" w:rsidRDefault="008A3A23" w:rsidP="00DE396C">
      <w:r>
        <w:t>Ing. Karl Dieter Brückner, B.A., M.Sc.</w:t>
      </w:r>
    </w:p>
    <w:p w14:paraId="25F86060" w14:textId="57A53DB0" w:rsidR="00D826D8" w:rsidRDefault="008A3A23" w:rsidP="004460B5">
      <w:r>
        <w:t>Markus Glanzer, MBA, MPA</w:t>
      </w:r>
    </w:p>
    <w:p w14:paraId="25F86061" w14:textId="31276F6D" w:rsidR="00715442" w:rsidRDefault="00715442" w:rsidP="004460B5"/>
    <w:p w14:paraId="50EA812A" w14:textId="77E36463" w:rsidR="00C82A87" w:rsidRDefault="00C82A87" w:rsidP="004460B5">
      <w:r>
        <w:t xml:space="preserve">Weikendorf, </w:t>
      </w:r>
      <w:r w:rsidR="002111EF">
        <w:t>21</w:t>
      </w:r>
      <w:r w:rsidR="000C18BD">
        <w:t xml:space="preserve">. </w:t>
      </w:r>
      <w:r w:rsidR="002111EF">
        <w:t xml:space="preserve">Juni </w:t>
      </w:r>
      <w:r>
        <w:t>202</w:t>
      </w:r>
      <w:r w:rsidR="00213500">
        <w:t>1</w:t>
      </w:r>
    </w:p>
    <w:p w14:paraId="2F249EAC" w14:textId="77777777" w:rsidR="00C82A87" w:rsidRDefault="00C82A87" w:rsidP="004460B5"/>
    <w:p w14:paraId="25F86070" w14:textId="4E684ABB" w:rsidR="00715442" w:rsidRDefault="00715442" w:rsidP="004460B5">
      <w:r>
        <w:t>Bezeichnungen gelten immer</w:t>
      </w:r>
      <w:r w:rsidR="00213500">
        <w:t>, sofern nicht</w:t>
      </w:r>
      <w:r w:rsidR="00C05178">
        <w:t xml:space="preserve"> </w:t>
      </w:r>
      <w:r w:rsidR="00282BF4">
        <w:t xml:space="preserve">bereits </w:t>
      </w:r>
      <w:r w:rsidR="00C05178">
        <w:t>gegendert</w:t>
      </w:r>
      <w:r w:rsidR="00836E37">
        <w:t xml:space="preserve"> oder geschlechtsneutral formuliert</w:t>
      </w:r>
      <w:r w:rsidR="00C05178">
        <w:t>,</w:t>
      </w:r>
      <w:r>
        <w:t xml:space="preserve"> für beide Geschlechter in gleicher Weise.</w:t>
      </w:r>
    </w:p>
    <w:tbl>
      <w:tblPr>
        <w:tblStyle w:val="Tabellenraster"/>
        <w:tblpPr w:leftFromText="141" w:rightFromText="141" w:vertAnchor="text" w:horzAnchor="margin" w:tblpY="174"/>
        <w:tblW w:w="0" w:type="auto"/>
        <w:tblLook w:val="04A0" w:firstRow="1" w:lastRow="0" w:firstColumn="1" w:lastColumn="0" w:noHBand="0" w:noVBand="1"/>
      </w:tblPr>
      <w:tblGrid>
        <w:gridCol w:w="9345"/>
      </w:tblGrid>
      <w:tr w:rsidR="0072228B" w14:paraId="198861F7" w14:textId="77777777" w:rsidTr="0021189D">
        <w:tc>
          <w:tcPr>
            <w:tcW w:w="9495" w:type="dxa"/>
          </w:tcPr>
          <w:p w14:paraId="4765700C" w14:textId="7BA9DA47" w:rsidR="0072228B" w:rsidRDefault="0072228B" w:rsidP="0021189D">
            <w:r w:rsidRPr="00882A50">
              <w:rPr>
                <w:b/>
                <w:bCs/>
                <w:color w:val="02726D"/>
              </w:rPr>
              <w:t>Wichtiger Hinweis:</w:t>
            </w:r>
            <w:r w:rsidRPr="00882A50">
              <w:rPr>
                <w:color w:val="02726D"/>
              </w:rPr>
              <w:t xml:space="preserve"> </w:t>
            </w:r>
            <w:r>
              <w:t>D</w:t>
            </w:r>
            <w:r w:rsidR="005C1C4C">
              <w:t xml:space="preserve">ie Vorlage des </w:t>
            </w:r>
            <w:r>
              <w:t>COVID-19 Präventionskonzept</w:t>
            </w:r>
            <w:r w:rsidR="005C1C4C">
              <w:t>es</w:t>
            </w:r>
            <w:r>
              <w:t xml:space="preserve"> wurde nach bestem Wissen und Gewissen </w:t>
            </w:r>
            <w:r w:rsidR="00836E37">
              <w:t xml:space="preserve">zur Verwendung </w:t>
            </w:r>
            <w:r>
              <w:t>erstellt und beschreibt den aktuellen Stand der Wissenschaft und Technik</w:t>
            </w:r>
            <w:r w:rsidR="00B52352">
              <w:t xml:space="preserve"> </w:t>
            </w:r>
            <w:r>
              <w:t xml:space="preserve">zum Zeitpunkt der Erstellung. Das Dokument muss regelmäßig auf Aktualität und Vollständigkeit überprüft und aktualisiert werden. </w:t>
            </w:r>
            <w:r w:rsidR="00E71D14">
              <w:t xml:space="preserve">Dieses Dokument wird </w:t>
            </w:r>
            <w:r w:rsidR="000C18BD">
              <w:t xml:space="preserve">Kunden sowie Interessierten Unternehmen </w:t>
            </w:r>
            <w:r w:rsidR="00E71D14">
              <w:t xml:space="preserve">zur Verfügung gestellt und kann von diesen frei verwendet sowie abgeändert werden. </w:t>
            </w:r>
            <w:r>
              <w:t>Seitens der DIE KRISENPLANER GmbH kann für ein</w:t>
            </w:r>
            <w:r w:rsidR="00485EA3">
              <w:t xml:space="preserve">e fehlende Aktualisierung </w:t>
            </w:r>
            <w:r w:rsidR="00B52352">
              <w:t>des Konzepts</w:t>
            </w:r>
            <w:r w:rsidR="00B30D8E">
              <w:t xml:space="preserve"> </w:t>
            </w:r>
            <w:r>
              <w:t xml:space="preserve">sowie eine unsachgemäße Anwendung </w:t>
            </w:r>
            <w:r w:rsidR="00B52352">
              <w:t xml:space="preserve">oder Unvollständigkeit </w:t>
            </w:r>
            <w:r>
              <w:t xml:space="preserve">keine Haftung übernommen werden. </w:t>
            </w:r>
          </w:p>
        </w:tc>
      </w:tr>
    </w:tbl>
    <w:p w14:paraId="279CDA0A" w14:textId="43C2C736" w:rsidR="0072228B" w:rsidRDefault="0072228B" w:rsidP="004460B5"/>
    <w:p w14:paraId="396B7989" w14:textId="77777777" w:rsidR="001064F5" w:rsidRDefault="001064F5" w:rsidP="001064F5">
      <w:r>
        <w:t>Die unternehmensspezifische Ausarbeitung erfolgte durch:</w:t>
      </w:r>
    </w:p>
    <w:p w14:paraId="1ECED6F1" w14:textId="77777777" w:rsidR="001064F5" w:rsidRDefault="001064F5" w:rsidP="001064F5"/>
    <w:p w14:paraId="0018A103" w14:textId="77777777" w:rsidR="001064F5" w:rsidRDefault="001064F5" w:rsidP="001064F5">
      <w:r w:rsidRPr="001064F5">
        <w:rPr>
          <w:color w:val="808080" w:themeColor="background1" w:themeShade="80"/>
          <w:highlight w:val="yellow"/>
        </w:rPr>
        <w:t>[Verantwortliche MitarbeiterInnen anführen]</w:t>
      </w:r>
      <w:r>
        <w:t xml:space="preserve"> </w:t>
      </w:r>
    </w:p>
    <w:p w14:paraId="4BE5B22D" w14:textId="77777777" w:rsidR="001064F5" w:rsidRDefault="001064F5" w:rsidP="001064F5"/>
    <w:p w14:paraId="495E157F" w14:textId="55378321" w:rsidR="001064F5" w:rsidRPr="00715442" w:rsidRDefault="001064F5" w:rsidP="004460B5">
      <w:r>
        <w:t xml:space="preserve">Version </w:t>
      </w:r>
      <w:r w:rsidRPr="001064F5">
        <w:rPr>
          <w:color w:val="808080" w:themeColor="background1" w:themeShade="80"/>
          <w:highlight w:val="yellow"/>
        </w:rPr>
        <w:t>Monat</w:t>
      </w:r>
      <w:r>
        <w:t xml:space="preserve"> 202</w:t>
      </w:r>
      <w:r w:rsidRPr="001064F5">
        <w:t>1</w:t>
      </w:r>
    </w:p>
    <w:p w14:paraId="25F86071" w14:textId="77777777" w:rsidR="009A768B" w:rsidRPr="00A34FA4" w:rsidRDefault="00715442" w:rsidP="00766E92">
      <w:pPr>
        <w:pStyle w:val="berschriftOhneNummerVorKapitel"/>
      </w:pPr>
      <w:r w:rsidRPr="004460B5">
        <w:br w:type="page"/>
      </w:r>
      <w:bookmarkStart w:id="0" w:name="_Toc58837196"/>
      <w:bookmarkStart w:id="1" w:name="_Toc67592652"/>
      <w:r w:rsidR="00A34FA4">
        <w:lastRenderedPageBreak/>
        <w:t>Abkürzungsverzeichnis</w:t>
      </w:r>
      <w:bookmarkEnd w:id="0"/>
      <w:bookmarkEnd w:id="1"/>
    </w:p>
    <w:tbl>
      <w:tblPr>
        <w:tblStyle w:val="Tabellenraster"/>
        <w:tblW w:w="9351" w:type="dxa"/>
        <w:tblBorders>
          <w:top w:val="single" w:sz="4" w:space="0" w:color="23477C"/>
          <w:left w:val="single" w:sz="4" w:space="0" w:color="23477C"/>
          <w:bottom w:val="single" w:sz="4" w:space="0" w:color="23477C"/>
          <w:right w:val="single" w:sz="4" w:space="0" w:color="23477C"/>
          <w:insideH w:val="single" w:sz="4" w:space="0" w:color="23477C"/>
          <w:insideV w:val="single" w:sz="4" w:space="0" w:color="23477C"/>
        </w:tblBorders>
        <w:tblLook w:val="04A0" w:firstRow="1" w:lastRow="0" w:firstColumn="1" w:lastColumn="0" w:noHBand="0" w:noVBand="1"/>
      </w:tblPr>
      <w:tblGrid>
        <w:gridCol w:w="1384"/>
        <w:gridCol w:w="7967"/>
      </w:tblGrid>
      <w:tr w:rsidR="009A768B" w:rsidRPr="009A768B" w14:paraId="25F86075" w14:textId="77777777" w:rsidTr="003302AF">
        <w:tc>
          <w:tcPr>
            <w:tcW w:w="1384" w:type="dxa"/>
          </w:tcPr>
          <w:p w14:paraId="25F86073" w14:textId="77777777" w:rsidR="009A768B" w:rsidRPr="009A768B" w:rsidRDefault="009A768B">
            <w:pPr>
              <w:spacing w:line="240" w:lineRule="auto"/>
              <w:rPr>
                <w:b/>
              </w:rPr>
            </w:pPr>
            <w:r w:rsidRPr="009A768B">
              <w:rPr>
                <w:b/>
              </w:rPr>
              <w:t>Abkürzung</w:t>
            </w:r>
          </w:p>
        </w:tc>
        <w:tc>
          <w:tcPr>
            <w:tcW w:w="7967" w:type="dxa"/>
          </w:tcPr>
          <w:p w14:paraId="25F86074" w14:textId="77777777" w:rsidR="009A768B" w:rsidRPr="009A768B" w:rsidRDefault="009A768B">
            <w:pPr>
              <w:spacing w:line="240" w:lineRule="auto"/>
              <w:rPr>
                <w:b/>
              </w:rPr>
            </w:pPr>
            <w:r w:rsidRPr="009A768B">
              <w:rPr>
                <w:b/>
              </w:rPr>
              <w:t>Bedeutung</w:t>
            </w:r>
          </w:p>
        </w:tc>
      </w:tr>
      <w:tr w:rsidR="009A768B" w14:paraId="25F8607E" w14:textId="77777777" w:rsidTr="003302AF">
        <w:tc>
          <w:tcPr>
            <w:tcW w:w="1384" w:type="dxa"/>
          </w:tcPr>
          <w:p w14:paraId="25F8607C" w14:textId="419359A4" w:rsidR="009A768B" w:rsidRDefault="00164941">
            <w:pPr>
              <w:spacing w:line="240" w:lineRule="auto"/>
            </w:pPr>
            <w:r>
              <w:t>MNS</w:t>
            </w:r>
          </w:p>
        </w:tc>
        <w:tc>
          <w:tcPr>
            <w:tcW w:w="7967" w:type="dxa"/>
          </w:tcPr>
          <w:p w14:paraId="25F8607D" w14:textId="035BD727" w:rsidR="009A768B" w:rsidRDefault="00164941">
            <w:pPr>
              <w:spacing w:line="240" w:lineRule="auto"/>
            </w:pPr>
            <w:r>
              <w:t xml:space="preserve">Mund-Nasen-Schutz, der den Mund-Nasen-Bereich </w:t>
            </w:r>
            <w:r w:rsidR="00C81653">
              <w:t>abdeckt und eng anliegt</w:t>
            </w:r>
          </w:p>
        </w:tc>
      </w:tr>
      <w:tr w:rsidR="009A768B" w14:paraId="25F86081" w14:textId="77777777" w:rsidTr="003302AF">
        <w:tc>
          <w:tcPr>
            <w:tcW w:w="1384" w:type="dxa"/>
          </w:tcPr>
          <w:p w14:paraId="25F8607F" w14:textId="755F7280" w:rsidR="009A768B" w:rsidRDefault="009A768B" w:rsidP="00A34FA4">
            <w:pPr>
              <w:spacing w:line="240" w:lineRule="auto"/>
            </w:pPr>
          </w:p>
        </w:tc>
        <w:tc>
          <w:tcPr>
            <w:tcW w:w="7967" w:type="dxa"/>
          </w:tcPr>
          <w:p w14:paraId="25F86080" w14:textId="6CB365C1" w:rsidR="009A768B" w:rsidRDefault="009A768B" w:rsidP="00A34FA4">
            <w:pPr>
              <w:spacing w:line="240" w:lineRule="auto"/>
            </w:pPr>
          </w:p>
        </w:tc>
      </w:tr>
    </w:tbl>
    <w:p w14:paraId="075D46E9" w14:textId="77777777" w:rsidR="00127B8B" w:rsidRDefault="00127B8B">
      <w:pPr>
        <w:spacing w:line="240" w:lineRule="auto"/>
      </w:pPr>
    </w:p>
    <w:p w14:paraId="1760A3A2" w14:textId="5B911D10" w:rsidR="00DE1902" w:rsidRDefault="009F21D2" w:rsidP="00766E92">
      <w:pPr>
        <w:pStyle w:val="berschriftOhneNummerVorKapitel"/>
      </w:pPr>
      <w:bookmarkStart w:id="2" w:name="_Toc58837197"/>
      <w:bookmarkStart w:id="3" w:name="_Toc67592653"/>
      <w:r>
        <w:t>Abbildungsverzeichnis</w:t>
      </w:r>
      <w:bookmarkEnd w:id="2"/>
      <w:bookmarkEnd w:id="3"/>
    </w:p>
    <w:p w14:paraId="74864327" w14:textId="6E264396" w:rsidR="00F50422" w:rsidRDefault="009F21D2">
      <w:pPr>
        <w:pStyle w:val="Abbildungsverzeichnis"/>
        <w:tabs>
          <w:tab w:val="right" w:pos="9345"/>
        </w:tabs>
        <w:rPr>
          <w:rFonts w:eastAsiaTheme="minorEastAsia" w:cstheme="minorBidi"/>
          <w:b w:val="0"/>
          <w:bCs w:val="0"/>
          <w:noProof/>
          <w:sz w:val="22"/>
          <w:szCs w:val="22"/>
          <w:lang w:eastAsia="de-DE"/>
        </w:rPr>
      </w:pPr>
      <w:r>
        <w:fldChar w:fldCharType="begin"/>
      </w:r>
      <w:r>
        <w:instrText xml:space="preserve"> TOC \h \z \c "Abbildung" </w:instrText>
      </w:r>
      <w:r>
        <w:fldChar w:fldCharType="separate"/>
      </w:r>
      <w:hyperlink w:anchor="_Toc57669411" w:history="1">
        <w:r w:rsidR="00F50422" w:rsidRPr="00F624C0">
          <w:rPr>
            <w:rStyle w:val="Hyperlink"/>
            <w:noProof/>
          </w:rPr>
          <w:t xml:space="preserve">Abbildung 1: </w:t>
        </w:r>
        <w:r w:rsidR="00F50422" w:rsidRPr="00C66984">
          <w:rPr>
            <w:rStyle w:val="Hyperlink"/>
            <w:noProof/>
          </w:rPr>
          <w:t>Risikomatrix Risikobeurteilung</w:t>
        </w:r>
        <w:r w:rsidR="00F50422">
          <w:rPr>
            <w:noProof/>
            <w:webHidden/>
          </w:rPr>
          <w:tab/>
        </w:r>
        <w:r w:rsidR="00F50422">
          <w:rPr>
            <w:noProof/>
            <w:webHidden/>
          </w:rPr>
          <w:fldChar w:fldCharType="begin"/>
        </w:r>
        <w:r w:rsidR="00F50422">
          <w:rPr>
            <w:noProof/>
            <w:webHidden/>
          </w:rPr>
          <w:instrText xml:space="preserve"> PAGEREF _Toc57669411 \h </w:instrText>
        </w:r>
        <w:r w:rsidR="00F50422">
          <w:rPr>
            <w:noProof/>
            <w:webHidden/>
          </w:rPr>
        </w:r>
        <w:r w:rsidR="00F50422">
          <w:rPr>
            <w:noProof/>
            <w:webHidden/>
          </w:rPr>
          <w:fldChar w:fldCharType="separate"/>
        </w:r>
        <w:r w:rsidR="00F50422">
          <w:rPr>
            <w:noProof/>
            <w:webHidden/>
          </w:rPr>
          <w:t>28</w:t>
        </w:r>
        <w:r w:rsidR="00F50422">
          <w:rPr>
            <w:noProof/>
            <w:webHidden/>
          </w:rPr>
          <w:fldChar w:fldCharType="end"/>
        </w:r>
      </w:hyperlink>
    </w:p>
    <w:p w14:paraId="5DCB342A" w14:textId="7A6C1CE1" w:rsidR="00F50422" w:rsidRDefault="000273F9">
      <w:pPr>
        <w:pStyle w:val="Abbildungsverzeichnis"/>
        <w:tabs>
          <w:tab w:val="right" w:pos="9345"/>
        </w:tabs>
        <w:rPr>
          <w:rFonts w:eastAsiaTheme="minorEastAsia" w:cstheme="minorBidi"/>
          <w:b w:val="0"/>
          <w:bCs w:val="0"/>
          <w:noProof/>
          <w:sz w:val="22"/>
          <w:szCs w:val="22"/>
          <w:lang w:eastAsia="de-DE"/>
        </w:rPr>
      </w:pPr>
      <w:hyperlink w:anchor="_Toc57669412" w:history="1">
        <w:r w:rsidR="00F50422" w:rsidRPr="00F624C0">
          <w:rPr>
            <w:rStyle w:val="Hyperlink"/>
            <w:noProof/>
          </w:rPr>
          <w:t>Abbildung 2: Risikomatrix Maßnahmenbeurteilung</w:t>
        </w:r>
        <w:r w:rsidR="00F50422">
          <w:rPr>
            <w:noProof/>
            <w:webHidden/>
          </w:rPr>
          <w:tab/>
        </w:r>
        <w:r w:rsidR="00F50422">
          <w:rPr>
            <w:noProof/>
            <w:webHidden/>
          </w:rPr>
          <w:fldChar w:fldCharType="begin"/>
        </w:r>
        <w:r w:rsidR="00F50422">
          <w:rPr>
            <w:noProof/>
            <w:webHidden/>
          </w:rPr>
          <w:instrText xml:space="preserve"> PAGEREF _Toc57669412 \h </w:instrText>
        </w:r>
        <w:r w:rsidR="00F50422">
          <w:rPr>
            <w:noProof/>
            <w:webHidden/>
          </w:rPr>
        </w:r>
        <w:r w:rsidR="00F50422">
          <w:rPr>
            <w:noProof/>
            <w:webHidden/>
          </w:rPr>
          <w:fldChar w:fldCharType="separate"/>
        </w:r>
        <w:r w:rsidR="00F50422">
          <w:rPr>
            <w:noProof/>
            <w:webHidden/>
          </w:rPr>
          <w:t>33</w:t>
        </w:r>
        <w:r w:rsidR="00F50422">
          <w:rPr>
            <w:noProof/>
            <w:webHidden/>
          </w:rPr>
          <w:fldChar w:fldCharType="end"/>
        </w:r>
      </w:hyperlink>
    </w:p>
    <w:p w14:paraId="6202CB0E" w14:textId="579D18FB" w:rsidR="009F21D2" w:rsidRDefault="009F21D2">
      <w:pPr>
        <w:spacing w:line="240" w:lineRule="auto"/>
      </w:pPr>
      <w:r>
        <w:fldChar w:fldCharType="end"/>
      </w:r>
    </w:p>
    <w:p w14:paraId="24CDB267" w14:textId="24F0810B" w:rsidR="009F21D2" w:rsidRDefault="009F21D2" w:rsidP="00766E92">
      <w:pPr>
        <w:pStyle w:val="berschriftOhneNummerVorKapitel"/>
      </w:pPr>
      <w:bookmarkStart w:id="4" w:name="_Toc58837198"/>
      <w:bookmarkStart w:id="5" w:name="_Toc67592654"/>
      <w:r>
        <w:t>Tabellenverzeichnis</w:t>
      </w:r>
      <w:bookmarkEnd w:id="4"/>
      <w:bookmarkEnd w:id="5"/>
    </w:p>
    <w:p w14:paraId="26C3383C" w14:textId="1C6CF329" w:rsidR="00F50422" w:rsidRDefault="009F21D2">
      <w:pPr>
        <w:pStyle w:val="Abbildungsverzeichnis"/>
        <w:tabs>
          <w:tab w:val="right" w:pos="9345"/>
        </w:tabs>
        <w:rPr>
          <w:rFonts w:eastAsiaTheme="minorEastAsia" w:cstheme="minorBidi"/>
          <w:b w:val="0"/>
          <w:bCs w:val="0"/>
          <w:noProof/>
          <w:sz w:val="22"/>
          <w:szCs w:val="22"/>
          <w:lang w:eastAsia="de-DE"/>
        </w:rPr>
      </w:pPr>
      <w:r>
        <w:fldChar w:fldCharType="begin"/>
      </w:r>
      <w:r>
        <w:instrText xml:space="preserve"> TOC \h \z \c "Tabelle" </w:instrText>
      </w:r>
      <w:r>
        <w:fldChar w:fldCharType="separate"/>
      </w:r>
      <w:hyperlink w:anchor="_Toc57669407" w:history="1">
        <w:r w:rsidR="00F50422" w:rsidRPr="0098104B">
          <w:rPr>
            <w:rStyle w:val="Hyperlink"/>
            <w:noProof/>
          </w:rPr>
          <w:t>Tabelle 1: Übersichts-Tagesablauf im Bürobetrieb</w:t>
        </w:r>
        <w:r w:rsidR="00F50422">
          <w:rPr>
            <w:noProof/>
            <w:webHidden/>
          </w:rPr>
          <w:tab/>
        </w:r>
        <w:r w:rsidR="00F50422">
          <w:rPr>
            <w:noProof/>
            <w:webHidden/>
          </w:rPr>
          <w:fldChar w:fldCharType="begin"/>
        </w:r>
        <w:r w:rsidR="00F50422">
          <w:rPr>
            <w:noProof/>
            <w:webHidden/>
          </w:rPr>
          <w:instrText xml:space="preserve"> PAGEREF _Toc57669407 \h </w:instrText>
        </w:r>
        <w:r w:rsidR="00F50422">
          <w:rPr>
            <w:noProof/>
            <w:webHidden/>
          </w:rPr>
        </w:r>
        <w:r w:rsidR="00F50422">
          <w:rPr>
            <w:noProof/>
            <w:webHidden/>
          </w:rPr>
          <w:fldChar w:fldCharType="separate"/>
        </w:r>
        <w:r w:rsidR="00F50422">
          <w:rPr>
            <w:noProof/>
            <w:webHidden/>
          </w:rPr>
          <w:t>21</w:t>
        </w:r>
        <w:r w:rsidR="00F50422">
          <w:rPr>
            <w:noProof/>
            <w:webHidden/>
          </w:rPr>
          <w:fldChar w:fldCharType="end"/>
        </w:r>
      </w:hyperlink>
    </w:p>
    <w:p w14:paraId="2A511CC1" w14:textId="4FCCC94B" w:rsidR="00F50422" w:rsidRDefault="000273F9">
      <w:pPr>
        <w:pStyle w:val="Abbildungsverzeichnis"/>
        <w:tabs>
          <w:tab w:val="right" w:pos="9345"/>
        </w:tabs>
        <w:rPr>
          <w:rFonts w:eastAsiaTheme="minorEastAsia" w:cstheme="minorBidi"/>
          <w:b w:val="0"/>
          <w:bCs w:val="0"/>
          <w:noProof/>
          <w:sz w:val="22"/>
          <w:szCs w:val="22"/>
          <w:lang w:eastAsia="de-DE"/>
        </w:rPr>
      </w:pPr>
      <w:hyperlink w:anchor="_Toc57669408" w:history="1">
        <w:r w:rsidR="00F50422" w:rsidRPr="0098104B">
          <w:rPr>
            <w:rStyle w:val="Hyperlink"/>
            <w:noProof/>
          </w:rPr>
          <w:t>Tabelle 2: Skala Eintrittswahrscheinlichkeit</w:t>
        </w:r>
        <w:r w:rsidR="00F50422">
          <w:rPr>
            <w:noProof/>
            <w:webHidden/>
          </w:rPr>
          <w:tab/>
        </w:r>
        <w:r w:rsidR="00F50422">
          <w:rPr>
            <w:noProof/>
            <w:webHidden/>
          </w:rPr>
          <w:fldChar w:fldCharType="begin"/>
        </w:r>
        <w:r w:rsidR="00F50422">
          <w:rPr>
            <w:noProof/>
            <w:webHidden/>
          </w:rPr>
          <w:instrText xml:space="preserve"> PAGEREF _Toc57669408 \h </w:instrText>
        </w:r>
        <w:r w:rsidR="00F50422">
          <w:rPr>
            <w:noProof/>
            <w:webHidden/>
          </w:rPr>
        </w:r>
        <w:r w:rsidR="00F50422">
          <w:rPr>
            <w:noProof/>
            <w:webHidden/>
          </w:rPr>
          <w:fldChar w:fldCharType="separate"/>
        </w:r>
        <w:r w:rsidR="00F50422">
          <w:rPr>
            <w:noProof/>
            <w:webHidden/>
          </w:rPr>
          <w:t>25</w:t>
        </w:r>
        <w:r w:rsidR="00F50422">
          <w:rPr>
            <w:noProof/>
            <w:webHidden/>
          </w:rPr>
          <w:fldChar w:fldCharType="end"/>
        </w:r>
      </w:hyperlink>
    </w:p>
    <w:p w14:paraId="04C8F27B" w14:textId="4C801241" w:rsidR="00F50422" w:rsidRDefault="000273F9">
      <w:pPr>
        <w:pStyle w:val="Abbildungsverzeichnis"/>
        <w:tabs>
          <w:tab w:val="right" w:pos="9345"/>
        </w:tabs>
        <w:rPr>
          <w:rFonts w:eastAsiaTheme="minorEastAsia" w:cstheme="minorBidi"/>
          <w:b w:val="0"/>
          <w:bCs w:val="0"/>
          <w:noProof/>
          <w:sz w:val="22"/>
          <w:szCs w:val="22"/>
          <w:lang w:eastAsia="de-DE"/>
        </w:rPr>
      </w:pPr>
      <w:hyperlink w:anchor="_Toc57669409" w:history="1">
        <w:r w:rsidR="00F50422" w:rsidRPr="0098104B">
          <w:rPr>
            <w:rStyle w:val="Hyperlink"/>
            <w:noProof/>
          </w:rPr>
          <w:t>Tabelle 3: Skala Schadensausmaß</w:t>
        </w:r>
        <w:r w:rsidR="00F50422">
          <w:rPr>
            <w:noProof/>
            <w:webHidden/>
          </w:rPr>
          <w:tab/>
        </w:r>
        <w:r w:rsidR="00F50422">
          <w:rPr>
            <w:noProof/>
            <w:webHidden/>
          </w:rPr>
          <w:fldChar w:fldCharType="begin"/>
        </w:r>
        <w:r w:rsidR="00F50422">
          <w:rPr>
            <w:noProof/>
            <w:webHidden/>
          </w:rPr>
          <w:instrText xml:space="preserve"> PAGEREF _Toc57669409 \h </w:instrText>
        </w:r>
        <w:r w:rsidR="00F50422">
          <w:rPr>
            <w:noProof/>
            <w:webHidden/>
          </w:rPr>
        </w:r>
        <w:r w:rsidR="00F50422">
          <w:rPr>
            <w:noProof/>
            <w:webHidden/>
          </w:rPr>
          <w:fldChar w:fldCharType="separate"/>
        </w:r>
        <w:r w:rsidR="00F50422">
          <w:rPr>
            <w:noProof/>
            <w:webHidden/>
          </w:rPr>
          <w:t>26</w:t>
        </w:r>
        <w:r w:rsidR="00F50422">
          <w:rPr>
            <w:noProof/>
            <w:webHidden/>
          </w:rPr>
          <w:fldChar w:fldCharType="end"/>
        </w:r>
      </w:hyperlink>
    </w:p>
    <w:p w14:paraId="2C0B0E69" w14:textId="31B6225F" w:rsidR="00F50422" w:rsidRDefault="000273F9">
      <w:pPr>
        <w:pStyle w:val="Abbildungsverzeichnis"/>
        <w:tabs>
          <w:tab w:val="right" w:pos="9345"/>
        </w:tabs>
        <w:rPr>
          <w:rFonts w:eastAsiaTheme="minorEastAsia" w:cstheme="minorBidi"/>
          <w:b w:val="0"/>
          <w:bCs w:val="0"/>
          <w:noProof/>
          <w:sz w:val="22"/>
          <w:szCs w:val="22"/>
          <w:lang w:eastAsia="de-DE"/>
        </w:rPr>
      </w:pPr>
      <w:hyperlink w:anchor="_Toc57669410" w:history="1">
        <w:r w:rsidR="00F50422" w:rsidRPr="0098104B">
          <w:rPr>
            <w:rStyle w:val="Hyperlink"/>
            <w:noProof/>
          </w:rPr>
          <w:t>Tabelle 4: Klassifizierung der Risikohöhen</w:t>
        </w:r>
        <w:r w:rsidR="00F50422">
          <w:rPr>
            <w:noProof/>
            <w:webHidden/>
          </w:rPr>
          <w:tab/>
        </w:r>
        <w:r w:rsidR="00F50422">
          <w:rPr>
            <w:noProof/>
            <w:webHidden/>
          </w:rPr>
          <w:fldChar w:fldCharType="begin"/>
        </w:r>
        <w:r w:rsidR="00F50422">
          <w:rPr>
            <w:noProof/>
            <w:webHidden/>
          </w:rPr>
          <w:instrText xml:space="preserve"> PAGEREF _Toc57669410 \h </w:instrText>
        </w:r>
        <w:r w:rsidR="00F50422">
          <w:rPr>
            <w:noProof/>
            <w:webHidden/>
          </w:rPr>
        </w:r>
        <w:r w:rsidR="00F50422">
          <w:rPr>
            <w:noProof/>
            <w:webHidden/>
          </w:rPr>
          <w:fldChar w:fldCharType="separate"/>
        </w:r>
        <w:r w:rsidR="00F50422">
          <w:rPr>
            <w:noProof/>
            <w:webHidden/>
          </w:rPr>
          <w:t>27</w:t>
        </w:r>
        <w:r w:rsidR="00F50422">
          <w:rPr>
            <w:noProof/>
            <w:webHidden/>
          </w:rPr>
          <w:fldChar w:fldCharType="end"/>
        </w:r>
      </w:hyperlink>
    </w:p>
    <w:p w14:paraId="66F144C1" w14:textId="3F348EB0" w:rsidR="00DE1902" w:rsidRDefault="009F21D2">
      <w:pPr>
        <w:spacing w:line="240" w:lineRule="auto"/>
      </w:pPr>
      <w:r>
        <w:fldChar w:fldCharType="end"/>
      </w:r>
    </w:p>
    <w:p w14:paraId="162AE5FA" w14:textId="715D3DE5" w:rsidR="00127B8B" w:rsidRPr="00127B8B" w:rsidRDefault="00127B8B" w:rsidP="00766E92">
      <w:pPr>
        <w:pStyle w:val="berschriftOhneNummerVorKapitel"/>
      </w:pPr>
      <w:bookmarkStart w:id="6" w:name="_Toc58837199"/>
      <w:bookmarkStart w:id="7" w:name="_Toc67592655"/>
      <w:r>
        <w:t>Versionsverlauf</w:t>
      </w:r>
      <w:bookmarkEnd w:id="6"/>
      <w:bookmarkEnd w:id="7"/>
    </w:p>
    <w:tbl>
      <w:tblPr>
        <w:tblStyle w:val="Tabellenraster"/>
        <w:tblW w:w="9383" w:type="dxa"/>
        <w:tblBorders>
          <w:top w:val="single" w:sz="4" w:space="0" w:color="23477C"/>
          <w:left w:val="single" w:sz="4" w:space="0" w:color="23477C"/>
          <w:bottom w:val="single" w:sz="4" w:space="0" w:color="23477C"/>
          <w:right w:val="single" w:sz="4" w:space="0" w:color="23477C"/>
          <w:insideH w:val="single" w:sz="4" w:space="0" w:color="23477C"/>
          <w:insideV w:val="single" w:sz="4" w:space="0" w:color="23477C"/>
        </w:tblBorders>
        <w:tblLook w:val="04A0" w:firstRow="1" w:lastRow="0" w:firstColumn="1" w:lastColumn="0" w:noHBand="0" w:noVBand="1"/>
      </w:tblPr>
      <w:tblGrid>
        <w:gridCol w:w="988"/>
        <w:gridCol w:w="5103"/>
        <w:gridCol w:w="1985"/>
        <w:gridCol w:w="1307"/>
      </w:tblGrid>
      <w:tr w:rsidR="00E04DA7" w:rsidRPr="009A768B" w14:paraId="5D3D1A5E" w14:textId="77777777" w:rsidTr="003302AF">
        <w:tc>
          <w:tcPr>
            <w:tcW w:w="988" w:type="dxa"/>
          </w:tcPr>
          <w:p w14:paraId="5CA56045" w14:textId="36C35A8E" w:rsidR="00E04DA7" w:rsidRPr="009A768B" w:rsidRDefault="00E04DA7" w:rsidP="005C39C4">
            <w:pPr>
              <w:spacing w:line="240" w:lineRule="auto"/>
              <w:rPr>
                <w:b/>
              </w:rPr>
            </w:pPr>
            <w:r>
              <w:rPr>
                <w:b/>
              </w:rPr>
              <w:t>Version</w:t>
            </w:r>
          </w:p>
        </w:tc>
        <w:tc>
          <w:tcPr>
            <w:tcW w:w="5103" w:type="dxa"/>
          </w:tcPr>
          <w:p w14:paraId="6A55AFCD" w14:textId="2CD63584" w:rsidR="00E04DA7" w:rsidRPr="009A768B" w:rsidRDefault="00E04DA7" w:rsidP="005C39C4">
            <w:pPr>
              <w:spacing w:line="240" w:lineRule="auto"/>
              <w:rPr>
                <w:b/>
              </w:rPr>
            </w:pPr>
            <w:r>
              <w:rPr>
                <w:b/>
              </w:rPr>
              <w:t>Beschreibung</w:t>
            </w:r>
          </w:p>
        </w:tc>
        <w:tc>
          <w:tcPr>
            <w:tcW w:w="1985" w:type="dxa"/>
          </w:tcPr>
          <w:p w14:paraId="744648C1" w14:textId="4651F0EB" w:rsidR="00E04DA7" w:rsidRPr="009A768B" w:rsidRDefault="003302AF" w:rsidP="005C39C4">
            <w:pPr>
              <w:spacing w:line="240" w:lineRule="auto"/>
              <w:rPr>
                <w:b/>
              </w:rPr>
            </w:pPr>
            <w:r>
              <w:rPr>
                <w:b/>
              </w:rPr>
              <w:t>Erstellt von</w:t>
            </w:r>
            <w:r w:rsidR="00E04DA7">
              <w:rPr>
                <w:b/>
              </w:rPr>
              <w:t>:</w:t>
            </w:r>
          </w:p>
        </w:tc>
        <w:tc>
          <w:tcPr>
            <w:tcW w:w="1307" w:type="dxa"/>
          </w:tcPr>
          <w:p w14:paraId="4F6B2A28" w14:textId="120E10E2" w:rsidR="00E04DA7" w:rsidRPr="009A768B" w:rsidRDefault="00E04DA7" w:rsidP="005C39C4">
            <w:pPr>
              <w:spacing w:line="240" w:lineRule="auto"/>
              <w:rPr>
                <w:b/>
              </w:rPr>
            </w:pPr>
            <w:r>
              <w:rPr>
                <w:b/>
              </w:rPr>
              <w:t>Datum</w:t>
            </w:r>
          </w:p>
        </w:tc>
      </w:tr>
      <w:tr w:rsidR="00E04DA7" w14:paraId="1545F775" w14:textId="77777777" w:rsidTr="003302AF">
        <w:tc>
          <w:tcPr>
            <w:tcW w:w="988" w:type="dxa"/>
          </w:tcPr>
          <w:p w14:paraId="0C298030" w14:textId="29DD9A1E" w:rsidR="00E04DA7" w:rsidRDefault="0072012B" w:rsidP="005C39C4">
            <w:pPr>
              <w:spacing w:line="240" w:lineRule="auto"/>
            </w:pPr>
            <w:r>
              <w:t>März 2021</w:t>
            </w:r>
          </w:p>
        </w:tc>
        <w:tc>
          <w:tcPr>
            <w:tcW w:w="5103" w:type="dxa"/>
          </w:tcPr>
          <w:p w14:paraId="34E5E9B9" w14:textId="3257B0BD" w:rsidR="00E04DA7" w:rsidRDefault="00BE2315" w:rsidP="005C39C4">
            <w:pPr>
              <w:spacing w:line="240" w:lineRule="auto"/>
            </w:pPr>
            <w:r>
              <w:t xml:space="preserve">Erstellung der </w:t>
            </w:r>
            <w:r w:rsidR="0072012B">
              <w:t>Vorlage</w:t>
            </w:r>
          </w:p>
        </w:tc>
        <w:tc>
          <w:tcPr>
            <w:tcW w:w="1985" w:type="dxa"/>
          </w:tcPr>
          <w:p w14:paraId="73443173" w14:textId="18FFDFE6" w:rsidR="00E04DA7" w:rsidRDefault="00BE2315" w:rsidP="005C39C4">
            <w:pPr>
              <w:spacing w:line="240" w:lineRule="auto"/>
            </w:pPr>
            <w:r>
              <w:t>Brückner, Glanzer</w:t>
            </w:r>
          </w:p>
        </w:tc>
        <w:tc>
          <w:tcPr>
            <w:tcW w:w="1307" w:type="dxa"/>
          </w:tcPr>
          <w:p w14:paraId="2F276477" w14:textId="37936243" w:rsidR="00E04DA7" w:rsidRDefault="008335A5" w:rsidP="005C39C4">
            <w:pPr>
              <w:spacing w:line="240" w:lineRule="auto"/>
            </w:pPr>
            <w:r>
              <w:t>12.03.2021</w:t>
            </w:r>
          </w:p>
        </w:tc>
      </w:tr>
      <w:tr w:rsidR="00E04DA7" w14:paraId="5392CB86" w14:textId="77777777" w:rsidTr="003302AF">
        <w:tc>
          <w:tcPr>
            <w:tcW w:w="988" w:type="dxa"/>
          </w:tcPr>
          <w:p w14:paraId="38330F42" w14:textId="72A3C49B" w:rsidR="00E04DA7" w:rsidRDefault="001064F5" w:rsidP="005C39C4">
            <w:pPr>
              <w:spacing w:line="240" w:lineRule="auto"/>
            </w:pPr>
            <w:r>
              <w:t>April 2021</w:t>
            </w:r>
            <w:r w:rsidR="00BB35EC">
              <w:t>-1</w:t>
            </w:r>
          </w:p>
        </w:tc>
        <w:tc>
          <w:tcPr>
            <w:tcW w:w="5103" w:type="dxa"/>
          </w:tcPr>
          <w:p w14:paraId="4C315C45" w14:textId="30D27869" w:rsidR="00E04DA7" w:rsidRDefault="001064F5" w:rsidP="005C39C4">
            <w:pPr>
              <w:spacing w:line="240" w:lineRule="auto"/>
            </w:pPr>
            <w:r>
              <w:t>Anpassungen an die 5. Novelle der 4. COVID-Schutzmaßnahmenverordnung</w:t>
            </w:r>
          </w:p>
        </w:tc>
        <w:tc>
          <w:tcPr>
            <w:tcW w:w="1985" w:type="dxa"/>
          </w:tcPr>
          <w:p w14:paraId="1CADAFB7" w14:textId="24E2C531" w:rsidR="00E04DA7" w:rsidRDefault="001064F5" w:rsidP="005C39C4">
            <w:pPr>
              <w:spacing w:line="240" w:lineRule="auto"/>
            </w:pPr>
            <w:r>
              <w:t>Brückner, Glanzer</w:t>
            </w:r>
          </w:p>
        </w:tc>
        <w:tc>
          <w:tcPr>
            <w:tcW w:w="1307" w:type="dxa"/>
          </w:tcPr>
          <w:p w14:paraId="19DD22F5" w14:textId="191F84A0" w:rsidR="00E04DA7" w:rsidRDefault="001064F5" w:rsidP="005C39C4">
            <w:pPr>
              <w:spacing w:line="240" w:lineRule="auto"/>
            </w:pPr>
            <w:r>
              <w:t>26.03.2021</w:t>
            </w:r>
          </w:p>
        </w:tc>
      </w:tr>
      <w:tr w:rsidR="004D36E0" w14:paraId="30A7B6A8" w14:textId="77777777" w:rsidTr="003302AF">
        <w:tc>
          <w:tcPr>
            <w:tcW w:w="988" w:type="dxa"/>
          </w:tcPr>
          <w:p w14:paraId="3086E557" w14:textId="120D80C9" w:rsidR="004D36E0" w:rsidRDefault="004D36E0" w:rsidP="005C39C4">
            <w:pPr>
              <w:spacing w:line="240" w:lineRule="auto"/>
            </w:pPr>
            <w:r>
              <w:t xml:space="preserve">April </w:t>
            </w:r>
            <w:r w:rsidR="007C43A3">
              <w:t xml:space="preserve">-3 </w:t>
            </w:r>
            <w:r>
              <w:t>2021</w:t>
            </w:r>
          </w:p>
        </w:tc>
        <w:tc>
          <w:tcPr>
            <w:tcW w:w="5103" w:type="dxa"/>
          </w:tcPr>
          <w:p w14:paraId="42190A68" w14:textId="3E72A41B" w:rsidR="004D36E0" w:rsidRDefault="004D36E0" w:rsidP="005C39C4">
            <w:pPr>
              <w:spacing w:line="240" w:lineRule="auto"/>
            </w:pPr>
            <w:r>
              <w:t xml:space="preserve">Überprüfung zur </w:t>
            </w:r>
            <w:r w:rsidR="007C43A3">
              <w:t>7. Novelle der 4. COVID-Schutzmaßnahmenverordnung</w:t>
            </w:r>
          </w:p>
        </w:tc>
        <w:tc>
          <w:tcPr>
            <w:tcW w:w="1985" w:type="dxa"/>
          </w:tcPr>
          <w:p w14:paraId="55B0FC6A" w14:textId="57B193F5" w:rsidR="004D36E0" w:rsidRDefault="007C43A3" w:rsidP="005C39C4">
            <w:pPr>
              <w:spacing w:line="240" w:lineRule="auto"/>
            </w:pPr>
            <w:r>
              <w:t>Brückner, Glanzer</w:t>
            </w:r>
          </w:p>
        </w:tc>
        <w:tc>
          <w:tcPr>
            <w:tcW w:w="1307" w:type="dxa"/>
          </w:tcPr>
          <w:p w14:paraId="01D05709" w14:textId="02F8AC37" w:rsidR="004D36E0" w:rsidRDefault="007C43A3" w:rsidP="005C39C4">
            <w:pPr>
              <w:spacing w:line="240" w:lineRule="auto"/>
            </w:pPr>
            <w:r>
              <w:t>07.04.2021</w:t>
            </w:r>
          </w:p>
        </w:tc>
      </w:tr>
      <w:tr w:rsidR="00222555" w14:paraId="0EBE6961" w14:textId="77777777" w:rsidTr="003302AF">
        <w:tc>
          <w:tcPr>
            <w:tcW w:w="988" w:type="dxa"/>
          </w:tcPr>
          <w:p w14:paraId="0758922B" w14:textId="098DCD5E" w:rsidR="00222555" w:rsidRDefault="00222555" w:rsidP="005C39C4">
            <w:pPr>
              <w:spacing w:line="240" w:lineRule="auto"/>
            </w:pPr>
            <w:r>
              <w:t>Mai -1 2021</w:t>
            </w:r>
          </w:p>
        </w:tc>
        <w:tc>
          <w:tcPr>
            <w:tcW w:w="5103" w:type="dxa"/>
          </w:tcPr>
          <w:p w14:paraId="6BEC2128" w14:textId="6FF43558" w:rsidR="00222555" w:rsidRDefault="00222555" w:rsidP="005C39C4">
            <w:pPr>
              <w:spacing w:line="240" w:lineRule="auto"/>
            </w:pPr>
            <w:r>
              <w:t xml:space="preserve">Anpassungen und Einarbeitung der </w:t>
            </w:r>
            <w:r w:rsidR="003666D6">
              <w:t>COVID-19-Öffnungsverordnung inkl. 1. Novelle dazu.</w:t>
            </w:r>
          </w:p>
        </w:tc>
        <w:tc>
          <w:tcPr>
            <w:tcW w:w="1985" w:type="dxa"/>
          </w:tcPr>
          <w:p w14:paraId="5CC0FBCF" w14:textId="7EEAFEF3" w:rsidR="00222555" w:rsidRDefault="003666D6" w:rsidP="005C39C4">
            <w:pPr>
              <w:spacing w:line="240" w:lineRule="auto"/>
            </w:pPr>
            <w:r>
              <w:t>Brückner, Glanzer</w:t>
            </w:r>
          </w:p>
        </w:tc>
        <w:tc>
          <w:tcPr>
            <w:tcW w:w="1307" w:type="dxa"/>
          </w:tcPr>
          <w:p w14:paraId="72890CD6" w14:textId="0107DEE8" w:rsidR="00222555" w:rsidRDefault="003666D6" w:rsidP="005C39C4">
            <w:pPr>
              <w:spacing w:line="240" w:lineRule="auto"/>
            </w:pPr>
            <w:r>
              <w:t>11.05.2021</w:t>
            </w:r>
          </w:p>
        </w:tc>
      </w:tr>
      <w:tr w:rsidR="004845CF" w14:paraId="133FB0CF" w14:textId="77777777" w:rsidTr="003302AF">
        <w:tc>
          <w:tcPr>
            <w:tcW w:w="988" w:type="dxa"/>
          </w:tcPr>
          <w:p w14:paraId="6C368A9E" w14:textId="59F53A17" w:rsidR="004845CF" w:rsidRDefault="004845CF" w:rsidP="004845CF">
            <w:pPr>
              <w:spacing w:line="240" w:lineRule="auto"/>
            </w:pPr>
            <w:r>
              <w:t>Juni 1 2021</w:t>
            </w:r>
          </w:p>
        </w:tc>
        <w:tc>
          <w:tcPr>
            <w:tcW w:w="5103" w:type="dxa"/>
          </w:tcPr>
          <w:p w14:paraId="0370BCDF" w14:textId="6E5A96D3" w:rsidR="004845CF" w:rsidRDefault="004845CF" w:rsidP="004845CF">
            <w:pPr>
              <w:spacing w:line="240" w:lineRule="auto"/>
            </w:pPr>
            <w:r>
              <w:t>Einarbeitung der Änderungen bis inklusive der 5. Novelle der COVID-19-Öffnungsverordnung.</w:t>
            </w:r>
          </w:p>
        </w:tc>
        <w:tc>
          <w:tcPr>
            <w:tcW w:w="1985" w:type="dxa"/>
          </w:tcPr>
          <w:p w14:paraId="170A7907" w14:textId="11F91357" w:rsidR="004845CF" w:rsidRDefault="004845CF" w:rsidP="004845CF">
            <w:pPr>
              <w:spacing w:line="240" w:lineRule="auto"/>
            </w:pPr>
            <w:r>
              <w:t>Brückner, Glanzer</w:t>
            </w:r>
          </w:p>
        </w:tc>
        <w:tc>
          <w:tcPr>
            <w:tcW w:w="1307" w:type="dxa"/>
          </w:tcPr>
          <w:p w14:paraId="07D1B5FF" w14:textId="563C00A1" w:rsidR="004845CF" w:rsidRDefault="004845CF" w:rsidP="004845CF">
            <w:pPr>
              <w:spacing w:line="240" w:lineRule="auto"/>
            </w:pPr>
            <w:r>
              <w:t>21.06.2021</w:t>
            </w:r>
          </w:p>
        </w:tc>
      </w:tr>
    </w:tbl>
    <w:p w14:paraId="6AD2FD68" w14:textId="77777777" w:rsidR="00127B8B" w:rsidRDefault="00127B8B">
      <w:pPr>
        <w:spacing w:line="240" w:lineRule="auto"/>
      </w:pPr>
    </w:p>
    <w:p w14:paraId="6B043C69" w14:textId="77777777" w:rsidR="00127B8B" w:rsidRDefault="00127B8B">
      <w:pPr>
        <w:spacing w:line="240" w:lineRule="auto"/>
      </w:pPr>
    </w:p>
    <w:p w14:paraId="23174FD2" w14:textId="77777777" w:rsidR="00127B8B" w:rsidRDefault="00127B8B">
      <w:pPr>
        <w:spacing w:line="240" w:lineRule="auto"/>
      </w:pPr>
    </w:p>
    <w:p w14:paraId="19EFEA0E" w14:textId="3BB2DEA2" w:rsidR="00766E92" w:rsidRDefault="009A768B" w:rsidP="00470C19">
      <w:pPr>
        <w:spacing w:line="240" w:lineRule="auto"/>
      </w:pPr>
      <w:r>
        <w:br w:type="page"/>
      </w:r>
    </w:p>
    <w:sdt>
      <w:sdtPr>
        <w:rPr>
          <w:rFonts w:ascii="Calibri Light" w:eastAsia="Verdana" w:hAnsi="Calibri Light" w:cs="Times New Roman"/>
          <w:b w:val="0"/>
          <w:bCs w:val="0"/>
          <w:color w:val="auto"/>
          <w:sz w:val="24"/>
          <w:szCs w:val="20"/>
          <w:lang w:val="de-DE" w:eastAsia="en-US"/>
        </w:rPr>
        <w:id w:val="-636485150"/>
        <w:docPartObj>
          <w:docPartGallery w:val="Table of Contents"/>
          <w:docPartUnique/>
        </w:docPartObj>
      </w:sdtPr>
      <w:sdtEndPr>
        <w:rPr>
          <w:noProof/>
        </w:rPr>
      </w:sdtEndPr>
      <w:sdtContent>
        <w:p w14:paraId="3B443B71" w14:textId="61B80E47" w:rsidR="00470C19" w:rsidRPr="00470C19" w:rsidRDefault="00470C19">
          <w:pPr>
            <w:pStyle w:val="Inhaltsverzeichnisberschrift"/>
            <w:rPr>
              <w:rFonts w:asciiTheme="minorHAnsi" w:eastAsia="Times New Roman" w:hAnsiTheme="minorHAnsi" w:cs="Times New Roman"/>
              <w:color w:val="02726D"/>
              <w:sz w:val="32"/>
              <w:szCs w:val="24"/>
              <w:lang w:val="x-none" w:eastAsia="en-US"/>
            </w:rPr>
          </w:pPr>
          <w:r w:rsidRPr="00470C19">
            <w:rPr>
              <w:rFonts w:asciiTheme="minorHAnsi" w:eastAsia="Times New Roman" w:hAnsiTheme="minorHAnsi" w:cs="Times New Roman"/>
              <w:color w:val="02726D"/>
              <w:sz w:val="32"/>
              <w:szCs w:val="24"/>
              <w:lang w:val="x-none" w:eastAsia="en-US"/>
            </w:rPr>
            <w:t>Inhaltsverzeichnis</w:t>
          </w:r>
        </w:p>
        <w:p w14:paraId="36E44D0A" w14:textId="4CB7C9AA" w:rsidR="00E016BD" w:rsidRDefault="00470C19">
          <w:pPr>
            <w:pStyle w:val="Verzeichnis1"/>
            <w:tabs>
              <w:tab w:val="right" w:leader="dot" w:pos="9345"/>
            </w:tabs>
            <w:rPr>
              <w:rFonts w:eastAsiaTheme="minorEastAsia" w:cstheme="minorBidi"/>
              <w:b w:val="0"/>
              <w:bCs w:val="0"/>
              <w:caps w:val="0"/>
              <w:noProof/>
              <w:u w:val="none"/>
              <w:lang w:eastAsia="de-DE"/>
            </w:rPr>
          </w:pPr>
          <w:r w:rsidRPr="00501313">
            <w:rPr>
              <w:rFonts w:ascii="Calibri Light" w:hAnsi="Calibri Light" w:cs="Calibri Light"/>
              <w:b w:val="0"/>
              <w:bCs w:val="0"/>
            </w:rPr>
            <w:fldChar w:fldCharType="begin"/>
          </w:r>
          <w:r w:rsidRPr="00501313">
            <w:rPr>
              <w:rFonts w:ascii="Calibri Light" w:hAnsi="Calibri Light" w:cs="Calibri Light"/>
              <w:b w:val="0"/>
              <w:bCs w:val="0"/>
            </w:rPr>
            <w:instrText>TOC \o "1-3" \h \z \u</w:instrText>
          </w:r>
          <w:r w:rsidRPr="00501313">
            <w:rPr>
              <w:rFonts w:ascii="Calibri Light" w:hAnsi="Calibri Light" w:cs="Calibri Light"/>
              <w:b w:val="0"/>
              <w:bCs w:val="0"/>
            </w:rPr>
            <w:fldChar w:fldCharType="separate"/>
          </w:r>
          <w:hyperlink w:anchor="_Toc67592652" w:history="1">
            <w:r w:rsidR="00E016BD" w:rsidRPr="00112EB6">
              <w:rPr>
                <w:rStyle w:val="Hyperlink"/>
                <w:noProof/>
              </w:rPr>
              <w:t>Abkürzungsverzeichnis</w:t>
            </w:r>
            <w:r w:rsidR="00E016BD">
              <w:rPr>
                <w:noProof/>
                <w:webHidden/>
              </w:rPr>
              <w:tab/>
            </w:r>
            <w:r w:rsidR="00E016BD">
              <w:rPr>
                <w:noProof/>
                <w:webHidden/>
              </w:rPr>
              <w:fldChar w:fldCharType="begin"/>
            </w:r>
            <w:r w:rsidR="00E016BD">
              <w:rPr>
                <w:noProof/>
                <w:webHidden/>
              </w:rPr>
              <w:instrText xml:space="preserve"> PAGEREF _Toc67592652 \h </w:instrText>
            </w:r>
            <w:r w:rsidR="00E016BD">
              <w:rPr>
                <w:noProof/>
                <w:webHidden/>
              </w:rPr>
            </w:r>
            <w:r w:rsidR="00E016BD">
              <w:rPr>
                <w:noProof/>
                <w:webHidden/>
              </w:rPr>
              <w:fldChar w:fldCharType="separate"/>
            </w:r>
            <w:r w:rsidR="00E016BD">
              <w:rPr>
                <w:noProof/>
                <w:webHidden/>
              </w:rPr>
              <w:t>3</w:t>
            </w:r>
            <w:r w:rsidR="00E016BD">
              <w:rPr>
                <w:noProof/>
                <w:webHidden/>
              </w:rPr>
              <w:fldChar w:fldCharType="end"/>
            </w:r>
          </w:hyperlink>
        </w:p>
        <w:p w14:paraId="6F6C3732" w14:textId="75917F23" w:rsidR="00E016BD" w:rsidRDefault="000273F9">
          <w:pPr>
            <w:pStyle w:val="Verzeichnis1"/>
            <w:tabs>
              <w:tab w:val="right" w:leader="dot" w:pos="9345"/>
            </w:tabs>
            <w:rPr>
              <w:rFonts w:eastAsiaTheme="minorEastAsia" w:cstheme="minorBidi"/>
              <w:b w:val="0"/>
              <w:bCs w:val="0"/>
              <w:caps w:val="0"/>
              <w:noProof/>
              <w:u w:val="none"/>
              <w:lang w:eastAsia="de-DE"/>
            </w:rPr>
          </w:pPr>
          <w:hyperlink w:anchor="_Toc67592653" w:history="1">
            <w:r w:rsidR="00E016BD" w:rsidRPr="00112EB6">
              <w:rPr>
                <w:rStyle w:val="Hyperlink"/>
                <w:noProof/>
              </w:rPr>
              <w:t>Abbildungsverzeichnis</w:t>
            </w:r>
            <w:r w:rsidR="00E016BD">
              <w:rPr>
                <w:noProof/>
                <w:webHidden/>
              </w:rPr>
              <w:tab/>
            </w:r>
            <w:r w:rsidR="00E016BD">
              <w:rPr>
                <w:noProof/>
                <w:webHidden/>
              </w:rPr>
              <w:fldChar w:fldCharType="begin"/>
            </w:r>
            <w:r w:rsidR="00E016BD">
              <w:rPr>
                <w:noProof/>
                <w:webHidden/>
              </w:rPr>
              <w:instrText xml:space="preserve"> PAGEREF _Toc67592653 \h </w:instrText>
            </w:r>
            <w:r w:rsidR="00E016BD">
              <w:rPr>
                <w:noProof/>
                <w:webHidden/>
              </w:rPr>
            </w:r>
            <w:r w:rsidR="00E016BD">
              <w:rPr>
                <w:noProof/>
                <w:webHidden/>
              </w:rPr>
              <w:fldChar w:fldCharType="separate"/>
            </w:r>
            <w:r w:rsidR="00E016BD">
              <w:rPr>
                <w:noProof/>
                <w:webHidden/>
              </w:rPr>
              <w:t>3</w:t>
            </w:r>
            <w:r w:rsidR="00E016BD">
              <w:rPr>
                <w:noProof/>
                <w:webHidden/>
              </w:rPr>
              <w:fldChar w:fldCharType="end"/>
            </w:r>
          </w:hyperlink>
        </w:p>
        <w:p w14:paraId="258E6CB5" w14:textId="3EE2AE18" w:rsidR="00E016BD" w:rsidRDefault="000273F9">
          <w:pPr>
            <w:pStyle w:val="Verzeichnis1"/>
            <w:tabs>
              <w:tab w:val="right" w:leader="dot" w:pos="9345"/>
            </w:tabs>
            <w:rPr>
              <w:rFonts w:eastAsiaTheme="minorEastAsia" w:cstheme="minorBidi"/>
              <w:b w:val="0"/>
              <w:bCs w:val="0"/>
              <w:caps w:val="0"/>
              <w:noProof/>
              <w:u w:val="none"/>
              <w:lang w:eastAsia="de-DE"/>
            </w:rPr>
          </w:pPr>
          <w:hyperlink w:anchor="_Toc67592654" w:history="1">
            <w:r w:rsidR="00E016BD" w:rsidRPr="00112EB6">
              <w:rPr>
                <w:rStyle w:val="Hyperlink"/>
                <w:noProof/>
              </w:rPr>
              <w:t>Tabellenverzeichnis</w:t>
            </w:r>
            <w:r w:rsidR="00E016BD">
              <w:rPr>
                <w:noProof/>
                <w:webHidden/>
              </w:rPr>
              <w:tab/>
            </w:r>
            <w:r w:rsidR="00E016BD">
              <w:rPr>
                <w:noProof/>
                <w:webHidden/>
              </w:rPr>
              <w:fldChar w:fldCharType="begin"/>
            </w:r>
            <w:r w:rsidR="00E016BD">
              <w:rPr>
                <w:noProof/>
                <w:webHidden/>
              </w:rPr>
              <w:instrText xml:space="preserve"> PAGEREF _Toc67592654 \h </w:instrText>
            </w:r>
            <w:r w:rsidR="00E016BD">
              <w:rPr>
                <w:noProof/>
                <w:webHidden/>
              </w:rPr>
            </w:r>
            <w:r w:rsidR="00E016BD">
              <w:rPr>
                <w:noProof/>
                <w:webHidden/>
              </w:rPr>
              <w:fldChar w:fldCharType="separate"/>
            </w:r>
            <w:r w:rsidR="00E016BD">
              <w:rPr>
                <w:noProof/>
                <w:webHidden/>
              </w:rPr>
              <w:t>3</w:t>
            </w:r>
            <w:r w:rsidR="00E016BD">
              <w:rPr>
                <w:noProof/>
                <w:webHidden/>
              </w:rPr>
              <w:fldChar w:fldCharType="end"/>
            </w:r>
          </w:hyperlink>
        </w:p>
        <w:p w14:paraId="63ED12D3" w14:textId="328D43E5" w:rsidR="00E016BD" w:rsidRDefault="000273F9">
          <w:pPr>
            <w:pStyle w:val="Verzeichnis1"/>
            <w:tabs>
              <w:tab w:val="right" w:leader="dot" w:pos="9345"/>
            </w:tabs>
            <w:rPr>
              <w:rFonts w:eastAsiaTheme="minorEastAsia" w:cstheme="minorBidi"/>
              <w:b w:val="0"/>
              <w:bCs w:val="0"/>
              <w:caps w:val="0"/>
              <w:noProof/>
              <w:u w:val="none"/>
              <w:lang w:eastAsia="de-DE"/>
            </w:rPr>
          </w:pPr>
          <w:hyperlink w:anchor="_Toc67592655" w:history="1">
            <w:r w:rsidR="00E016BD" w:rsidRPr="00112EB6">
              <w:rPr>
                <w:rStyle w:val="Hyperlink"/>
                <w:noProof/>
              </w:rPr>
              <w:t>Versionsverlauf</w:t>
            </w:r>
            <w:r w:rsidR="00E016BD">
              <w:rPr>
                <w:noProof/>
                <w:webHidden/>
              </w:rPr>
              <w:tab/>
            </w:r>
            <w:r w:rsidR="00E016BD">
              <w:rPr>
                <w:noProof/>
                <w:webHidden/>
              </w:rPr>
              <w:fldChar w:fldCharType="begin"/>
            </w:r>
            <w:r w:rsidR="00E016BD">
              <w:rPr>
                <w:noProof/>
                <w:webHidden/>
              </w:rPr>
              <w:instrText xml:space="preserve"> PAGEREF _Toc67592655 \h </w:instrText>
            </w:r>
            <w:r w:rsidR="00E016BD">
              <w:rPr>
                <w:noProof/>
                <w:webHidden/>
              </w:rPr>
            </w:r>
            <w:r w:rsidR="00E016BD">
              <w:rPr>
                <w:noProof/>
                <w:webHidden/>
              </w:rPr>
              <w:fldChar w:fldCharType="separate"/>
            </w:r>
            <w:r w:rsidR="00E016BD">
              <w:rPr>
                <w:noProof/>
                <w:webHidden/>
              </w:rPr>
              <w:t>3</w:t>
            </w:r>
            <w:r w:rsidR="00E016BD">
              <w:rPr>
                <w:noProof/>
                <w:webHidden/>
              </w:rPr>
              <w:fldChar w:fldCharType="end"/>
            </w:r>
          </w:hyperlink>
        </w:p>
        <w:p w14:paraId="18F815E7" w14:textId="1B87E4AD" w:rsidR="00E016BD" w:rsidRDefault="000273F9">
          <w:pPr>
            <w:pStyle w:val="Verzeichnis1"/>
            <w:tabs>
              <w:tab w:val="left" w:pos="332"/>
              <w:tab w:val="right" w:leader="dot" w:pos="9345"/>
            </w:tabs>
            <w:rPr>
              <w:rFonts w:eastAsiaTheme="minorEastAsia" w:cstheme="minorBidi"/>
              <w:b w:val="0"/>
              <w:bCs w:val="0"/>
              <w:caps w:val="0"/>
              <w:noProof/>
              <w:u w:val="none"/>
              <w:lang w:eastAsia="de-DE"/>
            </w:rPr>
          </w:pPr>
          <w:hyperlink w:anchor="_Toc67592656" w:history="1">
            <w:r w:rsidR="00E016BD" w:rsidRPr="00112EB6">
              <w:rPr>
                <w:rStyle w:val="Hyperlink"/>
                <w:noProof/>
                <w:lang w:val="de-AT"/>
              </w:rPr>
              <w:t>1</w:t>
            </w:r>
            <w:r w:rsidR="00E016BD">
              <w:rPr>
                <w:rFonts w:eastAsiaTheme="minorEastAsia" w:cstheme="minorBidi"/>
                <w:b w:val="0"/>
                <w:bCs w:val="0"/>
                <w:caps w:val="0"/>
                <w:noProof/>
                <w:u w:val="none"/>
                <w:lang w:eastAsia="de-DE"/>
              </w:rPr>
              <w:tab/>
            </w:r>
            <w:r w:rsidR="00E016BD" w:rsidRPr="00112EB6">
              <w:rPr>
                <w:rStyle w:val="Hyperlink"/>
                <w:noProof/>
                <w:lang w:val="de-AT"/>
              </w:rPr>
              <w:t>Einleitung</w:t>
            </w:r>
            <w:r w:rsidR="00E016BD">
              <w:rPr>
                <w:noProof/>
                <w:webHidden/>
              </w:rPr>
              <w:tab/>
            </w:r>
            <w:r w:rsidR="00E016BD">
              <w:rPr>
                <w:noProof/>
                <w:webHidden/>
              </w:rPr>
              <w:fldChar w:fldCharType="begin"/>
            </w:r>
            <w:r w:rsidR="00E016BD">
              <w:rPr>
                <w:noProof/>
                <w:webHidden/>
              </w:rPr>
              <w:instrText xml:space="preserve"> PAGEREF _Toc67592656 \h </w:instrText>
            </w:r>
            <w:r w:rsidR="00E016BD">
              <w:rPr>
                <w:noProof/>
                <w:webHidden/>
              </w:rPr>
            </w:r>
            <w:r w:rsidR="00E016BD">
              <w:rPr>
                <w:noProof/>
                <w:webHidden/>
              </w:rPr>
              <w:fldChar w:fldCharType="separate"/>
            </w:r>
            <w:r w:rsidR="00E016BD">
              <w:rPr>
                <w:noProof/>
                <w:webHidden/>
              </w:rPr>
              <w:t>7</w:t>
            </w:r>
            <w:r w:rsidR="00E016BD">
              <w:rPr>
                <w:noProof/>
                <w:webHidden/>
              </w:rPr>
              <w:fldChar w:fldCharType="end"/>
            </w:r>
          </w:hyperlink>
        </w:p>
        <w:p w14:paraId="006CEBF4" w14:textId="1D1F219D" w:rsidR="00E016BD" w:rsidRDefault="000273F9">
          <w:pPr>
            <w:pStyle w:val="Verzeichnis2"/>
            <w:tabs>
              <w:tab w:val="left" w:pos="502"/>
              <w:tab w:val="right" w:leader="dot" w:pos="9345"/>
            </w:tabs>
            <w:rPr>
              <w:rFonts w:eastAsiaTheme="minorEastAsia" w:cstheme="minorBidi"/>
              <w:b w:val="0"/>
              <w:bCs w:val="0"/>
              <w:smallCaps w:val="0"/>
              <w:noProof/>
              <w:lang w:eastAsia="de-DE"/>
            </w:rPr>
          </w:pPr>
          <w:hyperlink w:anchor="_Toc67592657" w:history="1">
            <w:r w:rsidR="00E016BD" w:rsidRPr="00112EB6">
              <w:rPr>
                <w:rStyle w:val="Hyperlink"/>
                <w:noProof/>
                <w:lang w:val="de-AT"/>
              </w:rPr>
              <w:t>1.1</w:t>
            </w:r>
            <w:r w:rsidR="00E016BD">
              <w:rPr>
                <w:rFonts w:eastAsiaTheme="minorEastAsia" w:cstheme="minorBidi"/>
                <w:b w:val="0"/>
                <w:bCs w:val="0"/>
                <w:smallCaps w:val="0"/>
                <w:noProof/>
                <w:lang w:eastAsia="de-DE"/>
              </w:rPr>
              <w:tab/>
            </w:r>
            <w:r w:rsidR="00E016BD" w:rsidRPr="00112EB6">
              <w:rPr>
                <w:rStyle w:val="Hyperlink"/>
                <w:noProof/>
                <w:lang w:val="de-AT"/>
              </w:rPr>
              <w:t>Zielsetzung und Aufbau</w:t>
            </w:r>
            <w:r w:rsidR="00E016BD">
              <w:rPr>
                <w:noProof/>
                <w:webHidden/>
              </w:rPr>
              <w:tab/>
            </w:r>
            <w:r w:rsidR="00E016BD">
              <w:rPr>
                <w:noProof/>
                <w:webHidden/>
              </w:rPr>
              <w:fldChar w:fldCharType="begin"/>
            </w:r>
            <w:r w:rsidR="00E016BD">
              <w:rPr>
                <w:noProof/>
                <w:webHidden/>
              </w:rPr>
              <w:instrText xml:space="preserve"> PAGEREF _Toc67592657 \h </w:instrText>
            </w:r>
            <w:r w:rsidR="00E016BD">
              <w:rPr>
                <w:noProof/>
                <w:webHidden/>
              </w:rPr>
            </w:r>
            <w:r w:rsidR="00E016BD">
              <w:rPr>
                <w:noProof/>
                <w:webHidden/>
              </w:rPr>
              <w:fldChar w:fldCharType="separate"/>
            </w:r>
            <w:r w:rsidR="00E016BD">
              <w:rPr>
                <w:noProof/>
                <w:webHidden/>
              </w:rPr>
              <w:t>7</w:t>
            </w:r>
            <w:r w:rsidR="00E016BD">
              <w:rPr>
                <w:noProof/>
                <w:webHidden/>
              </w:rPr>
              <w:fldChar w:fldCharType="end"/>
            </w:r>
          </w:hyperlink>
        </w:p>
        <w:p w14:paraId="6DA4A97C" w14:textId="34F982C3" w:rsidR="00E016BD" w:rsidRDefault="000273F9">
          <w:pPr>
            <w:pStyle w:val="Verzeichnis2"/>
            <w:tabs>
              <w:tab w:val="left" w:pos="502"/>
              <w:tab w:val="right" w:leader="dot" w:pos="9345"/>
            </w:tabs>
            <w:rPr>
              <w:rFonts w:eastAsiaTheme="minorEastAsia" w:cstheme="minorBidi"/>
              <w:b w:val="0"/>
              <w:bCs w:val="0"/>
              <w:smallCaps w:val="0"/>
              <w:noProof/>
              <w:lang w:eastAsia="de-DE"/>
            </w:rPr>
          </w:pPr>
          <w:hyperlink w:anchor="_Toc67592658" w:history="1">
            <w:r w:rsidR="00E016BD" w:rsidRPr="00112EB6">
              <w:rPr>
                <w:rStyle w:val="Hyperlink"/>
                <w:noProof/>
                <w:lang w:val="de-AT"/>
              </w:rPr>
              <w:t>1.2</w:t>
            </w:r>
            <w:r w:rsidR="00E016BD">
              <w:rPr>
                <w:rFonts w:eastAsiaTheme="minorEastAsia" w:cstheme="minorBidi"/>
                <w:b w:val="0"/>
                <w:bCs w:val="0"/>
                <w:smallCaps w:val="0"/>
                <w:noProof/>
                <w:lang w:eastAsia="de-DE"/>
              </w:rPr>
              <w:tab/>
            </w:r>
            <w:r w:rsidR="00E016BD" w:rsidRPr="00112EB6">
              <w:rPr>
                <w:rStyle w:val="Hyperlink"/>
                <w:noProof/>
                <w:lang w:val="de-AT"/>
              </w:rPr>
              <w:t>Geltungsbereich</w:t>
            </w:r>
            <w:r w:rsidR="00E016BD">
              <w:rPr>
                <w:noProof/>
                <w:webHidden/>
              </w:rPr>
              <w:tab/>
            </w:r>
            <w:r w:rsidR="00E016BD">
              <w:rPr>
                <w:noProof/>
                <w:webHidden/>
              </w:rPr>
              <w:fldChar w:fldCharType="begin"/>
            </w:r>
            <w:r w:rsidR="00E016BD">
              <w:rPr>
                <w:noProof/>
                <w:webHidden/>
              </w:rPr>
              <w:instrText xml:space="preserve"> PAGEREF _Toc67592658 \h </w:instrText>
            </w:r>
            <w:r w:rsidR="00E016BD">
              <w:rPr>
                <w:noProof/>
                <w:webHidden/>
              </w:rPr>
            </w:r>
            <w:r w:rsidR="00E016BD">
              <w:rPr>
                <w:noProof/>
                <w:webHidden/>
              </w:rPr>
              <w:fldChar w:fldCharType="separate"/>
            </w:r>
            <w:r w:rsidR="00E016BD">
              <w:rPr>
                <w:noProof/>
                <w:webHidden/>
              </w:rPr>
              <w:t>7</w:t>
            </w:r>
            <w:r w:rsidR="00E016BD">
              <w:rPr>
                <w:noProof/>
                <w:webHidden/>
              </w:rPr>
              <w:fldChar w:fldCharType="end"/>
            </w:r>
          </w:hyperlink>
        </w:p>
        <w:p w14:paraId="6106DC94" w14:textId="7187ED88" w:rsidR="00E016BD" w:rsidRDefault="000273F9">
          <w:pPr>
            <w:pStyle w:val="Verzeichnis2"/>
            <w:tabs>
              <w:tab w:val="left" w:pos="502"/>
              <w:tab w:val="right" w:leader="dot" w:pos="9345"/>
            </w:tabs>
            <w:rPr>
              <w:rFonts w:eastAsiaTheme="minorEastAsia" w:cstheme="minorBidi"/>
              <w:b w:val="0"/>
              <w:bCs w:val="0"/>
              <w:smallCaps w:val="0"/>
              <w:noProof/>
              <w:lang w:eastAsia="de-DE"/>
            </w:rPr>
          </w:pPr>
          <w:hyperlink w:anchor="_Toc67592659" w:history="1">
            <w:r w:rsidR="00E016BD" w:rsidRPr="00112EB6">
              <w:rPr>
                <w:rStyle w:val="Hyperlink"/>
                <w:noProof/>
                <w:lang w:val="de-AT"/>
              </w:rPr>
              <w:t>1.3</w:t>
            </w:r>
            <w:r w:rsidR="00E016BD">
              <w:rPr>
                <w:rFonts w:eastAsiaTheme="minorEastAsia" w:cstheme="minorBidi"/>
                <w:b w:val="0"/>
                <w:bCs w:val="0"/>
                <w:smallCaps w:val="0"/>
                <w:noProof/>
                <w:lang w:eastAsia="de-DE"/>
              </w:rPr>
              <w:tab/>
            </w:r>
            <w:r w:rsidR="00E016BD" w:rsidRPr="00112EB6">
              <w:rPr>
                <w:rStyle w:val="Hyperlink"/>
                <w:noProof/>
                <w:lang w:val="de-AT"/>
              </w:rPr>
              <w:t>Ausgenommen Bereiche / Abgrenzungen</w:t>
            </w:r>
            <w:r w:rsidR="00E016BD">
              <w:rPr>
                <w:noProof/>
                <w:webHidden/>
              </w:rPr>
              <w:tab/>
            </w:r>
            <w:r w:rsidR="00E016BD">
              <w:rPr>
                <w:noProof/>
                <w:webHidden/>
              </w:rPr>
              <w:fldChar w:fldCharType="begin"/>
            </w:r>
            <w:r w:rsidR="00E016BD">
              <w:rPr>
                <w:noProof/>
                <w:webHidden/>
              </w:rPr>
              <w:instrText xml:space="preserve"> PAGEREF _Toc67592659 \h </w:instrText>
            </w:r>
            <w:r w:rsidR="00E016BD">
              <w:rPr>
                <w:noProof/>
                <w:webHidden/>
              </w:rPr>
            </w:r>
            <w:r w:rsidR="00E016BD">
              <w:rPr>
                <w:noProof/>
                <w:webHidden/>
              </w:rPr>
              <w:fldChar w:fldCharType="separate"/>
            </w:r>
            <w:r w:rsidR="00E016BD">
              <w:rPr>
                <w:noProof/>
                <w:webHidden/>
              </w:rPr>
              <w:t>7</w:t>
            </w:r>
            <w:r w:rsidR="00E016BD">
              <w:rPr>
                <w:noProof/>
                <w:webHidden/>
              </w:rPr>
              <w:fldChar w:fldCharType="end"/>
            </w:r>
          </w:hyperlink>
        </w:p>
        <w:p w14:paraId="5F48F9BF" w14:textId="016ACCB7" w:rsidR="00E016BD" w:rsidRDefault="000273F9">
          <w:pPr>
            <w:pStyle w:val="Verzeichnis2"/>
            <w:tabs>
              <w:tab w:val="left" w:pos="502"/>
              <w:tab w:val="right" w:leader="dot" w:pos="9345"/>
            </w:tabs>
            <w:rPr>
              <w:rFonts w:eastAsiaTheme="minorEastAsia" w:cstheme="minorBidi"/>
              <w:b w:val="0"/>
              <w:bCs w:val="0"/>
              <w:smallCaps w:val="0"/>
              <w:noProof/>
              <w:lang w:eastAsia="de-DE"/>
            </w:rPr>
          </w:pPr>
          <w:hyperlink w:anchor="_Toc67592660" w:history="1">
            <w:r w:rsidR="00E016BD" w:rsidRPr="00112EB6">
              <w:rPr>
                <w:rStyle w:val="Hyperlink"/>
                <w:noProof/>
                <w:lang w:val="de-AT"/>
              </w:rPr>
              <w:t>1.4</w:t>
            </w:r>
            <w:r w:rsidR="00E016BD">
              <w:rPr>
                <w:rFonts w:eastAsiaTheme="minorEastAsia" w:cstheme="minorBidi"/>
                <w:b w:val="0"/>
                <w:bCs w:val="0"/>
                <w:smallCaps w:val="0"/>
                <w:noProof/>
                <w:lang w:eastAsia="de-DE"/>
              </w:rPr>
              <w:tab/>
            </w:r>
            <w:r w:rsidR="00E016BD" w:rsidRPr="00112EB6">
              <w:rPr>
                <w:rStyle w:val="Hyperlink"/>
                <w:noProof/>
                <w:lang w:val="de-AT"/>
              </w:rPr>
              <w:t>Berücksichtigte Gesetze, Verordnungen, Normen und Guidelines</w:t>
            </w:r>
            <w:r w:rsidR="00E016BD">
              <w:rPr>
                <w:noProof/>
                <w:webHidden/>
              </w:rPr>
              <w:tab/>
            </w:r>
            <w:r w:rsidR="00E016BD">
              <w:rPr>
                <w:noProof/>
                <w:webHidden/>
              </w:rPr>
              <w:fldChar w:fldCharType="begin"/>
            </w:r>
            <w:r w:rsidR="00E016BD">
              <w:rPr>
                <w:noProof/>
                <w:webHidden/>
              </w:rPr>
              <w:instrText xml:space="preserve"> PAGEREF _Toc67592660 \h </w:instrText>
            </w:r>
            <w:r w:rsidR="00E016BD">
              <w:rPr>
                <w:noProof/>
                <w:webHidden/>
              </w:rPr>
            </w:r>
            <w:r w:rsidR="00E016BD">
              <w:rPr>
                <w:noProof/>
                <w:webHidden/>
              </w:rPr>
              <w:fldChar w:fldCharType="separate"/>
            </w:r>
            <w:r w:rsidR="00E016BD">
              <w:rPr>
                <w:noProof/>
                <w:webHidden/>
              </w:rPr>
              <w:t>8</w:t>
            </w:r>
            <w:r w:rsidR="00E016BD">
              <w:rPr>
                <w:noProof/>
                <w:webHidden/>
              </w:rPr>
              <w:fldChar w:fldCharType="end"/>
            </w:r>
          </w:hyperlink>
        </w:p>
        <w:p w14:paraId="0DA20861" w14:textId="0AF7A38F" w:rsidR="00E016BD" w:rsidRDefault="000273F9">
          <w:pPr>
            <w:pStyle w:val="Verzeichnis1"/>
            <w:tabs>
              <w:tab w:val="left" w:pos="332"/>
              <w:tab w:val="right" w:leader="dot" w:pos="9345"/>
            </w:tabs>
            <w:rPr>
              <w:rFonts w:eastAsiaTheme="minorEastAsia" w:cstheme="minorBidi"/>
              <w:b w:val="0"/>
              <w:bCs w:val="0"/>
              <w:caps w:val="0"/>
              <w:noProof/>
              <w:u w:val="none"/>
              <w:lang w:eastAsia="de-DE"/>
            </w:rPr>
          </w:pPr>
          <w:hyperlink w:anchor="_Toc67592661" w:history="1">
            <w:r w:rsidR="00E016BD" w:rsidRPr="00112EB6">
              <w:rPr>
                <w:rStyle w:val="Hyperlink"/>
                <w:noProof/>
              </w:rPr>
              <w:t>2</w:t>
            </w:r>
            <w:r w:rsidR="00E016BD">
              <w:rPr>
                <w:rFonts w:eastAsiaTheme="minorEastAsia" w:cstheme="minorBidi"/>
                <w:b w:val="0"/>
                <w:bCs w:val="0"/>
                <w:caps w:val="0"/>
                <w:noProof/>
                <w:u w:val="none"/>
                <w:lang w:eastAsia="de-DE"/>
              </w:rPr>
              <w:tab/>
            </w:r>
            <w:r w:rsidR="00E016BD" w:rsidRPr="00112EB6">
              <w:rPr>
                <w:rStyle w:val="Hyperlink"/>
                <w:noProof/>
              </w:rPr>
              <w:t>Informationen zu COVID-19</w:t>
            </w:r>
            <w:r w:rsidR="00E016BD">
              <w:rPr>
                <w:noProof/>
                <w:webHidden/>
              </w:rPr>
              <w:tab/>
            </w:r>
            <w:r w:rsidR="00E016BD">
              <w:rPr>
                <w:noProof/>
                <w:webHidden/>
              </w:rPr>
              <w:fldChar w:fldCharType="begin"/>
            </w:r>
            <w:r w:rsidR="00E016BD">
              <w:rPr>
                <w:noProof/>
                <w:webHidden/>
              </w:rPr>
              <w:instrText xml:space="preserve"> PAGEREF _Toc67592661 \h </w:instrText>
            </w:r>
            <w:r w:rsidR="00E016BD">
              <w:rPr>
                <w:noProof/>
                <w:webHidden/>
              </w:rPr>
            </w:r>
            <w:r w:rsidR="00E016BD">
              <w:rPr>
                <w:noProof/>
                <w:webHidden/>
              </w:rPr>
              <w:fldChar w:fldCharType="separate"/>
            </w:r>
            <w:r w:rsidR="00E016BD">
              <w:rPr>
                <w:noProof/>
                <w:webHidden/>
              </w:rPr>
              <w:t>11</w:t>
            </w:r>
            <w:r w:rsidR="00E016BD">
              <w:rPr>
                <w:noProof/>
                <w:webHidden/>
              </w:rPr>
              <w:fldChar w:fldCharType="end"/>
            </w:r>
          </w:hyperlink>
        </w:p>
        <w:p w14:paraId="1C282B9C" w14:textId="6F8D8C48" w:rsidR="00E016BD" w:rsidRDefault="000273F9">
          <w:pPr>
            <w:pStyle w:val="Verzeichnis2"/>
            <w:tabs>
              <w:tab w:val="left" w:pos="502"/>
              <w:tab w:val="right" w:leader="dot" w:pos="9345"/>
            </w:tabs>
            <w:rPr>
              <w:rFonts w:eastAsiaTheme="minorEastAsia" w:cstheme="minorBidi"/>
              <w:b w:val="0"/>
              <w:bCs w:val="0"/>
              <w:smallCaps w:val="0"/>
              <w:noProof/>
              <w:lang w:eastAsia="de-DE"/>
            </w:rPr>
          </w:pPr>
          <w:hyperlink w:anchor="_Toc67592662" w:history="1">
            <w:r w:rsidR="00E016BD" w:rsidRPr="00112EB6">
              <w:rPr>
                <w:rStyle w:val="Hyperlink"/>
                <w:noProof/>
                <w:lang w:val="de-AT"/>
              </w:rPr>
              <w:t>2.1</w:t>
            </w:r>
            <w:r w:rsidR="00E016BD">
              <w:rPr>
                <w:rFonts w:eastAsiaTheme="minorEastAsia" w:cstheme="minorBidi"/>
                <w:b w:val="0"/>
                <w:bCs w:val="0"/>
                <w:smallCaps w:val="0"/>
                <w:noProof/>
                <w:lang w:eastAsia="de-DE"/>
              </w:rPr>
              <w:tab/>
            </w:r>
            <w:r w:rsidR="00E016BD" w:rsidRPr="00112EB6">
              <w:rPr>
                <w:rStyle w:val="Hyperlink"/>
                <w:noProof/>
                <w:lang w:val="de-AT"/>
              </w:rPr>
              <w:t>Aktuelle beschriebene Symptome</w:t>
            </w:r>
            <w:r w:rsidR="00E016BD">
              <w:rPr>
                <w:noProof/>
                <w:webHidden/>
              </w:rPr>
              <w:tab/>
            </w:r>
            <w:r w:rsidR="00E016BD">
              <w:rPr>
                <w:noProof/>
                <w:webHidden/>
              </w:rPr>
              <w:fldChar w:fldCharType="begin"/>
            </w:r>
            <w:r w:rsidR="00E016BD">
              <w:rPr>
                <w:noProof/>
                <w:webHidden/>
              </w:rPr>
              <w:instrText xml:space="preserve"> PAGEREF _Toc67592662 \h </w:instrText>
            </w:r>
            <w:r w:rsidR="00E016BD">
              <w:rPr>
                <w:noProof/>
                <w:webHidden/>
              </w:rPr>
            </w:r>
            <w:r w:rsidR="00E016BD">
              <w:rPr>
                <w:noProof/>
                <w:webHidden/>
              </w:rPr>
              <w:fldChar w:fldCharType="separate"/>
            </w:r>
            <w:r w:rsidR="00E016BD">
              <w:rPr>
                <w:noProof/>
                <w:webHidden/>
              </w:rPr>
              <w:t>11</w:t>
            </w:r>
            <w:r w:rsidR="00E016BD">
              <w:rPr>
                <w:noProof/>
                <w:webHidden/>
              </w:rPr>
              <w:fldChar w:fldCharType="end"/>
            </w:r>
          </w:hyperlink>
        </w:p>
        <w:p w14:paraId="4C1DC641" w14:textId="2888B6D4" w:rsidR="00E016BD" w:rsidRDefault="000273F9">
          <w:pPr>
            <w:pStyle w:val="Verzeichnis2"/>
            <w:tabs>
              <w:tab w:val="left" w:pos="502"/>
              <w:tab w:val="right" w:leader="dot" w:pos="9345"/>
            </w:tabs>
            <w:rPr>
              <w:rFonts w:eastAsiaTheme="minorEastAsia" w:cstheme="minorBidi"/>
              <w:b w:val="0"/>
              <w:bCs w:val="0"/>
              <w:smallCaps w:val="0"/>
              <w:noProof/>
              <w:lang w:eastAsia="de-DE"/>
            </w:rPr>
          </w:pPr>
          <w:hyperlink w:anchor="_Toc67592663" w:history="1">
            <w:r w:rsidR="00E016BD" w:rsidRPr="00112EB6">
              <w:rPr>
                <w:rStyle w:val="Hyperlink"/>
                <w:noProof/>
                <w:lang w:val="de-AT"/>
              </w:rPr>
              <w:t>2.2</w:t>
            </w:r>
            <w:r w:rsidR="00E016BD">
              <w:rPr>
                <w:rFonts w:eastAsiaTheme="minorEastAsia" w:cstheme="minorBidi"/>
                <w:b w:val="0"/>
                <w:bCs w:val="0"/>
                <w:smallCaps w:val="0"/>
                <w:noProof/>
                <w:lang w:eastAsia="de-DE"/>
              </w:rPr>
              <w:tab/>
            </w:r>
            <w:r w:rsidR="00E016BD" w:rsidRPr="00112EB6">
              <w:rPr>
                <w:rStyle w:val="Hyperlink"/>
                <w:noProof/>
                <w:lang w:val="de-AT"/>
              </w:rPr>
              <w:t>Darstellung der Übertragungswege</w:t>
            </w:r>
            <w:r w:rsidR="00E016BD">
              <w:rPr>
                <w:noProof/>
                <w:webHidden/>
              </w:rPr>
              <w:tab/>
            </w:r>
            <w:r w:rsidR="00E016BD">
              <w:rPr>
                <w:noProof/>
                <w:webHidden/>
              </w:rPr>
              <w:fldChar w:fldCharType="begin"/>
            </w:r>
            <w:r w:rsidR="00E016BD">
              <w:rPr>
                <w:noProof/>
                <w:webHidden/>
              </w:rPr>
              <w:instrText xml:space="preserve"> PAGEREF _Toc67592663 \h </w:instrText>
            </w:r>
            <w:r w:rsidR="00E016BD">
              <w:rPr>
                <w:noProof/>
                <w:webHidden/>
              </w:rPr>
            </w:r>
            <w:r w:rsidR="00E016BD">
              <w:rPr>
                <w:noProof/>
                <w:webHidden/>
              </w:rPr>
              <w:fldChar w:fldCharType="separate"/>
            </w:r>
            <w:r w:rsidR="00E016BD">
              <w:rPr>
                <w:noProof/>
                <w:webHidden/>
              </w:rPr>
              <w:t>11</w:t>
            </w:r>
            <w:r w:rsidR="00E016BD">
              <w:rPr>
                <w:noProof/>
                <w:webHidden/>
              </w:rPr>
              <w:fldChar w:fldCharType="end"/>
            </w:r>
          </w:hyperlink>
        </w:p>
        <w:p w14:paraId="2D4B8980" w14:textId="3453CF17" w:rsidR="00E016BD" w:rsidRDefault="000273F9">
          <w:pPr>
            <w:pStyle w:val="Verzeichnis2"/>
            <w:tabs>
              <w:tab w:val="left" w:pos="502"/>
              <w:tab w:val="right" w:leader="dot" w:pos="9345"/>
            </w:tabs>
            <w:rPr>
              <w:rFonts w:eastAsiaTheme="minorEastAsia" w:cstheme="minorBidi"/>
              <w:b w:val="0"/>
              <w:bCs w:val="0"/>
              <w:smallCaps w:val="0"/>
              <w:noProof/>
              <w:lang w:eastAsia="de-DE"/>
            </w:rPr>
          </w:pPr>
          <w:hyperlink w:anchor="_Toc67592664" w:history="1">
            <w:r w:rsidR="00E016BD" w:rsidRPr="00112EB6">
              <w:rPr>
                <w:rStyle w:val="Hyperlink"/>
                <w:noProof/>
                <w:lang w:val="de-AT"/>
              </w:rPr>
              <w:t>2.3</w:t>
            </w:r>
            <w:r w:rsidR="00E016BD">
              <w:rPr>
                <w:rFonts w:eastAsiaTheme="minorEastAsia" w:cstheme="minorBidi"/>
                <w:b w:val="0"/>
                <w:bCs w:val="0"/>
                <w:smallCaps w:val="0"/>
                <w:noProof/>
                <w:lang w:eastAsia="de-DE"/>
              </w:rPr>
              <w:tab/>
            </w:r>
            <w:r w:rsidR="00E016BD" w:rsidRPr="00112EB6">
              <w:rPr>
                <w:rStyle w:val="Hyperlink"/>
                <w:noProof/>
                <w:lang w:val="de-AT"/>
              </w:rPr>
              <w:t>Begriffsdefinitionen gemäß Gesundheitsministerium bzw. AGES</w:t>
            </w:r>
            <w:r w:rsidR="00E016BD">
              <w:rPr>
                <w:noProof/>
                <w:webHidden/>
              </w:rPr>
              <w:tab/>
            </w:r>
            <w:r w:rsidR="00E016BD">
              <w:rPr>
                <w:noProof/>
                <w:webHidden/>
              </w:rPr>
              <w:fldChar w:fldCharType="begin"/>
            </w:r>
            <w:r w:rsidR="00E016BD">
              <w:rPr>
                <w:noProof/>
                <w:webHidden/>
              </w:rPr>
              <w:instrText xml:space="preserve"> PAGEREF _Toc67592664 \h </w:instrText>
            </w:r>
            <w:r w:rsidR="00E016BD">
              <w:rPr>
                <w:noProof/>
                <w:webHidden/>
              </w:rPr>
            </w:r>
            <w:r w:rsidR="00E016BD">
              <w:rPr>
                <w:noProof/>
                <w:webHidden/>
              </w:rPr>
              <w:fldChar w:fldCharType="separate"/>
            </w:r>
            <w:r w:rsidR="00E016BD">
              <w:rPr>
                <w:noProof/>
                <w:webHidden/>
              </w:rPr>
              <w:t>11</w:t>
            </w:r>
            <w:r w:rsidR="00E016BD">
              <w:rPr>
                <w:noProof/>
                <w:webHidden/>
              </w:rPr>
              <w:fldChar w:fldCharType="end"/>
            </w:r>
          </w:hyperlink>
        </w:p>
        <w:p w14:paraId="45E6BDD4" w14:textId="00EB401D" w:rsidR="00E016BD" w:rsidRDefault="000273F9">
          <w:pPr>
            <w:pStyle w:val="Verzeichnis3"/>
            <w:tabs>
              <w:tab w:val="left" w:pos="666"/>
              <w:tab w:val="right" w:leader="dot" w:pos="9345"/>
            </w:tabs>
            <w:rPr>
              <w:rFonts w:eastAsiaTheme="minorEastAsia" w:cstheme="minorBidi"/>
              <w:smallCaps w:val="0"/>
              <w:noProof/>
              <w:lang w:eastAsia="de-DE"/>
            </w:rPr>
          </w:pPr>
          <w:hyperlink w:anchor="_Toc67592665" w:history="1">
            <w:r w:rsidR="00E016BD" w:rsidRPr="00112EB6">
              <w:rPr>
                <w:rStyle w:val="Hyperlink"/>
                <w:noProof/>
              </w:rPr>
              <w:t>2.3.1</w:t>
            </w:r>
            <w:r w:rsidR="00E016BD">
              <w:rPr>
                <w:rFonts w:eastAsiaTheme="minorEastAsia" w:cstheme="minorBidi"/>
                <w:smallCaps w:val="0"/>
                <w:noProof/>
                <w:lang w:eastAsia="de-DE"/>
              </w:rPr>
              <w:tab/>
            </w:r>
            <w:r w:rsidR="00E016BD" w:rsidRPr="00112EB6">
              <w:rPr>
                <w:rStyle w:val="Hyperlink"/>
                <w:noProof/>
              </w:rPr>
              <w:t>„Verdachtsfall"</w:t>
            </w:r>
            <w:r w:rsidR="00E016BD">
              <w:rPr>
                <w:noProof/>
                <w:webHidden/>
              </w:rPr>
              <w:tab/>
            </w:r>
            <w:r w:rsidR="00E016BD">
              <w:rPr>
                <w:noProof/>
                <w:webHidden/>
              </w:rPr>
              <w:fldChar w:fldCharType="begin"/>
            </w:r>
            <w:r w:rsidR="00E016BD">
              <w:rPr>
                <w:noProof/>
                <w:webHidden/>
              </w:rPr>
              <w:instrText xml:space="preserve"> PAGEREF _Toc67592665 \h </w:instrText>
            </w:r>
            <w:r w:rsidR="00E016BD">
              <w:rPr>
                <w:noProof/>
                <w:webHidden/>
              </w:rPr>
            </w:r>
            <w:r w:rsidR="00E016BD">
              <w:rPr>
                <w:noProof/>
                <w:webHidden/>
              </w:rPr>
              <w:fldChar w:fldCharType="separate"/>
            </w:r>
            <w:r w:rsidR="00E016BD">
              <w:rPr>
                <w:noProof/>
                <w:webHidden/>
              </w:rPr>
              <w:t>11</w:t>
            </w:r>
            <w:r w:rsidR="00E016BD">
              <w:rPr>
                <w:noProof/>
                <w:webHidden/>
              </w:rPr>
              <w:fldChar w:fldCharType="end"/>
            </w:r>
          </w:hyperlink>
        </w:p>
        <w:p w14:paraId="400D4F0C" w14:textId="3F71358D" w:rsidR="00E016BD" w:rsidRDefault="000273F9">
          <w:pPr>
            <w:pStyle w:val="Verzeichnis3"/>
            <w:tabs>
              <w:tab w:val="left" w:pos="666"/>
              <w:tab w:val="right" w:leader="dot" w:pos="9345"/>
            </w:tabs>
            <w:rPr>
              <w:rFonts w:eastAsiaTheme="minorEastAsia" w:cstheme="minorBidi"/>
              <w:smallCaps w:val="0"/>
              <w:noProof/>
              <w:lang w:eastAsia="de-DE"/>
            </w:rPr>
          </w:pPr>
          <w:hyperlink w:anchor="_Toc67592666" w:history="1">
            <w:r w:rsidR="00E016BD" w:rsidRPr="00112EB6">
              <w:rPr>
                <w:rStyle w:val="Hyperlink"/>
                <w:noProof/>
              </w:rPr>
              <w:t>2.3.2</w:t>
            </w:r>
            <w:r w:rsidR="00E016BD">
              <w:rPr>
                <w:rFonts w:eastAsiaTheme="minorEastAsia" w:cstheme="minorBidi"/>
                <w:smallCaps w:val="0"/>
                <w:noProof/>
                <w:lang w:eastAsia="de-DE"/>
              </w:rPr>
              <w:tab/>
            </w:r>
            <w:r w:rsidR="00E016BD" w:rsidRPr="00112EB6">
              <w:rPr>
                <w:rStyle w:val="Hyperlink"/>
                <w:noProof/>
              </w:rPr>
              <w:t>„</w:t>
            </w:r>
            <w:r w:rsidR="00E016BD" w:rsidRPr="00112EB6">
              <w:rPr>
                <w:rStyle w:val="Hyperlink"/>
                <w:noProof/>
                <w:lang w:val="de-AT"/>
              </w:rPr>
              <w:t>Wahrscheinlicher Fall</w:t>
            </w:r>
            <w:r w:rsidR="00E016BD" w:rsidRPr="00112EB6">
              <w:rPr>
                <w:rStyle w:val="Hyperlink"/>
                <w:noProof/>
              </w:rPr>
              <w:t>"</w:t>
            </w:r>
            <w:r w:rsidR="00E016BD">
              <w:rPr>
                <w:noProof/>
                <w:webHidden/>
              </w:rPr>
              <w:tab/>
            </w:r>
            <w:r w:rsidR="00E016BD">
              <w:rPr>
                <w:noProof/>
                <w:webHidden/>
              </w:rPr>
              <w:fldChar w:fldCharType="begin"/>
            </w:r>
            <w:r w:rsidR="00E016BD">
              <w:rPr>
                <w:noProof/>
                <w:webHidden/>
              </w:rPr>
              <w:instrText xml:space="preserve"> PAGEREF _Toc67592666 \h </w:instrText>
            </w:r>
            <w:r w:rsidR="00E016BD">
              <w:rPr>
                <w:noProof/>
                <w:webHidden/>
              </w:rPr>
            </w:r>
            <w:r w:rsidR="00E016BD">
              <w:rPr>
                <w:noProof/>
                <w:webHidden/>
              </w:rPr>
              <w:fldChar w:fldCharType="separate"/>
            </w:r>
            <w:r w:rsidR="00E016BD">
              <w:rPr>
                <w:noProof/>
                <w:webHidden/>
              </w:rPr>
              <w:t>11</w:t>
            </w:r>
            <w:r w:rsidR="00E016BD">
              <w:rPr>
                <w:noProof/>
                <w:webHidden/>
              </w:rPr>
              <w:fldChar w:fldCharType="end"/>
            </w:r>
          </w:hyperlink>
        </w:p>
        <w:p w14:paraId="599E61D0" w14:textId="1E9365CA" w:rsidR="00E016BD" w:rsidRDefault="000273F9">
          <w:pPr>
            <w:pStyle w:val="Verzeichnis3"/>
            <w:tabs>
              <w:tab w:val="left" w:pos="666"/>
              <w:tab w:val="right" w:leader="dot" w:pos="9345"/>
            </w:tabs>
            <w:rPr>
              <w:rFonts w:eastAsiaTheme="minorEastAsia" w:cstheme="minorBidi"/>
              <w:smallCaps w:val="0"/>
              <w:noProof/>
              <w:lang w:eastAsia="de-DE"/>
            </w:rPr>
          </w:pPr>
          <w:hyperlink w:anchor="_Toc67592667" w:history="1">
            <w:r w:rsidR="00E016BD" w:rsidRPr="00112EB6">
              <w:rPr>
                <w:rStyle w:val="Hyperlink"/>
                <w:noProof/>
              </w:rPr>
              <w:t>2.3.3</w:t>
            </w:r>
            <w:r w:rsidR="00E016BD">
              <w:rPr>
                <w:rFonts w:eastAsiaTheme="minorEastAsia" w:cstheme="minorBidi"/>
                <w:smallCaps w:val="0"/>
                <w:noProof/>
                <w:lang w:eastAsia="de-DE"/>
              </w:rPr>
              <w:tab/>
            </w:r>
            <w:r w:rsidR="00E016BD" w:rsidRPr="00112EB6">
              <w:rPr>
                <w:rStyle w:val="Hyperlink"/>
                <w:noProof/>
              </w:rPr>
              <w:t>"Bestätigter Fall"</w:t>
            </w:r>
            <w:r w:rsidR="00E016BD">
              <w:rPr>
                <w:noProof/>
                <w:webHidden/>
              </w:rPr>
              <w:tab/>
            </w:r>
            <w:r w:rsidR="00E016BD">
              <w:rPr>
                <w:noProof/>
                <w:webHidden/>
              </w:rPr>
              <w:fldChar w:fldCharType="begin"/>
            </w:r>
            <w:r w:rsidR="00E016BD">
              <w:rPr>
                <w:noProof/>
                <w:webHidden/>
              </w:rPr>
              <w:instrText xml:space="preserve"> PAGEREF _Toc67592667 \h </w:instrText>
            </w:r>
            <w:r w:rsidR="00E016BD">
              <w:rPr>
                <w:noProof/>
                <w:webHidden/>
              </w:rPr>
            </w:r>
            <w:r w:rsidR="00E016BD">
              <w:rPr>
                <w:noProof/>
                <w:webHidden/>
              </w:rPr>
              <w:fldChar w:fldCharType="separate"/>
            </w:r>
            <w:r w:rsidR="00E016BD">
              <w:rPr>
                <w:noProof/>
                <w:webHidden/>
              </w:rPr>
              <w:t>11</w:t>
            </w:r>
            <w:r w:rsidR="00E016BD">
              <w:rPr>
                <w:noProof/>
                <w:webHidden/>
              </w:rPr>
              <w:fldChar w:fldCharType="end"/>
            </w:r>
          </w:hyperlink>
        </w:p>
        <w:p w14:paraId="2C1B5C54" w14:textId="3BF487C8" w:rsidR="00E016BD" w:rsidRDefault="000273F9">
          <w:pPr>
            <w:pStyle w:val="Verzeichnis3"/>
            <w:tabs>
              <w:tab w:val="left" w:pos="666"/>
              <w:tab w:val="right" w:leader="dot" w:pos="9345"/>
            </w:tabs>
            <w:rPr>
              <w:rFonts w:eastAsiaTheme="minorEastAsia" w:cstheme="minorBidi"/>
              <w:smallCaps w:val="0"/>
              <w:noProof/>
              <w:lang w:eastAsia="de-DE"/>
            </w:rPr>
          </w:pPr>
          <w:hyperlink w:anchor="_Toc67592668" w:history="1">
            <w:r w:rsidR="00E016BD" w:rsidRPr="00112EB6">
              <w:rPr>
                <w:rStyle w:val="Hyperlink"/>
                <w:noProof/>
                <w:lang w:val="de-AT"/>
              </w:rPr>
              <w:t>2.3.4</w:t>
            </w:r>
            <w:r w:rsidR="00E016BD">
              <w:rPr>
                <w:rFonts w:eastAsiaTheme="minorEastAsia" w:cstheme="minorBidi"/>
                <w:smallCaps w:val="0"/>
                <w:noProof/>
                <w:lang w:eastAsia="de-DE"/>
              </w:rPr>
              <w:tab/>
            </w:r>
            <w:r w:rsidR="00E016BD" w:rsidRPr="00112EB6">
              <w:rPr>
                <w:rStyle w:val="Hyperlink"/>
                <w:noProof/>
              </w:rPr>
              <w:t>Gefährdete Personengruppen</w:t>
            </w:r>
            <w:r w:rsidR="00E016BD" w:rsidRPr="00112EB6">
              <w:rPr>
                <w:rStyle w:val="Hyperlink"/>
                <w:noProof/>
                <w:lang w:val="de-AT"/>
              </w:rPr>
              <w:t xml:space="preserve"> – in Bezug auf das COVID-19 Präventionskonzept:</w:t>
            </w:r>
            <w:r w:rsidR="00E016BD">
              <w:rPr>
                <w:noProof/>
                <w:webHidden/>
              </w:rPr>
              <w:tab/>
            </w:r>
            <w:r w:rsidR="00E016BD">
              <w:rPr>
                <w:noProof/>
                <w:webHidden/>
              </w:rPr>
              <w:fldChar w:fldCharType="begin"/>
            </w:r>
            <w:r w:rsidR="00E016BD">
              <w:rPr>
                <w:noProof/>
                <w:webHidden/>
              </w:rPr>
              <w:instrText xml:space="preserve"> PAGEREF _Toc67592668 \h </w:instrText>
            </w:r>
            <w:r w:rsidR="00E016BD">
              <w:rPr>
                <w:noProof/>
                <w:webHidden/>
              </w:rPr>
            </w:r>
            <w:r w:rsidR="00E016BD">
              <w:rPr>
                <w:noProof/>
                <w:webHidden/>
              </w:rPr>
              <w:fldChar w:fldCharType="separate"/>
            </w:r>
            <w:r w:rsidR="00E016BD">
              <w:rPr>
                <w:noProof/>
                <w:webHidden/>
              </w:rPr>
              <w:t>12</w:t>
            </w:r>
            <w:r w:rsidR="00E016BD">
              <w:rPr>
                <w:noProof/>
                <w:webHidden/>
              </w:rPr>
              <w:fldChar w:fldCharType="end"/>
            </w:r>
          </w:hyperlink>
        </w:p>
        <w:p w14:paraId="30B1CE58" w14:textId="07322EF0" w:rsidR="00E016BD" w:rsidRDefault="000273F9">
          <w:pPr>
            <w:pStyle w:val="Verzeichnis1"/>
            <w:tabs>
              <w:tab w:val="left" w:pos="332"/>
              <w:tab w:val="right" w:leader="dot" w:pos="9345"/>
            </w:tabs>
            <w:rPr>
              <w:rFonts w:eastAsiaTheme="minorEastAsia" w:cstheme="minorBidi"/>
              <w:b w:val="0"/>
              <w:bCs w:val="0"/>
              <w:caps w:val="0"/>
              <w:noProof/>
              <w:u w:val="none"/>
              <w:lang w:eastAsia="de-DE"/>
            </w:rPr>
          </w:pPr>
          <w:hyperlink w:anchor="_Toc67592669" w:history="1">
            <w:r w:rsidR="00E016BD" w:rsidRPr="00112EB6">
              <w:rPr>
                <w:rStyle w:val="Hyperlink"/>
                <w:noProof/>
              </w:rPr>
              <w:t>3</w:t>
            </w:r>
            <w:r w:rsidR="00E016BD">
              <w:rPr>
                <w:rFonts w:eastAsiaTheme="minorEastAsia" w:cstheme="minorBidi"/>
                <w:b w:val="0"/>
                <w:bCs w:val="0"/>
                <w:caps w:val="0"/>
                <w:noProof/>
                <w:u w:val="none"/>
                <w:lang w:eastAsia="de-DE"/>
              </w:rPr>
              <w:tab/>
            </w:r>
            <w:r w:rsidR="00E016BD" w:rsidRPr="00112EB6">
              <w:rPr>
                <w:rStyle w:val="Hyperlink"/>
                <w:noProof/>
              </w:rPr>
              <w:t>ALLGEMEINE ANGABEN</w:t>
            </w:r>
            <w:r w:rsidR="00E016BD">
              <w:rPr>
                <w:noProof/>
                <w:webHidden/>
              </w:rPr>
              <w:tab/>
            </w:r>
            <w:r w:rsidR="00E016BD">
              <w:rPr>
                <w:noProof/>
                <w:webHidden/>
              </w:rPr>
              <w:fldChar w:fldCharType="begin"/>
            </w:r>
            <w:r w:rsidR="00E016BD">
              <w:rPr>
                <w:noProof/>
                <w:webHidden/>
              </w:rPr>
              <w:instrText xml:space="preserve"> PAGEREF _Toc67592669 \h </w:instrText>
            </w:r>
            <w:r w:rsidR="00E016BD">
              <w:rPr>
                <w:noProof/>
                <w:webHidden/>
              </w:rPr>
            </w:r>
            <w:r w:rsidR="00E016BD">
              <w:rPr>
                <w:noProof/>
                <w:webHidden/>
              </w:rPr>
              <w:fldChar w:fldCharType="separate"/>
            </w:r>
            <w:r w:rsidR="00E016BD">
              <w:rPr>
                <w:noProof/>
                <w:webHidden/>
              </w:rPr>
              <w:t>14</w:t>
            </w:r>
            <w:r w:rsidR="00E016BD">
              <w:rPr>
                <w:noProof/>
                <w:webHidden/>
              </w:rPr>
              <w:fldChar w:fldCharType="end"/>
            </w:r>
          </w:hyperlink>
        </w:p>
        <w:p w14:paraId="3045D8EA" w14:textId="758C7F14" w:rsidR="00E016BD" w:rsidRDefault="000273F9">
          <w:pPr>
            <w:pStyle w:val="Verzeichnis2"/>
            <w:tabs>
              <w:tab w:val="left" w:pos="502"/>
              <w:tab w:val="right" w:leader="dot" w:pos="9345"/>
            </w:tabs>
            <w:rPr>
              <w:rFonts w:eastAsiaTheme="minorEastAsia" w:cstheme="minorBidi"/>
              <w:b w:val="0"/>
              <w:bCs w:val="0"/>
              <w:smallCaps w:val="0"/>
              <w:noProof/>
              <w:lang w:eastAsia="de-DE"/>
            </w:rPr>
          </w:pPr>
          <w:hyperlink w:anchor="_Toc67592670" w:history="1">
            <w:r w:rsidR="00E016BD" w:rsidRPr="00112EB6">
              <w:rPr>
                <w:rStyle w:val="Hyperlink"/>
                <w:noProof/>
                <w:lang w:val="de-AT"/>
              </w:rPr>
              <w:t>3.1</w:t>
            </w:r>
            <w:r w:rsidR="00E016BD">
              <w:rPr>
                <w:rFonts w:eastAsiaTheme="minorEastAsia" w:cstheme="minorBidi"/>
                <w:b w:val="0"/>
                <w:bCs w:val="0"/>
                <w:smallCaps w:val="0"/>
                <w:noProof/>
                <w:lang w:eastAsia="de-DE"/>
              </w:rPr>
              <w:tab/>
            </w:r>
            <w:r w:rsidR="00E016BD" w:rsidRPr="00112EB6">
              <w:rPr>
                <w:rStyle w:val="Hyperlink"/>
                <w:noProof/>
                <w:lang w:val="de-AT"/>
              </w:rPr>
              <w:t>Das Unternehmen</w:t>
            </w:r>
            <w:r w:rsidR="00E016BD">
              <w:rPr>
                <w:noProof/>
                <w:webHidden/>
              </w:rPr>
              <w:tab/>
            </w:r>
            <w:r w:rsidR="00E016BD">
              <w:rPr>
                <w:noProof/>
                <w:webHidden/>
              </w:rPr>
              <w:fldChar w:fldCharType="begin"/>
            </w:r>
            <w:r w:rsidR="00E016BD">
              <w:rPr>
                <w:noProof/>
                <w:webHidden/>
              </w:rPr>
              <w:instrText xml:space="preserve"> PAGEREF _Toc67592670 \h </w:instrText>
            </w:r>
            <w:r w:rsidR="00E016BD">
              <w:rPr>
                <w:noProof/>
                <w:webHidden/>
              </w:rPr>
            </w:r>
            <w:r w:rsidR="00E016BD">
              <w:rPr>
                <w:noProof/>
                <w:webHidden/>
              </w:rPr>
              <w:fldChar w:fldCharType="separate"/>
            </w:r>
            <w:r w:rsidR="00E016BD">
              <w:rPr>
                <w:noProof/>
                <w:webHidden/>
              </w:rPr>
              <w:t>14</w:t>
            </w:r>
            <w:r w:rsidR="00E016BD">
              <w:rPr>
                <w:noProof/>
                <w:webHidden/>
              </w:rPr>
              <w:fldChar w:fldCharType="end"/>
            </w:r>
          </w:hyperlink>
        </w:p>
        <w:p w14:paraId="029F65C6" w14:textId="12963C0C" w:rsidR="00E016BD" w:rsidRDefault="000273F9">
          <w:pPr>
            <w:pStyle w:val="Verzeichnis3"/>
            <w:tabs>
              <w:tab w:val="left" w:pos="666"/>
              <w:tab w:val="right" w:leader="dot" w:pos="9345"/>
            </w:tabs>
            <w:rPr>
              <w:rFonts w:eastAsiaTheme="minorEastAsia" w:cstheme="minorBidi"/>
              <w:smallCaps w:val="0"/>
              <w:noProof/>
              <w:lang w:eastAsia="de-DE"/>
            </w:rPr>
          </w:pPr>
          <w:hyperlink w:anchor="_Toc67592671" w:history="1">
            <w:r w:rsidR="00E016BD" w:rsidRPr="00112EB6">
              <w:rPr>
                <w:rStyle w:val="Hyperlink"/>
                <w:noProof/>
              </w:rPr>
              <w:t>3.1.1</w:t>
            </w:r>
            <w:r w:rsidR="00E016BD">
              <w:rPr>
                <w:rFonts w:eastAsiaTheme="minorEastAsia" w:cstheme="minorBidi"/>
                <w:smallCaps w:val="0"/>
                <w:noProof/>
                <w:lang w:eastAsia="de-DE"/>
              </w:rPr>
              <w:tab/>
            </w:r>
            <w:r w:rsidR="00E016BD" w:rsidRPr="00112EB6">
              <w:rPr>
                <w:rStyle w:val="Hyperlink"/>
                <w:noProof/>
              </w:rPr>
              <w:t>Name:</w:t>
            </w:r>
            <w:r w:rsidR="00E016BD">
              <w:rPr>
                <w:noProof/>
                <w:webHidden/>
              </w:rPr>
              <w:tab/>
            </w:r>
            <w:r w:rsidR="00E016BD">
              <w:rPr>
                <w:noProof/>
                <w:webHidden/>
              </w:rPr>
              <w:fldChar w:fldCharType="begin"/>
            </w:r>
            <w:r w:rsidR="00E016BD">
              <w:rPr>
                <w:noProof/>
                <w:webHidden/>
              </w:rPr>
              <w:instrText xml:space="preserve"> PAGEREF _Toc67592671 \h </w:instrText>
            </w:r>
            <w:r w:rsidR="00E016BD">
              <w:rPr>
                <w:noProof/>
                <w:webHidden/>
              </w:rPr>
            </w:r>
            <w:r w:rsidR="00E016BD">
              <w:rPr>
                <w:noProof/>
                <w:webHidden/>
              </w:rPr>
              <w:fldChar w:fldCharType="separate"/>
            </w:r>
            <w:r w:rsidR="00E016BD">
              <w:rPr>
                <w:noProof/>
                <w:webHidden/>
              </w:rPr>
              <w:t>14</w:t>
            </w:r>
            <w:r w:rsidR="00E016BD">
              <w:rPr>
                <w:noProof/>
                <w:webHidden/>
              </w:rPr>
              <w:fldChar w:fldCharType="end"/>
            </w:r>
          </w:hyperlink>
        </w:p>
        <w:p w14:paraId="38100B76" w14:textId="479005E0" w:rsidR="00E016BD" w:rsidRDefault="000273F9">
          <w:pPr>
            <w:pStyle w:val="Verzeichnis3"/>
            <w:tabs>
              <w:tab w:val="left" w:pos="666"/>
              <w:tab w:val="right" w:leader="dot" w:pos="9345"/>
            </w:tabs>
            <w:rPr>
              <w:rFonts w:eastAsiaTheme="minorEastAsia" w:cstheme="minorBidi"/>
              <w:smallCaps w:val="0"/>
              <w:noProof/>
              <w:lang w:eastAsia="de-DE"/>
            </w:rPr>
          </w:pPr>
          <w:hyperlink w:anchor="_Toc67592672" w:history="1">
            <w:r w:rsidR="00E016BD" w:rsidRPr="00112EB6">
              <w:rPr>
                <w:rStyle w:val="Hyperlink"/>
                <w:noProof/>
              </w:rPr>
              <w:t>3.1.2</w:t>
            </w:r>
            <w:r w:rsidR="00E016BD">
              <w:rPr>
                <w:rFonts w:eastAsiaTheme="minorEastAsia" w:cstheme="minorBidi"/>
                <w:smallCaps w:val="0"/>
                <w:noProof/>
                <w:lang w:eastAsia="de-DE"/>
              </w:rPr>
              <w:tab/>
            </w:r>
            <w:r w:rsidR="00E016BD" w:rsidRPr="00112EB6">
              <w:rPr>
                <w:rStyle w:val="Hyperlink"/>
                <w:noProof/>
                <w:lang w:val="de-AT"/>
              </w:rPr>
              <w:t>Betriebsstätte (Anschrift)</w:t>
            </w:r>
            <w:r w:rsidR="00E016BD" w:rsidRPr="00112EB6">
              <w:rPr>
                <w:rStyle w:val="Hyperlink"/>
                <w:noProof/>
              </w:rPr>
              <w:t>:</w:t>
            </w:r>
            <w:r w:rsidR="00E016BD">
              <w:rPr>
                <w:noProof/>
                <w:webHidden/>
              </w:rPr>
              <w:tab/>
            </w:r>
            <w:r w:rsidR="00E016BD">
              <w:rPr>
                <w:noProof/>
                <w:webHidden/>
              </w:rPr>
              <w:fldChar w:fldCharType="begin"/>
            </w:r>
            <w:r w:rsidR="00E016BD">
              <w:rPr>
                <w:noProof/>
                <w:webHidden/>
              </w:rPr>
              <w:instrText xml:space="preserve"> PAGEREF _Toc67592672 \h </w:instrText>
            </w:r>
            <w:r w:rsidR="00E016BD">
              <w:rPr>
                <w:noProof/>
                <w:webHidden/>
              </w:rPr>
            </w:r>
            <w:r w:rsidR="00E016BD">
              <w:rPr>
                <w:noProof/>
                <w:webHidden/>
              </w:rPr>
              <w:fldChar w:fldCharType="separate"/>
            </w:r>
            <w:r w:rsidR="00E016BD">
              <w:rPr>
                <w:noProof/>
                <w:webHidden/>
              </w:rPr>
              <w:t>14</w:t>
            </w:r>
            <w:r w:rsidR="00E016BD">
              <w:rPr>
                <w:noProof/>
                <w:webHidden/>
              </w:rPr>
              <w:fldChar w:fldCharType="end"/>
            </w:r>
          </w:hyperlink>
        </w:p>
        <w:p w14:paraId="5A947FFD" w14:textId="5A397916" w:rsidR="00E016BD" w:rsidRDefault="000273F9">
          <w:pPr>
            <w:pStyle w:val="Verzeichnis3"/>
            <w:tabs>
              <w:tab w:val="left" w:pos="666"/>
              <w:tab w:val="right" w:leader="dot" w:pos="9345"/>
            </w:tabs>
            <w:rPr>
              <w:rFonts w:eastAsiaTheme="minorEastAsia" w:cstheme="minorBidi"/>
              <w:smallCaps w:val="0"/>
              <w:noProof/>
              <w:lang w:eastAsia="de-DE"/>
            </w:rPr>
          </w:pPr>
          <w:hyperlink w:anchor="_Toc67592673" w:history="1">
            <w:r w:rsidR="00E016BD" w:rsidRPr="00112EB6">
              <w:rPr>
                <w:rStyle w:val="Hyperlink"/>
                <w:noProof/>
              </w:rPr>
              <w:t>3.1.3</w:t>
            </w:r>
            <w:r w:rsidR="00E016BD">
              <w:rPr>
                <w:rFonts w:eastAsiaTheme="minorEastAsia" w:cstheme="minorBidi"/>
                <w:smallCaps w:val="0"/>
                <w:noProof/>
                <w:lang w:eastAsia="de-DE"/>
              </w:rPr>
              <w:tab/>
            </w:r>
            <w:r w:rsidR="00E016BD" w:rsidRPr="00112EB6">
              <w:rPr>
                <w:rStyle w:val="Hyperlink"/>
                <w:noProof/>
              </w:rPr>
              <w:t>Erreichbarkeit zu Bürozeiten:</w:t>
            </w:r>
            <w:r w:rsidR="00E016BD">
              <w:rPr>
                <w:noProof/>
                <w:webHidden/>
              </w:rPr>
              <w:tab/>
            </w:r>
            <w:r w:rsidR="00E016BD">
              <w:rPr>
                <w:noProof/>
                <w:webHidden/>
              </w:rPr>
              <w:fldChar w:fldCharType="begin"/>
            </w:r>
            <w:r w:rsidR="00E016BD">
              <w:rPr>
                <w:noProof/>
                <w:webHidden/>
              </w:rPr>
              <w:instrText xml:space="preserve"> PAGEREF _Toc67592673 \h </w:instrText>
            </w:r>
            <w:r w:rsidR="00E016BD">
              <w:rPr>
                <w:noProof/>
                <w:webHidden/>
              </w:rPr>
            </w:r>
            <w:r w:rsidR="00E016BD">
              <w:rPr>
                <w:noProof/>
                <w:webHidden/>
              </w:rPr>
              <w:fldChar w:fldCharType="separate"/>
            </w:r>
            <w:r w:rsidR="00E016BD">
              <w:rPr>
                <w:noProof/>
                <w:webHidden/>
              </w:rPr>
              <w:t>14</w:t>
            </w:r>
            <w:r w:rsidR="00E016BD">
              <w:rPr>
                <w:noProof/>
                <w:webHidden/>
              </w:rPr>
              <w:fldChar w:fldCharType="end"/>
            </w:r>
          </w:hyperlink>
        </w:p>
        <w:p w14:paraId="0DFF00C1" w14:textId="61542C21" w:rsidR="00E016BD" w:rsidRDefault="000273F9">
          <w:pPr>
            <w:pStyle w:val="Verzeichnis3"/>
            <w:tabs>
              <w:tab w:val="left" w:pos="666"/>
              <w:tab w:val="right" w:leader="dot" w:pos="9345"/>
            </w:tabs>
            <w:rPr>
              <w:rFonts w:eastAsiaTheme="minorEastAsia" w:cstheme="minorBidi"/>
              <w:smallCaps w:val="0"/>
              <w:noProof/>
              <w:lang w:eastAsia="de-DE"/>
            </w:rPr>
          </w:pPr>
          <w:hyperlink w:anchor="_Toc67592674" w:history="1">
            <w:r w:rsidR="00E016BD" w:rsidRPr="00112EB6">
              <w:rPr>
                <w:rStyle w:val="Hyperlink"/>
                <w:noProof/>
              </w:rPr>
              <w:t>3.1.4</w:t>
            </w:r>
            <w:r w:rsidR="00E016BD">
              <w:rPr>
                <w:rFonts w:eastAsiaTheme="minorEastAsia" w:cstheme="minorBidi"/>
                <w:smallCaps w:val="0"/>
                <w:noProof/>
                <w:lang w:eastAsia="de-DE"/>
              </w:rPr>
              <w:tab/>
            </w:r>
            <w:r w:rsidR="00E016BD" w:rsidRPr="00112EB6">
              <w:rPr>
                <w:rStyle w:val="Hyperlink"/>
                <w:noProof/>
              </w:rPr>
              <w:t>Verantwortliche</w:t>
            </w:r>
            <w:r w:rsidR="00E016BD" w:rsidRPr="00112EB6">
              <w:rPr>
                <w:rStyle w:val="Hyperlink"/>
                <w:noProof/>
                <w:lang w:val="de-AT"/>
              </w:rPr>
              <w:t>r Person der Unternehmensführung (Arbeitgeber)</w:t>
            </w:r>
            <w:r w:rsidR="00E016BD" w:rsidRPr="00112EB6">
              <w:rPr>
                <w:rStyle w:val="Hyperlink"/>
                <w:noProof/>
              </w:rPr>
              <w:t xml:space="preserve"> </w:t>
            </w:r>
            <w:r w:rsidR="00E016BD" w:rsidRPr="00112EB6">
              <w:rPr>
                <w:rStyle w:val="Hyperlink"/>
                <w:noProof/>
                <w:lang w:val="de-AT"/>
              </w:rPr>
              <w:t>für den ArbeitnehmerInnenschutz</w:t>
            </w:r>
            <w:r w:rsidR="00E016BD" w:rsidRPr="00112EB6">
              <w:rPr>
                <w:rStyle w:val="Hyperlink"/>
                <w:noProof/>
              </w:rPr>
              <w:t>(Handy, E-Mail):</w:t>
            </w:r>
            <w:r w:rsidR="00E016BD">
              <w:rPr>
                <w:noProof/>
                <w:webHidden/>
              </w:rPr>
              <w:tab/>
            </w:r>
            <w:r w:rsidR="00E016BD">
              <w:rPr>
                <w:noProof/>
                <w:webHidden/>
              </w:rPr>
              <w:fldChar w:fldCharType="begin"/>
            </w:r>
            <w:r w:rsidR="00E016BD">
              <w:rPr>
                <w:noProof/>
                <w:webHidden/>
              </w:rPr>
              <w:instrText xml:space="preserve"> PAGEREF _Toc67592674 \h </w:instrText>
            </w:r>
            <w:r w:rsidR="00E016BD">
              <w:rPr>
                <w:noProof/>
                <w:webHidden/>
              </w:rPr>
            </w:r>
            <w:r w:rsidR="00E016BD">
              <w:rPr>
                <w:noProof/>
                <w:webHidden/>
              </w:rPr>
              <w:fldChar w:fldCharType="separate"/>
            </w:r>
            <w:r w:rsidR="00E016BD">
              <w:rPr>
                <w:noProof/>
                <w:webHidden/>
              </w:rPr>
              <w:t>14</w:t>
            </w:r>
            <w:r w:rsidR="00E016BD">
              <w:rPr>
                <w:noProof/>
                <w:webHidden/>
              </w:rPr>
              <w:fldChar w:fldCharType="end"/>
            </w:r>
          </w:hyperlink>
        </w:p>
        <w:p w14:paraId="0ACC988D" w14:textId="29594F58" w:rsidR="00E016BD" w:rsidRDefault="000273F9">
          <w:pPr>
            <w:pStyle w:val="Verzeichnis2"/>
            <w:tabs>
              <w:tab w:val="left" w:pos="502"/>
              <w:tab w:val="right" w:leader="dot" w:pos="9345"/>
            </w:tabs>
            <w:rPr>
              <w:rFonts w:eastAsiaTheme="minorEastAsia" w:cstheme="minorBidi"/>
              <w:b w:val="0"/>
              <w:bCs w:val="0"/>
              <w:smallCaps w:val="0"/>
              <w:noProof/>
              <w:lang w:eastAsia="de-DE"/>
            </w:rPr>
          </w:pPr>
          <w:hyperlink w:anchor="_Toc67592675" w:history="1">
            <w:r w:rsidR="00E016BD" w:rsidRPr="00112EB6">
              <w:rPr>
                <w:rStyle w:val="Hyperlink"/>
                <w:noProof/>
                <w:lang w:val="de-AT"/>
              </w:rPr>
              <w:t>3.2</w:t>
            </w:r>
            <w:r w:rsidR="00E016BD">
              <w:rPr>
                <w:rFonts w:eastAsiaTheme="minorEastAsia" w:cstheme="minorBidi"/>
                <w:b w:val="0"/>
                <w:bCs w:val="0"/>
                <w:smallCaps w:val="0"/>
                <w:noProof/>
                <w:lang w:eastAsia="de-DE"/>
              </w:rPr>
              <w:tab/>
            </w:r>
            <w:r w:rsidR="00E016BD" w:rsidRPr="00112EB6">
              <w:rPr>
                <w:rStyle w:val="Hyperlink"/>
                <w:noProof/>
                <w:lang w:val="de-AT"/>
              </w:rPr>
              <w:t>Tätigkeiten des Unternehmens; Branche:</w:t>
            </w:r>
            <w:r w:rsidR="00E016BD">
              <w:rPr>
                <w:noProof/>
                <w:webHidden/>
              </w:rPr>
              <w:tab/>
            </w:r>
            <w:r w:rsidR="00E016BD">
              <w:rPr>
                <w:noProof/>
                <w:webHidden/>
              </w:rPr>
              <w:fldChar w:fldCharType="begin"/>
            </w:r>
            <w:r w:rsidR="00E016BD">
              <w:rPr>
                <w:noProof/>
                <w:webHidden/>
              </w:rPr>
              <w:instrText xml:space="preserve"> PAGEREF _Toc67592675 \h </w:instrText>
            </w:r>
            <w:r w:rsidR="00E016BD">
              <w:rPr>
                <w:noProof/>
                <w:webHidden/>
              </w:rPr>
            </w:r>
            <w:r w:rsidR="00E016BD">
              <w:rPr>
                <w:noProof/>
                <w:webHidden/>
              </w:rPr>
              <w:fldChar w:fldCharType="separate"/>
            </w:r>
            <w:r w:rsidR="00E016BD">
              <w:rPr>
                <w:noProof/>
                <w:webHidden/>
              </w:rPr>
              <w:t>14</w:t>
            </w:r>
            <w:r w:rsidR="00E016BD">
              <w:rPr>
                <w:noProof/>
                <w:webHidden/>
              </w:rPr>
              <w:fldChar w:fldCharType="end"/>
            </w:r>
          </w:hyperlink>
        </w:p>
        <w:p w14:paraId="660501AF" w14:textId="03ECAF40" w:rsidR="00E016BD" w:rsidRDefault="000273F9">
          <w:pPr>
            <w:pStyle w:val="Verzeichnis3"/>
            <w:tabs>
              <w:tab w:val="left" w:pos="666"/>
              <w:tab w:val="right" w:leader="dot" w:pos="9345"/>
            </w:tabs>
            <w:rPr>
              <w:rFonts w:eastAsiaTheme="minorEastAsia" w:cstheme="minorBidi"/>
              <w:smallCaps w:val="0"/>
              <w:noProof/>
              <w:lang w:eastAsia="de-DE"/>
            </w:rPr>
          </w:pPr>
          <w:hyperlink w:anchor="_Toc67592676" w:history="1">
            <w:r w:rsidR="00E016BD" w:rsidRPr="00112EB6">
              <w:rPr>
                <w:rStyle w:val="Hyperlink"/>
                <w:noProof/>
              </w:rPr>
              <w:t>3.2.1</w:t>
            </w:r>
            <w:r w:rsidR="00E016BD">
              <w:rPr>
                <w:rFonts w:eastAsiaTheme="minorEastAsia" w:cstheme="minorBidi"/>
                <w:smallCaps w:val="0"/>
                <w:noProof/>
                <w:lang w:eastAsia="de-DE"/>
              </w:rPr>
              <w:tab/>
            </w:r>
            <w:r w:rsidR="00E016BD" w:rsidRPr="00112EB6">
              <w:rPr>
                <w:rStyle w:val="Hyperlink"/>
                <w:noProof/>
              </w:rPr>
              <w:t>Öffnungszeiten / Bürozeiten mit Kunden*innenverkehr:</w:t>
            </w:r>
            <w:r w:rsidR="00E016BD">
              <w:rPr>
                <w:noProof/>
                <w:webHidden/>
              </w:rPr>
              <w:tab/>
            </w:r>
            <w:r w:rsidR="00E016BD">
              <w:rPr>
                <w:noProof/>
                <w:webHidden/>
              </w:rPr>
              <w:fldChar w:fldCharType="begin"/>
            </w:r>
            <w:r w:rsidR="00E016BD">
              <w:rPr>
                <w:noProof/>
                <w:webHidden/>
              </w:rPr>
              <w:instrText xml:space="preserve"> PAGEREF _Toc67592676 \h </w:instrText>
            </w:r>
            <w:r w:rsidR="00E016BD">
              <w:rPr>
                <w:noProof/>
                <w:webHidden/>
              </w:rPr>
            </w:r>
            <w:r w:rsidR="00E016BD">
              <w:rPr>
                <w:noProof/>
                <w:webHidden/>
              </w:rPr>
              <w:fldChar w:fldCharType="separate"/>
            </w:r>
            <w:r w:rsidR="00E016BD">
              <w:rPr>
                <w:noProof/>
                <w:webHidden/>
              </w:rPr>
              <w:t>14</w:t>
            </w:r>
            <w:r w:rsidR="00E016BD">
              <w:rPr>
                <w:noProof/>
                <w:webHidden/>
              </w:rPr>
              <w:fldChar w:fldCharType="end"/>
            </w:r>
          </w:hyperlink>
        </w:p>
        <w:p w14:paraId="691E73B5" w14:textId="7811B7E1" w:rsidR="00E016BD" w:rsidRDefault="000273F9">
          <w:pPr>
            <w:pStyle w:val="Verzeichnis3"/>
            <w:tabs>
              <w:tab w:val="left" w:pos="666"/>
              <w:tab w:val="right" w:leader="dot" w:pos="9345"/>
            </w:tabs>
            <w:rPr>
              <w:rFonts w:eastAsiaTheme="minorEastAsia" w:cstheme="minorBidi"/>
              <w:smallCaps w:val="0"/>
              <w:noProof/>
              <w:lang w:eastAsia="de-DE"/>
            </w:rPr>
          </w:pPr>
          <w:hyperlink w:anchor="_Toc67592677" w:history="1">
            <w:r w:rsidR="00E016BD" w:rsidRPr="00112EB6">
              <w:rPr>
                <w:rStyle w:val="Hyperlink"/>
                <w:noProof/>
              </w:rPr>
              <w:t>3.2.2</w:t>
            </w:r>
            <w:r w:rsidR="00E016BD">
              <w:rPr>
                <w:rFonts w:eastAsiaTheme="minorEastAsia" w:cstheme="minorBidi"/>
                <w:smallCaps w:val="0"/>
                <w:noProof/>
                <w:lang w:eastAsia="de-DE"/>
              </w:rPr>
              <w:tab/>
            </w:r>
            <w:r w:rsidR="00E016BD" w:rsidRPr="00112EB6">
              <w:rPr>
                <w:rStyle w:val="Hyperlink"/>
                <w:noProof/>
                <w:lang w:val="de-AT"/>
              </w:rPr>
              <w:t>Anwesenheitszeiten der Mitarbeiter*innen in den Räumlichkeiten der Betriebsstätte</w:t>
            </w:r>
            <w:r w:rsidR="00E016BD">
              <w:rPr>
                <w:noProof/>
                <w:webHidden/>
              </w:rPr>
              <w:tab/>
            </w:r>
            <w:r w:rsidR="00E016BD">
              <w:rPr>
                <w:noProof/>
                <w:webHidden/>
              </w:rPr>
              <w:fldChar w:fldCharType="begin"/>
            </w:r>
            <w:r w:rsidR="00E016BD">
              <w:rPr>
                <w:noProof/>
                <w:webHidden/>
              </w:rPr>
              <w:instrText xml:space="preserve"> PAGEREF _Toc67592677 \h </w:instrText>
            </w:r>
            <w:r w:rsidR="00E016BD">
              <w:rPr>
                <w:noProof/>
                <w:webHidden/>
              </w:rPr>
            </w:r>
            <w:r w:rsidR="00E016BD">
              <w:rPr>
                <w:noProof/>
                <w:webHidden/>
              </w:rPr>
              <w:fldChar w:fldCharType="separate"/>
            </w:r>
            <w:r w:rsidR="00E016BD">
              <w:rPr>
                <w:noProof/>
                <w:webHidden/>
              </w:rPr>
              <w:t>14</w:t>
            </w:r>
            <w:r w:rsidR="00E016BD">
              <w:rPr>
                <w:noProof/>
                <w:webHidden/>
              </w:rPr>
              <w:fldChar w:fldCharType="end"/>
            </w:r>
          </w:hyperlink>
        </w:p>
        <w:p w14:paraId="5049DE7D" w14:textId="70B10636" w:rsidR="00E016BD" w:rsidRDefault="000273F9">
          <w:pPr>
            <w:pStyle w:val="Verzeichnis3"/>
            <w:tabs>
              <w:tab w:val="left" w:pos="666"/>
              <w:tab w:val="right" w:leader="dot" w:pos="9345"/>
            </w:tabs>
            <w:rPr>
              <w:rFonts w:eastAsiaTheme="minorEastAsia" w:cstheme="minorBidi"/>
              <w:smallCaps w:val="0"/>
              <w:noProof/>
              <w:lang w:eastAsia="de-DE"/>
            </w:rPr>
          </w:pPr>
          <w:hyperlink w:anchor="_Toc67592678" w:history="1">
            <w:r w:rsidR="00E016BD" w:rsidRPr="00112EB6">
              <w:rPr>
                <w:rStyle w:val="Hyperlink"/>
                <w:noProof/>
              </w:rPr>
              <w:t>3.2.3</w:t>
            </w:r>
            <w:r w:rsidR="00E016BD">
              <w:rPr>
                <w:rFonts w:eastAsiaTheme="minorEastAsia" w:cstheme="minorBidi"/>
                <w:smallCaps w:val="0"/>
                <w:noProof/>
                <w:lang w:eastAsia="de-DE"/>
              </w:rPr>
              <w:tab/>
            </w:r>
            <w:r w:rsidR="00E016BD" w:rsidRPr="00112EB6">
              <w:rPr>
                <w:rStyle w:val="Hyperlink"/>
                <w:noProof/>
                <w:lang w:val="de-AT"/>
              </w:rPr>
              <w:t>Anwesenheitszeiten der Mitarbeiter*innen bei Kunden*innen</w:t>
            </w:r>
            <w:r w:rsidR="00E016BD">
              <w:rPr>
                <w:noProof/>
                <w:webHidden/>
              </w:rPr>
              <w:tab/>
            </w:r>
            <w:r w:rsidR="00E016BD">
              <w:rPr>
                <w:noProof/>
                <w:webHidden/>
              </w:rPr>
              <w:fldChar w:fldCharType="begin"/>
            </w:r>
            <w:r w:rsidR="00E016BD">
              <w:rPr>
                <w:noProof/>
                <w:webHidden/>
              </w:rPr>
              <w:instrText xml:space="preserve"> PAGEREF _Toc67592678 \h </w:instrText>
            </w:r>
            <w:r w:rsidR="00E016BD">
              <w:rPr>
                <w:noProof/>
                <w:webHidden/>
              </w:rPr>
            </w:r>
            <w:r w:rsidR="00E016BD">
              <w:rPr>
                <w:noProof/>
                <w:webHidden/>
              </w:rPr>
              <w:fldChar w:fldCharType="separate"/>
            </w:r>
            <w:r w:rsidR="00E016BD">
              <w:rPr>
                <w:noProof/>
                <w:webHidden/>
              </w:rPr>
              <w:t>14</w:t>
            </w:r>
            <w:r w:rsidR="00E016BD">
              <w:rPr>
                <w:noProof/>
                <w:webHidden/>
              </w:rPr>
              <w:fldChar w:fldCharType="end"/>
            </w:r>
          </w:hyperlink>
        </w:p>
        <w:p w14:paraId="3CE9454A" w14:textId="6B3CAAB1" w:rsidR="00E016BD" w:rsidRDefault="000273F9">
          <w:pPr>
            <w:pStyle w:val="Verzeichnis3"/>
            <w:tabs>
              <w:tab w:val="left" w:pos="666"/>
              <w:tab w:val="right" w:leader="dot" w:pos="9345"/>
            </w:tabs>
            <w:rPr>
              <w:rFonts w:eastAsiaTheme="minorEastAsia" w:cstheme="minorBidi"/>
              <w:smallCaps w:val="0"/>
              <w:noProof/>
              <w:lang w:eastAsia="de-DE"/>
            </w:rPr>
          </w:pPr>
          <w:hyperlink w:anchor="_Toc67592679" w:history="1">
            <w:r w:rsidR="00E016BD" w:rsidRPr="00112EB6">
              <w:rPr>
                <w:rStyle w:val="Hyperlink"/>
                <w:noProof/>
                <w:lang w:val="de-AT"/>
              </w:rPr>
              <w:t>3.2.4</w:t>
            </w:r>
            <w:r w:rsidR="00E016BD">
              <w:rPr>
                <w:rFonts w:eastAsiaTheme="minorEastAsia" w:cstheme="minorBidi"/>
                <w:smallCaps w:val="0"/>
                <w:noProof/>
                <w:lang w:eastAsia="de-DE"/>
              </w:rPr>
              <w:tab/>
            </w:r>
            <w:r w:rsidR="00E016BD" w:rsidRPr="00112EB6">
              <w:rPr>
                <w:rStyle w:val="Hyperlink"/>
                <w:noProof/>
                <w:lang w:val="de-AT"/>
              </w:rPr>
              <w:t>Anwesenheitszeiten von Service-Mitarbeiter*innen / Externen Dienstleistern (Büroräume)</w:t>
            </w:r>
            <w:r w:rsidR="00E016BD">
              <w:rPr>
                <w:noProof/>
                <w:webHidden/>
              </w:rPr>
              <w:tab/>
            </w:r>
            <w:r w:rsidR="00E016BD">
              <w:rPr>
                <w:noProof/>
                <w:webHidden/>
              </w:rPr>
              <w:fldChar w:fldCharType="begin"/>
            </w:r>
            <w:r w:rsidR="00E016BD">
              <w:rPr>
                <w:noProof/>
                <w:webHidden/>
              </w:rPr>
              <w:instrText xml:space="preserve"> PAGEREF _Toc67592679 \h </w:instrText>
            </w:r>
            <w:r w:rsidR="00E016BD">
              <w:rPr>
                <w:noProof/>
                <w:webHidden/>
              </w:rPr>
            </w:r>
            <w:r w:rsidR="00E016BD">
              <w:rPr>
                <w:noProof/>
                <w:webHidden/>
              </w:rPr>
              <w:fldChar w:fldCharType="separate"/>
            </w:r>
            <w:r w:rsidR="00E016BD">
              <w:rPr>
                <w:noProof/>
                <w:webHidden/>
              </w:rPr>
              <w:t>14</w:t>
            </w:r>
            <w:r w:rsidR="00E016BD">
              <w:rPr>
                <w:noProof/>
                <w:webHidden/>
              </w:rPr>
              <w:fldChar w:fldCharType="end"/>
            </w:r>
          </w:hyperlink>
        </w:p>
        <w:p w14:paraId="5C140697" w14:textId="185AEEA6" w:rsidR="00E016BD" w:rsidRDefault="000273F9">
          <w:pPr>
            <w:pStyle w:val="Verzeichnis2"/>
            <w:tabs>
              <w:tab w:val="left" w:pos="502"/>
              <w:tab w:val="right" w:leader="dot" w:pos="9345"/>
            </w:tabs>
            <w:rPr>
              <w:rFonts w:eastAsiaTheme="minorEastAsia" w:cstheme="minorBidi"/>
              <w:b w:val="0"/>
              <w:bCs w:val="0"/>
              <w:smallCaps w:val="0"/>
              <w:noProof/>
              <w:lang w:eastAsia="de-DE"/>
            </w:rPr>
          </w:pPr>
          <w:hyperlink w:anchor="_Toc67592680" w:history="1">
            <w:r w:rsidR="00E016BD" w:rsidRPr="00112EB6">
              <w:rPr>
                <w:rStyle w:val="Hyperlink"/>
                <w:noProof/>
                <w:lang w:val="de-AT"/>
              </w:rPr>
              <w:t>3.3</w:t>
            </w:r>
            <w:r w:rsidR="00E016BD">
              <w:rPr>
                <w:rFonts w:eastAsiaTheme="minorEastAsia" w:cstheme="minorBidi"/>
                <w:b w:val="0"/>
                <w:bCs w:val="0"/>
                <w:smallCaps w:val="0"/>
                <w:noProof/>
                <w:lang w:eastAsia="de-DE"/>
              </w:rPr>
              <w:tab/>
            </w:r>
            <w:r w:rsidR="00E016BD" w:rsidRPr="00112EB6">
              <w:rPr>
                <w:rStyle w:val="Hyperlink"/>
                <w:noProof/>
                <w:lang w:val="de-AT"/>
              </w:rPr>
              <w:t xml:space="preserve">COVID-19-Beauftragte/r: </w:t>
            </w:r>
            <w:r w:rsidR="00E016BD" w:rsidRPr="00112EB6">
              <w:rPr>
                <w:rStyle w:val="Hyperlink"/>
                <w:noProof/>
                <w:highlight w:val="yellow"/>
                <w:lang w:val="de-AT"/>
              </w:rPr>
              <w:t>(je nach Zielgruppe)</w:t>
            </w:r>
            <w:r w:rsidR="00E016BD">
              <w:rPr>
                <w:noProof/>
                <w:webHidden/>
              </w:rPr>
              <w:tab/>
            </w:r>
            <w:r w:rsidR="00E016BD">
              <w:rPr>
                <w:noProof/>
                <w:webHidden/>
              </w:rPr>
              <w:fldChar w:fldCharType="begin"/>
            </w:r>
            <w:r w:rsidR="00E016BD">
              <w:rPr>
                <w:noProof/>
                <w:webHidden/>
              </w:rPr>
              <w:instrText xml:space="preserve"> PAGEREF _Toc67592680 \h </w:instrText>
            </w:r>
            <w:r w:rsidR="00E016BD">
              <w:rPr>
                <w:noProof/>
                <w:webHidden/>
              </w:rPr>
            </w:r>
            <w:r w:rsidR="00E016BD">
              <w:rPr>
                <w:noProof/>
                <w:webHidden/>
              </w:rPr>
              <w:fldChar w:fldCharType="separate"/>
            </w:r>
            <w:r w:rsidR="00E016BD">
              <w:rPr>
                <w:noProof/>
                <w:webHidden/>
              </w:rPr>
              <w:t>15</w:t>
            </w:r>
            <w:r w:rsidR="00E016BD">
              <w:rPr>
                <w:noProof/>
                <w:webHidden/>
              </w:rPr>
              <w:fldChar w:fldCharType="end"/>
            </w:r>
          </w:hyperlink>
        </w:p>
        <w:p w14:paraId="074DBF7A" w14:textId="314ACC0D" w:rsidR="00E016BD" w:rsidRDefault="000273F9">
          <w:pPr>
            <w:pStyle w:val="Verzeichnis3"/>
            <w:tabs>
              <w:tab w:val="left" w:pos="666"/>
              <w:tab w:val="right" w:leader="dot" w:pos="9345"/>
            </w:tabs>
            <w:rPr>
              <w:rFonts w:eastAsiaTheme="minorEastAsia" w:cstheme="minorBidi"/>
              <w:smallCaps w:val="0"/>
              <w:noProof/>
              <w:lang w:eastAsia="de-DE"/>
            </w:rPr>
          </w:pPr>
          <w:hyperlink w:anchor="_Toc67592681" w:history="1">
            <w:r w:rsidR="00E016BD" w:rsidRPr="00112EB6">
              <w:rPr>
                <w:rStyle w:val="Hyperlink"/>
                <w:noProof/>
              </w:rPr>
              <w:t>3.3.1</w:t>
            </w:r>
            <w:r w:rsidR="00E016BD">
              <w:rPr>
                <w:rFonts w:eastAsiaTheme="minorEastAsia" w:cstheme="minorBidi"/>
                <w:smallCaps w:val="0"/>
                <w:noProof/>
                <w:lang w:eastAsia="de-DE"/>
              </w:rPr>
              <w:tab/>
            </w:r>
            <w:r w:rsidR="00E016BD" w:rsidRPr="00112EB6">
              <w:rPr>
                <w:rStyle w:val="Hyperlink"/>
                <w:noProof/>
              </w:rPr>
              <w:t>Name des/r COVID-19-Beauftragten</w:t>
            </w:r>
            <w:r w:rsidR="00E016BD" w:rsidRPr="00112EB6">
              <w:rPr>
                <w:rStyle w:val="Hyperlink"/>
                <w:noProof/>
                <w:lang w:val="de-AT"/>
              </w:rPr>
              <w:t xml:space="preserve"> und Erreichbarkeit</w:t>
            </w:r>
            <w:r w:rsidR="00E016BD" w:rsidRPr="00112EB6">
              <w:rPr>
                <w:rStyle w:val="Hyperlink"/>
                <w:noProof/>
              </w:rPr>
              <w:t>:</w:t>
            </w:r>
            <w:r w:rsidR="00E016BD">
              <w:rPr>
                <w:noProof/>
                <w:webHidden/>
              </w:rPr>
              <w:tab/>
            </w:r>
            <w:r w:rsidR="00E016BD">
              <w:rPr>
                <w:noProof/>
                <w:webHidden/>
              </w:rPr>
              <w:fldChar w:fldCharType="begin"/>
            </w:r>
            <w:r w:rsidR="00E016BD">
              <w:rPr>
                <w:noProof/>
                <w:webHidden/>
              </w:rPr>
              <w:instrText xml:space="preserve"> PAGEREF _Toc67592681 \h </w:instrText>
            </w:r>
            <w:r w:rsidR="00E016BD">
              <w:rPr>
                <w:noProof/>
                <w:webHidden/>
              </w:rPr>
            </w:r>
            <w:r w:rsidR="00E016BD">
              <w:rPr>
                <w:noProof/>
                <w:webHidden/>
              </w:rPr>
              <w:fldChar w:fldCharType="separate"/>
            </w:r>
            <w:r w:rsidR="00E016BD">
              <w:rPr>
                <w:noProof/>
                <w:webHidden/>
              </w:rPr>
              <w:t>15</w:t>
            </w:r>
            <w:r w:rsidR="00E016BD">
              <w:rPr>
                <w:noProof/>
                <w:webHidden/>
              </w:rPr>
              <w:fldChar w:fldCharType="end"/>
            </w:r>
          </w:hyperlink>
        </w:p>
        <w:p w14:paraId="4CB75F05" w14:textId="36908479" w:rsidR="00E016BD" w:rsidRDefault="000273F9">
          <w:pPr>
            <w:pStyle w:val="Verzeichnis3"/>
            <w:tabs>
              <w:tab w:val="left" w:pos="666"/>
              <w:tab w:val="right" w:leader="dot" w:pos="9345"/>
            </w:tabs>
            <w:rPr>
              <w:rFonts w:eastAsiaTheme="minorEastAsia" w:cstheme="minorBidi"/>
              <w:smallCaps w:val="0"/>
              <w:noProof/>
              <w:lang w:eastAsia="de-DE"/>
            </w:rPr>
          </w:pPr>
          <w:hyperlink w:anchor="_Toc67592682" w:history="1">
            <w:r w:rsidR="00E016BD" w:rsidRPr="00112EB6">
              <w:rPr>
                <w:rStyle w:val="Hyperlink"/>
                <w:noProof/>
              </w:rPr>
              <w:t>3.3.2</w:t>
            </w:r>
            <w:r w:rsidR="00E016BD">
              <w:rPr>
                <w:rFonts w:eastAsiaTheme="minorEastAsia" w:cstheme="minorBidi"/>
                <w:smallCaps w:val="0"/>
                <w:noProof/>
                <w:lang w:eastAsia="de-DE"/>
              </w:rPr>
              <w:tab/>
            </w:r>
            <w:r w:rsidR="00E016BD" w:rsidRPr="00112EB6">
              <w:rPr>
                <w:rStyle w:val="Hyperlink"/>
                <w:noProof/>
              </w:rPr>
              <w:t>Aufgabe des COVID-19-Beauftragten:</w:t>
            </w:r>
            <w:r w:rsidR="00E016BD">
              <w:rPr>
                <w:noProof/>
                <w:webHidden/>
              </w:rPr>
              <w:tab/>
            </w:r>
            <w:r w:rsidR="00E016BD">
              <w:rPr>
                <w:noProof/>
                <w:webHidden/>
              </w:rPr>
              <w:fldChar w:fldCharType="begin"/>
            </w:r>
            <w:r w:rsidR="00E016BD">
              <w:rPr>
                <w:noProof/>
                <w:webHidden/>
              </w:rPr>
              <w:instrText xml:space="preserve"> PAGEREF _Toc67592682 \h </w:instrText>
            </w:r>
            <w:r w:rsidR="00E016BD">
              <w:rPr>
                <w:noProof/>
                <w:webHidden/>
              </w:rPr>
            </w:r>
            <w:r w:rsidR="00E016BD">
              <w:rPr>
                <w:noProof/>
                <w:webHidden/>
              </w:rPr>
              <w:fldChar w:fldCharType="separate"/>
            </w:r>
            <w:r w:rsidR="00E016BD">
              <w:rPr>
                <w:noProof/>
                <w:webHidden/>
              </w:rPr>
              <w:t>15</w:t>
            </w:r>
            <w:r w:rsidR="00E016BD">
              <w:rPr>
                <w:noProof/>
                <w:webHidden/>
              </w:rPr>
              <w:fldChar w:fldCharType="end"/>
            </w:r>
          </w:hyperlink>
        </w:p>
        <w:p w14:paraId="31C52965" w14:textId="3F59740A" w:rsidR="00E016BD" w:rsidRDefault="000273F9">
          <w:pPr>
            <w:pStyle w:val="Verzeichnis2"/>
            <w:tabs>
              <w:tab w:val="left" w:pos="502"/>
              <w:tab w:val="right" w:leader="dot" w:pos="9345"/>
            </w:tabs>
            <w:rPr>
              <w:rFonts w:eastAsiaTheme="minorEastAsia" w:cstheme="minorBidi"/>
              <w:b w:val="0"/>
              <w:bCs w:val="0"/>
              <w:smallCaps w:val="0"/>
              <w:noProof/>
              <w:lang w:eastAsia="de-DE"/>
            </w:rPr>
          </w:pPr>
          <w:hyperlink w:anchor="_Toc67592683" w:history="1">
            <w:r w:rsidR="00E016BD" w:rsidRPr="00112EB6">
              <w:rPr>
                <w:rStyle w:val="Hyperlink"/>
                <w:noProof/>
              </w:rPr>
              <w:t>3.4</w:t>
            </w:r>
            <w:r w:rsidR="00E016BD">
              <w:rPr>
                <w:rFonts w:eastAsiaTheme="minorEastAsia" w:cstheme="minorBidi"/>
                <w:b w:val="0"/>
                <w:bCs w:val="0"/>
                <w:smallCaps w:val="0"/>
                <w:noProof/>
                <w:lang w:eastAsia="de-DE"/>
              </w:rPr>
              <w:tab/>
            </w:r>
            <w:r w:rsidR="00E016BD" w:rsidRPr="00112EB6">
              <w:rPr>
                <w:rStyle w:val="Hyperlink"/>
                <w:noProof/>
              </w:rPr>
              <w:t>Personendatenverarbeitung</w:t>
            </w:r>
            <w:r w:rsidR="00E016BD">
              <w:rPr>
                <w:noProof/>
                <w:webHidden/>
              </w:rPr>
              <w:tab/>
            </w:r>
            <w:r w:rsidR="00E016BD">
              <w:rPr>
                <w:noProof/>
                <w:webHidden/>
              </w:rPr>
              <w:fldChar w:fldCharType="begin"/>
            </w:r>
            <w:r w:rsidR="00E016BD">
              <w:rPr>
                <w:noProof/>
                <w:webHidden/>
              </w:rPr>
              <w:instrText xml:space="preserve"> PAGEREF _Toc67592683 \h </w:instrText>
            </w:r>
            <w:r w:rsidR="00E016BD">
              <w:rPr>
                <w:noProof/>
                <w:webHidden/>
              </w:rPr>
            </w:r>
            <w:r w:rsidR="00E016BD">
              <w:rPr>
                <w:noProof/>
                <w:webHidden/>
              </w:rPr>
              <w:fldChar w:fldCharType="separate"/>
            </w:r>
            <w:r w:rsidR="00E016BD">
              <w:rPr>
                <w:noProof/>
                <w:webHidden/>
              </w:rPr>
              <w:t>16</w:t>
            </w:r>
            <w:r w:rsidR="00E016BD">
              <w:rPr>
                <w:noProof/>
                <w:webHidden/>
              </w:rPr>
              <w:fldChar w:fldCharType="end"/>
            </w:r>
          </w:hyperlink>
        </w:p>
        <w:p w14:paraId="73D1D4B7" w14:textId="462333AA" w:rsidR="00E016BD" w:rsidRDefault="000273F9">
          <w:pPr>
            <w:pStyle w:val="Verzeichnis3"/>
            <w:tabs>
              <w:tab w:val="left" w:pos="666"/>
              <w:tab w:val="right" w:leader="dot" w:pos="9345"/>
            </w:tabs>
            <w:rPr>
              <w:rFonts w:eastAsiaTheme="minorEastAsia" w:cstheme="minorBidi"/>
              <w:smallCaps w:val="0"/>
              <w:noProof/>
              <w:lang w:eastAsia="de-DE"/>
            </w:rPr>
          </w:pPr>
          <w:hyperlink w:anchor="_Toc67592684" w:history="1">
            <w:r w:rsidR="00E016BD" w:rsidRPr="00112EB6">
              <w:rPr>
                <w:rStyle w:val="Hyperlink"/>
                <w:noProof/>
              </w:rPr>
              <w:t>3.4.1</w:t>
            </w:r>
            <w:r w:rsidR="00E016BD">
              <w:rPr>
                <w:rFonts w:eastAsiaTheme="minorEastAsia" w:cstheme="minorBidi"/>
                <w:smallCaps w:val="0"/>
                <w:noProof/>
                <w:lang w:eastAsia="de-DE"/>
              </w:rPr>
              <w:tab/>
            </w:r>
            <w:r w:rsidR="00E016BD" w:rsidRPr="00112EB6">
              <w:rPr>
                <w:rStyle w:val="Hyperlink"/>
                <w:noProof/>
              </w:rPr>
              <w:t>Verantwortlicher (gemäß §46 DSG)</w:t>
            </w:r>
            <w:r w:rsidR="00E016BD">
              <w:rPr>
                <w:noProof/>
                <w:webHidden/>
              </w:rPr>
              <w:tab/>
            </w:r>
            <w:r w:rsidR="00E016BD">
              <w:rPr>
                <w:noProof/>
                <w:webHidden/>
              </w:rPr>
              <w:fldChar w:fldCharType="begin"/>
            </w:r>
            <w:r w:rsidR="00E016BD">
              <w:rPr>
                <w:noProof/>
                <w:webHidden/>
              </w:rPr>
              <w:instrText xml:space="preserve"> PAGEREF _Toc67592684 \h </w:instrText>
            </w:r>
            <w:r w:rsidR="00E016BD">
              <w:rPr>
                <w:noProof/>
                <w:webHidden/>
              </w:rPr>
            </w:r>
            <w:r w:rsidR="00E016BD">
              <w:rPr>
                <w:noProof/>
                <w:webHidden/>
              </w:rPr>
              <w:fldChar w:fldCharType="separate"/>
            </w:r>
            <w:r w:rsidR="00E016BD">
              <w:rPr>
                <w:noProof/>
                <w:webHidden/>
              </w:rPr>
              <w:t>16</w:t>
            </w:r>
            <w:r w:rsidR="00E016BD">
              <w:rPr>
                <w:noProof/>
                <w:webHidden/>
              </w:rPr>
              <w:fldChar w:fldCharType="end"/>
            </w:r>
          </w:hyperlink>
        </w:p>
        <w:p w14:paraId="53DA6631" w14:textId="3448DE75" w:rsidR="00E016BD" w:rsidRDefault="000273F9">
          <w:pPr>
            <w:pStyle w:val="Verzeichnis2"/>
            <w:tabs>
              <w:tab w:val="left" w:pos="502"/>
              <w:tab w:val="right" w:leader="dot" w:pos="9345"/>
            </w:tabs>
            <w:rPr>
              <w:rFonts w:eastAsiaTheme="minorEastAsia" w:cstheme="minorBidi"/>
              <w:b w:val="0"/>
              <w:bCs w:val="0"/>
              <w:smallCaps w:val="0"/>
              <w:noProof/>
              <w:lang w:eastAsia="de-DE"/>
            </w:rPr>
          </w:pPr>
          <w:hyperlink w:anchor="_Toc67592685" w:history="1">
            <w:r w:rsidR="00E016BD" w:rsidRPr="00112EB6">
              <w:rPr>
                <w:rStyle w:val="Hyperlink"/>
                <w:noProof/>
                <w:lang w:val="de-AT"/>
              </w:rPr>
              <w:t>3.5</w:t>
            </w:r>
            <w:r w:rsidR="00E016BD">
              <w:rPr>
                <w:rFonts w:eastAsiaTheme="minorEastAsia" w:cstheme="minorBidi"/>
                <w:b w:val="0"/>
                <w:bCs w:val="0"/>
                <w:smallCaps w:val="0"/>
                <w:noProof/>
                <w:lang w:eastAsia="de-DE"/>
              </w:rPr>
              <w:tab/>
            </w:r>
            <w:r w:rsidR="00E016BD" w:rsidRPr="00112EB6">
              <w:rPr>
                <w:rStyle w:val="Hyperlink"/>
                <w:noProof/>
                <w:lang w:val="de-AT"/>
              </w:rPr>
              <w:t>Zuständige Behörde(n)</w:t>
            </w:r>
            <w:r w:rsidR="00E016BD">
              <w:rPr>
                <w:noProof/>
                <w:webHidden/>
              </w:rPr>
              <w:tab/>
            </w:r>
            <w:r w:rsidR="00E016BD">
              <w:rPr>
                <w:noProof/>
                <w:webHidden/>
              </w:rPr>
              <w:fldChar w:fldCharType="begin"/>
            </w:r>
            <w:r w:rsidR="00E016BD">
              <w:rPr>
                <w:noProof/>
                <w:webHidden/>
              </w:rPr>
              <w:instrText xml:space="preserve"> PAGEREF _Toc67592685 \h </w:instrText>
            </w:r>
            <w:r w:rsidR="00E016BD">
              <w:rPr>
                <w:noProof/>
                <w:webHidden/>
              </w:rPr>
            </w:r>
            <w:r w:rsidR="00E016BD">
              <w:rPr>
                <w:noProof/>
                <w:webHidden/>
              </w:rPr>
              <w:fldChar w:fldCharType="separate"/>
            </w:r>
            <w:r w:rsidR="00E016BD">
              <w:rPr>
                <w:noProof/>
                <w:webHidden/>
              </w:rPr>
              <w:t>17</w:t>
            </w:r>
            <w:r w:rsidR="00E016BD">
              <w:rPr>
                <w:noProof/>
                <w:webHidden/>
              </w:rPr>
              <w:fldChar w:fldCharType="end"/>
            </w:r>
          </w:hyperlink>
        </w:p>
        <w:p w14:paraId="7C8F4D6C" w14:textId="71D2AFB2" w:rsidR="00E016BD" w:rsidRDefault="000273F9">
          <w:pPr>
            <w:pStyle w:val="Verzeichnis2"/>
            <w:tabs>
              <w:tab w:val="left" w:pos="502"/>
              <w:tab w:val="right" w:leader="dot" w:pos="9345"/>
            </w:tabs>
            <w:rPr>
              <w:rFonts w:eastAsiaTheme="minorEastAsia" w:cstheme="minorBidi"/>
              <w:b w:val="0"/>
              <w:bCs w:val="0"/>
              <w:smallCaps w:val="0"/>
              <w:noProof/>
              <w:lang w:eastAsia="de-DE"/>
            </w:rPr>
          </w:pPr>
          <w:hyperlink w:anchor="_Toc67592686" w:history="1">
            <w:r w:rsidR="00E016BD" w:rsidRPr="00112EB6">
              <w:rPr>
                <w:rStyle w:val="Hyperlink"/>
                <w:noProof/>
                <w:lang w:val="de-AT"/>
              </w:rPr>
              <w:t>3.6</w:t>
            </w:r>
            <w:r w:rsidR="00E016BD">
              <w:rPr>
                <w:rFonts w:eastAsiaTheme="minorEastAsia" w:cstheme="minorBidi"/>
                <w:b w:val="0"/>
                <w:bCs w:val="0"/>
                <w:smallCaps w:val="0"/>
                <w:noProof/>
                <w:lang w:eastAsia="de-DE"/>
              </w:rPr>
              <w:tab/>
            </w:r>
            <w:r w:rsidR="00E016BD" w:rsidRPr="00112EB6">
              <w:rPr>
                <w:rStyle w:val="Hyperlink"/>
                <w:noProof/>
                <w:lang w:val="de-AT"/>
              </w:rPr>
              <w:t xml:space="preserve">Weitere Standorte / Betriebsstätten  </w:t>
            </w:r>
            <w:r w:rsidR="00E016BD" w:rsidRPr="00112EB6">
              <w:rPr>
                <w:rStyle w:val="Hyperlink"/>
                <w:noProof/>
                <w:lang w:val="de-AT" w:eastAsia="de-AT"/>
              </w:rPr>
              <w:t>[</w:t>
            </w:r>
            <w:r w:rsidR="00E016BD" w:rsidRPr="00112EB6">
              <w:rPr>
                <w:rStyle w:val="Hyperlink"/>
                <w:noProof/>
              </w:rPr>
              <w:t>wenn nicht benötigt streichen – nur bei mehreren Unternehmensstandorten benötigt]</w:t>
            </w:r>
            <w:r w:rsidR="00E016BD">
              <w:rPr>
                <w:noProof/>
                <w:webHidden/>
              </w:rPr>
              <w:tab/>
            </w:r>
            <w:r w:rsidR="00E016BD">
              <w:rPr>
                <w:noProof/>
                <w:webHidden/>
              </w:rPr>
              <w:fldChar w:fldCharType="begin"/>
            </w:r>
            <w:r w:rsidR="00E016BD">
              <w:rPr>
                <w:noProof/>
                <w:webHidden/>
              </w:rPr>
              <w:instrText xml:space="preserve"> PAGEREF _Toc67592686 \h </w:instrText>
            </w:r>
            <w:r w:rsidR="00E016BD">
              <w:rPr>
                <w:noProof/>
                <w:webHidden/>
              </w:rPr>
            </w:r>
            <w:r w:rsidR="00E016BD">
              <w:rPr>
                <w:noProof/>
                <w:webHidden/>
              </w:rPr>
              <w:fldChar w:fldCharType="separate"/>
            </w:r>
            <w:r w:rsidR="00E016BD">
              <w:rPr>
                <w:noProof/>
                <w:webHidden/>
              </w:rPr>
              <w:t>17</w:t>
            </w:r>
            <w:r w:rsidR="00E016BD">
              <w:rPr>
                <w:noProof/>
                <w:webHidden/>
              </w:rPr>
              <w:fldChar w:fldCharType="end"/>
            </w:r>
          </w:hyperlink>
        </w:p>
        <w:p w14:paraId="209A3075" w14:textId="7BEFB857" w:rsidR="00E016BD" w:rsidRDefault="000273F9">
          <w:pPr>
            <w:pStyle w:val="Verzeichnis3"/>
            <w:tabs>
              <w:tab w:val="left" w:pos="666"/>
              <w:tab w:val="right" w:leader="dot" w:pos="9345"/>
            </w:tabs>
            <w:rPr>
              <w:rFonts w:eastAsiaTheme="minorEastAsia" w:cstheme="minorBidi"/>
              <w:smallCaps w:val="0"/>
              <w:noProof/>
              <w:lang w:eastAsia="de-DE"/>
            </w:rPr>
          </w:pPr>
          <w:hyperlink w:anchor="_Toc67592687" w:history="1">
            <w:r w:rsidR="00E016BD" w:rsidRPr="00112EB6">
              <w:rPr>
                <w:rStyle w:val="Hyperlink"/>
                <w:noProof/>
              </w:rPr>
              <w:t>3.6.1</w:t>
            </w:r>
            <w:r w:rsidR="00E016BD">
              <w:rPr>
                <w:rFonts w:eastAsiaTheme="minorEastAsia" w:cstheme="minorBidi"/>
                <w:smallCaps w:val="0"/>
                <w:noProof/>
                <w:lang w:eastAsia="de-DE"/>
              </w:rPr>
              <w:tab/>
            </w:r>
            <w:r w:rsidR="00E016BD" w:rsidRPr="00112EB6">
              <w:rPr>
                <w:rStyle w:val="Hyperlink"/>
                <w:noProof/>
                <w:highlight w:val="yellow"/>
                <w:lang w:val="de-AT"/>
              </w:rPr>
              <w:t>STANDORT</w:t>
            </w:r>
            <w:r w:rsidR="00E016BD" w:rsidRPr="00112EB6">
              <w:rPr>
                <w:rStyle w:val="Hyperlink"/>
                <w:noProof/>
              </w:rPr>
              <w:t>:</w:t>
            </w:r>
            <w:r w:rsidR="00E016BD">
              <w:rPr>
                <w:noProof/>
                <w:webHidden/>
              </w:rPr>
              <w:tab/>
            </w:r>
            <w:r w:rsidR="00E016BD">
              <w:rPr>
                <w:noProof/>
                <w:webHidden/>
              </w:rPr>
              <w:fldChar w:fldCharType="begin"/>
            </w:r>
            <w:r w:rsidR="00E016BD">
              <w:rPr>
                <w:noProof/>
                <w:webHidden/>
              </w:rPr>
              <w:instrText xml:space="preserve"> PAGEREF _Toc67592687 \h </w:instrText>
            </w:r>
            <w:r w:rsidR="00E016BD">
              <w:rPr>
                <w:noProof/>
                <w:webHidden/>
              </w:rPr>
            </w:r>
            <w:r w:rsidR="00E016BD">
              <w:rPr>
                <w:noProof/>
                <w:webHidden/>
              </w:rPr>
              <w:fldChar w:fldCharType="separate"/>
            </w:r>
            <w:r w:rsidR="00E016BD">
              <w:rPr>
                <w:noProof/>
                <w:webHidden/>
              </w:rPr>
              <w:t>17</w:t>
            </w:r>
            <w:r w:rsidR="00E016BD">
              <w:rPr>
                <w:noProof/>
                <w:webHidden/>
              </w:rPr>
              <w:fldChar w:fldCharType="end"/>
            </w:r>
          </w:hyperlink>
        </w:p>
        <w:p w14:paraId="5641B4AC" w14:textId="2280B313" w:rsidR="00E016BD" w:rsidRDefault="000273F9">
          <w:pPr>
            <w:pStyle w:val="Verzeichnis1"/>
            <w:tabs>
              <w:tab w:val="left" w:pos="332"/>
              <w:tab w:val="right" w:leader="dot" w:pos="9345"/>
            </w:tabs>
            <w:rPr>
              <w:rFonts w:eastAsiaTheme="minorEastAsia" w:cstheme="minorBidi"/>
              <w:b w:val="0"/>
              <w:bCs w:val="0"/>
              <w:caps w:val="0"/>
              <w:noProof/>
              <w:u w:val="none"/>
              <w:lang w:eastAsia="de-DE"/>
            </w:rPr>
          </w:pPr>
          <w:hyperlink w:anchor="_Toc67592688" w:history="1">
            <w:r w:rsidR="00E016BD" w:rsidRPr="00112EB6">
              <w:rPr>
                <w:rStyle w:val="Hyperlink"/>
                <w:noProof/>
                <w:lang w:val="de-AT"/>
              </w:rPr>
              <w:t>4</w:t>
            </w:r>
            <w:r w:rsidR="00E016BD">
              <w:rPr>
                <w:rFonts w:eastAsiaTheme="minorEastAsia" w:cstheme="minorBidi"/>
                <w:b w:val="0"/>
                <w:bCs w:val="0"/>
                <w:caps w:val="0"/>
                <w:noProof/>
                <w:u w:val="none"/>
                <w:lang w:eastAsia="de-DE"/>
              </w:rPr>
              <w:tab/>
            </w:r>
            <w:r w:rsidR="00E016BD" w:rsidRPr="00112EB6">
              <w:rPr>
                <w:rStyle w:val="Hyperlink"/>
                <w:noProof/>
              </w:rPr>
              <w:t>D</w:t>
            </w:r>
            <w:r w:rsidR="00E016BD" w:rsidRPr="00112EB6">
              <w:rPr>
                <w:rStyle w:val="Hyperlink"/>
                <w:noProof/>
                <w:lang w:val="de-AT"/>
              </w:rPr>
              <w:t>AS UNTERNEHMEN</w:t>
            </w:r>
            <w:r w:rsidR="00E016BD">
              <w:rPr>
                <w:noProof/>
                <w:webHidden/>
              </w:rPr>
              <w:tab/>
            </w:r>
            <w:r w:rsidR="00E016BD">
              <w:rPr>
                <w:noProof/>
                <w:webHidden/>
              </w:rPr>
              <w:fldChar w:fldCharType="begin"/>
            </w:r>
            <w:r w:rsidR="00E016BD">
              <w:rPr>
                <w:noProof/>
                <w:webHidden/>
              </w:rPr>
              <w:instrText xml:space="preserve"> PAGEREF _Toc67592688 \h </w:instrText>
            </w:r>
            <w:r w:rsidR="00E016BD">
              <w:rPr>
                <w:noProof/>
                <w:webHidden/>
              </w:rPr>
            </w:r>
            <w:r w:rsidR="00E016BD">
              <w:rPr>
                <w:noProof/>
                <w:webHidden/>
              </w:rPr>
              <w:fldChar w:fldCharType="separate"/>
            </w:r>
            <w:r w:rsidR="00E016BD">
              <w:rPr>
                <w:noProof/>
                <w:webHidden/>
              </w:rPr>
              <w:t>19</w:t>
            </w:r>
            <w:r w:rsidR="00E016BD">
              <w:rPr>
                <w:noProof/>
                <w:webHidden/>
              </w:rPr>
              <w:fldChar w:fldCharType="end"/>
            </w:r>
          </w:hyperlink>
        </w:p>
        <w:p w14:paraId="31BCFEDB" w14:textId="64EB6355" w:rsidR="00E016BD" w:rsidRDefault="000273F9">
          <w:pPr>
            <w:pStyle w:val="Verzeichnis2"/>
            <w:tabs>
              <w:tab w:val="left" w:pos="502"/>
              <w:tab w:val="right" w:leader="dot" w:pos="9345"/>
            </w:tabs>
            <w:rPr>
              <w:rFonts w:eastAsiaTheme="minorEastAsia" w:cstheme="minorBidi"/>
              <w:b w:val="0"/>
              <w:bCs w:val="0"/>
              <w:smallCaps w:val="0"/>
              <w:noProof/>
              <w:lang w:eastAsia="de-DE"/>
            </w:rPr>
          </w:pPr>
          <w:hyperlink w:anchor="_Toc67592689" w:history="1">
            <w:r w:rsidR="00E016BD" w:rsidRPr="00112EB6">
              <w:rPr>
                <w:rStyle w:val="Hyperlink"/>
                <w:noProof/>
                <w:lang w:val="de-AT"/>
              </w:rPr>
              <w:t>4.1</w:t>
            </w:r>
            <w:r w:rsidR="00E016BD">
              <w:rPr>
                <w:rFonts w:eastAsiaTheme="minorEastAsia" w:cstheme="minorBidi"/>
                <w:b w:val="0"/>
                <w:bCs w:val="0"/>
                <w:smallCaps w:val="0"/>
                <w:noProof/>
                <w:lang w:eastAsia="de-DE"/>
              </w:rPr>
              <w:tab/>
            </w:r>
            <w:r w:rsidR="00E016BD" w:rsidRPr="00112EB6">
              <w:rPr>
                <w:rStyle w:val="Hyperlink"/>
                <w:noProof/>
                <w:lang w:val="de-AT"/>
              </w:rPr>
              <w:t>Beschreibung des Betriebsalltages</w:t>
            </w:r>
            <w:r w:rsidR="00E016BD">
              <w:rPr>
                <w:noProof/>
                <w:webHidden/>
              </w:rPr>
              <w:tab/>
            </w:r>
            <w:r w:rsidR="00E016BD">
              <w:rPr>
                <w:noProof/>
                <w:webHidden/>
              </w:rPr>
              <w:fldChar w:fldCharType="begin"/>
            </w:r>
            <w:r w:rsidR="00E016BD">
              <w:rPr>
                <w:noProof/>
                <w:webHidden/>
              </w:rPr>
              <w:instrText xml:space="preserve"> PAGEREF _Toc67592689 \h </w:instrText>
            </w:r>
            <w:r w:rsidR="00E016BD">
              <w:rPr>
                <w:noProof/>
                <w:webHidden/>
              </w:rPr>
            </w:r>
            <w:r w:rsidR="00E016BD">
              <w:rPr>
                <w:noProof/>
                <w:webHidden/>
              </w:rPr>
              <w:fldChar w:fldCharType="separate"/>
            </w:r>
            <w:r w:rsidR="00E016BD">
              <w:rPr>
                <w:noProof/>
                <w:webHidden/>
              </w:rPr>
              <w:t>19</w:t>
            </w:r>
            <w:r w:rsidR="00E016BD">
              <w:rPr>
                <w:noProof/>
                <w:webHidden/>
              </w:rPr>
              <w:fldChar w:fldCharType="end"/>
            </w:r>
          </w:hyperlink>
        </w:p>
        <w:p w14:paraId="3A89DF44" w14:textId="67B9EABE" w:rsidR="00E016BD" w:rsidRDefault="000273F9">
          <w:pPr>
            <w:pStyle w:val="Verzeichnis2"/>
            <w:tabs>
              <w:tab w:val="left" w:pos="502"/>
              <w:tab w:val="right" w:leader="dot" w:pos="9345"/>
            </w:tabs>
            <w:rPr>
              <w:rFonts w:eastAsiaTheme="minorEastAsia" w:cstheme="minorBidi"/>
              <w:b w:val="0"/>
              <w:bCs w:val="0"/>
              <w:smallCaps w:val="0"/>
              <w:noProof/>
              <w:lang w:eastAsia="de-DE"/>
            </w:rPr>
          </w:pPr>
          <w:hyperlink w:anchor="_Toc67592690" w:history="1">
            <w:r w:rsidR="00E016BD" w:rsidRPr="00112EB6">
              <w:rPr>
                <w:rStyle w:val="Hyperlink"/>
                <w:noProof/>
              </w:rPr>
              <w:t>4.2</w:t>
            </w:r>
            <w:r w:rsidR="00E016BD">
              <w:rPr>
                <w:rFonts w:eastAsiaTheme="minorEastAsia" w:cstheme="minorBidi"/>
                <w:b w:val="0"/>
                <w:bCs w:val="0"/>
                <w:smallCaps w:val="0"/>
                <w:noProof/>
                <w:lang w:eastAsia="de-DE"/>
              </w:rPr>
              <w:tab/>
            </w:r>
            <w:r w:rsidR="00E016BD" w:rsidRPr="00112EB6">
              <w:rPr>
                <w:rStyle w:val="Hyperlink"/>
                <w:noProof/>
              </w:rPr>
              <w:t>Beschreibung der Infrastruktur des Unternehmens</w:t>
            </w:r>
            <w:r w:rsidR="00E016BD">
              <w:rPr>
                <w:noProof/>
                <w:webHidden/>
              </w:rPr>
              <w:tab/>
            </w:r>
            <w:r w:rsidR="00E016BD">
              <w:rPr>
                <w:noProof/>
                <w:webHidden/>
              </w:rPr>
              <w:fldChar w:fldCharType="begin"/>
            </w:r>
            <w:r w:rsidR="00E016BD">
              <w:rPr>
                <w:noProof/>
                <w:webHidden/>
              </w:rPr>
              <w:instrText xml:space="preserve"> PAGEREF _Toc67592690 \h </w:instrText>
            </w:r>
            <w:r w:rsidR="00E016BD">
              <w:rPr>
                <w:noProof/>
                <w:webHidden/>
              </w:rPr>
            </w:r>
            <w:r w:rsidR="00E016BD">
              <w:rPr>
                <w:noProof/>
                <w:webHidden/>
              </w:rPr>
              <w:fldChar w:fldCharType="separate"/>
            </w:r>
            <w:r w:rsidR="00E016BD">
              <w:rPr>
                <w:noProof/>
                <w:webHidden/>
              </w:rPr>
              <w:t>19</w:t>
            </w:r>
            <w:r w:rsidR="00E016BD">
              <w:rPr>
                <w:noProof/>
                <w:webHidden/>
              </w:rPr>
              <w:fldChar w:fldCharType="end"/>
            </w:r>
          </w:hyperlink>
        </w:p>
        <w:p w14:paraId="56470706" w14:textId="764E25A2" w:rsidR="00E016BD" w:rsidRDefault="000273F9">
          <w:pPr>
            <w:pStyle w:val="Verzeichnis3"/>
            <w:tabs>
              <w:tab w:val="left" w:pos="666"/>
              <w:tab w:val="right" w:leader="dot" w:pos="9345"/>
            </w:tabs>
            <w:rPr>
              <w:rFonts w:eastAsiaTheme="minorEastAsia" w:cstheme="minorBidi"/>
              <w:smallCaps w:val="0"/>
              <w:noProof/>
              <w:lang w:eastAsia="de-DE"/>
            </w:rPr>
          </w:pPr>
          <w:hyperlink w:anchor="_Toc67592691" w:history="1">
            <w:r w:rsidR="00E016BD" w:rsidRPr="00112EB6">
              <w:rPr>
                <w:rStyle w:val="Hyperlink"/>
                <w:noProof/>
              </w:rPr>
              <w:t>4.2.1</w:t>
            </w:r>
            <w:r w:rsidR="00E016BD">
              <w:rPr>
                <w:rFonts w:eastAsiaTheme="minorEastAsia" w:cstheme="minorBidi"/>
                <w:smallCaps w:val="0"/>
                <w:noProof/>
                <w:lang w:eastAsia="de-DE"/>
              </w:rPr>
              <w:tab/>
            </w:r>
            <w:r w:rsidR="00E016BD" w:rsidRPr="00112EB6">
              <w:rPr>
                <w:rStyle w:val="Hyperlink"/>
                <w:noProof/>
              </w:rPr>
              <w:t>Erreichbarkeit:</w:t>
            </w:r>
            <w:r w:rsidR="00E016BD">
              <w:rPr>
                <w:noProof/>
                <w:webHidden/>
              </w:rPr>
              <w:tab/>
            </w:r>
            <w:r w:rsidR="00E016BD">
              <w:rPr>
                <w:noProof/>
                <w:webHidden/>
              </w:rPr>
              <w:fldChar w:fldCharType="begin"/>
            </w:r>
            <w:r w:rsidR="00E016BD">
              <w:rPr>
                <w:noProof/>
                <w:webHidden/>
              </w:rPr>
              <w:instrText xml:space="preserve"> PAGEREF _Toc67592691 \h </w:instrText>
            </w:r>
            <w:r w:rsidR="00E016BD">
              <w:rPr>
                <w:noProof/>
                <w:webHidden/>
              </w:rPr>
            </w:r>
            <w:r w:rsidR="00E016BD">
              <w:rPr>
                <w:noProof/>
                <w:webHidden/>
              </w:rPr>
              <w:fldChar w:fldCharType="separate"/>
            </w:r>
            <w:r w:rsidR="00E016BD">
              <w:rPr>
                <w:noProof/>
                <w:webHidden/>
              </w:rPr>
              <w:t>20</w:t>
            </w:r>
            <w:r w:rsidR="00E016BD">
              <w:rPr>
                <w:noProof/>
                <w:webHidden/>
              </w:rPr>
              <w:fldChar w:fldCharType="end"/>
            </w:r>
          </w:hyperlink>
        </w:p>
        <w:p w14:paraId="7DE54A6A" w14:textId="1CA3B2E5" w:rsidR="00E016BD" w:rsidRDefault="000273F9">
          <w:pPr>
            <w:pStyle w:val="Verzeichnis3"/>
            <w:tabs>
              <w:tab w:val="left" w:pos="666"/>
              <w:tab w:val="right" w:leader="dot" w:pos="9345"/>
            </w:tabs>
            <w:rPr>
              <w:rFonts w:eastAsiaTheme="minorEastAsia" w:cstheme="minorBidi"/>
              <w:smallCaps w:val="0"/>
              <w:noProof/>
              <w:lang w:eastAsia="de-DE"/>
            </w:rPr>
          </w:pPr>
          <w:hyperlink w:anchor="_Toc67592692" w:history="1">
            <w:r w:rsidR="00E016BD" w:rsidRPr="00112EB6">
              <w:rPr>
                <w:rStyle w:val="Hyperlink"/>
                <w:noProof/>
              </w:rPr>
              <w:t>4.2.2</w:t>
            </w:r>
            <w:r w:rsidR="00E016BD">
              <w:rPr>
                <w:rFonts w:eastAsiaTheme="minorEastAsia" w:cstheme="minorBidi"/>
                <w:smallCaps w:val="0"/>
                <w:noProof/>
                <w:lang w:eastAsia="de-DE"/>
              </w:rPr>
              <w:tab/>
            </w:r>
            <w:r w:rsidR="00E016BD" w:rsidRPr="00112EB6">
              <w:rPr>
                <w:rStyle w:val="Hyperlink"/>
                <w:noProof/>
              </w:rPr>
              <w:t>Daten zum Standort: [Daten ergänzen bzw. an das Unternehmen anpassen]</w:t>
            </w:r>
            <w:r w:rsidR="00E016BD">
              <w:rPr>
                <w:noProof/>
                <w:webHidden/>
              </w:rPr>
              <w:tab/>
            </w:r>
            <w:r w:rsidR="00E016BD">
              <w:rPr>
                <w:noProof/>
                <w:webHidden/>
              </w:rPr>
              <w:fldChar w:fldCharType="begin"/>
            </w:r>
            <w:r w:rsidR="00E016BD">
              <w:rPr>
                <w:noProof/>
                <w:webHidden/>
              </w:rPr>
              <w:instrText xml:space="preserve"> PAGEREF _Toc67592692 \h </w:instrText>
            </w:r>
            <w:r w:rsidR="00E016BD">
              <w:rPr>
                <w:noProof/>
                <w:webHidden/>
              </w:rPr>
            </w:r>
            <w:r w:rsidR="00E016BD">
              <w:rPr>
                <w:noProof/>
                <w:webHidden/>
              </w:rPr>
              <w:fldChar w:fldCharType="separate"/>
            </w:r>
            <w:r w:rsidR="00E016BD">
              <w:rPr>
                <w:noProof/>
                <w:webHidden/>
              </w:rPr>
              <w:t>20</w:t>
            </w:r>
            <w:r w:rsidR="00E016BD">
              <w:rPr>
                <w:noProof/>
                <w:webHidden/>
              </w:rPr>
              <w:fldChar w:fldCharType="end"/>
            </w:r>
          </w:hyperlink>
        </w:p>
        <w:p w14:paraId="6064D185" w14:textId="40A17E9E" w:rsidR="00E016BD" w:rsidRDefault="000273F9">
          <w:pPr>
            <w:pStyle w:val="Verzeichnis3"/>
            <w:tabs>
              <w:tab w:val="left" w:pos="666"/>
              <w:tab w:val="right" w:leader="dot" w:pos="9345"/>
            </w:tabs>
            <w:rPr>
              <w:rFonts w:eastAsiaTheme="minorEastAsia" w:cstheme="minorBidi"/>
              <w:smallCaps w:val="0"/>
              <w:noProof/>
              <w:lang w:eastAsia="de-DE"/>
            </w:rPr>
          </w:pPr>
          <w:hyperlink w:anchor="_Toc67592693" w:history="1">
            <w:r w:rsidR="00E016BD" w:rsidRPr="00112EB6">
              <w:rPr>
                <w:rStyle w:val="Hyperlink"/>
                <w:noProof/>
              </w:rPr>
              <w:t>4.2.3</w:t>
            </w:r>
            <w:r w:rsidR="00E016BD">
              <w:rPr>
                <w:rFonts w:eastAsiaTheme="minorEastAsia" w:cstheme="minorBidi"/>
                <w:smallCaps w:val="0"/>
                <w:noProof/>
                <w:lang w:eastAsia="de-DE"/>
              </w:rPr>
              <w:tab/>
            </w:r>
            <w:r w:rsidR="00E016BD" w:rsidRPr="00112EB6">
              <w:rPr>
                <w:rStyle w:val="Hyperlink"/>
                <w:noProof/>
                <w:lang w:val="de-AT"/>
              </w:rPr>
              <w:t>Zentrale Flächen</w:t>
            </w:r>
            <w:r w:rsidR="00E016BD">
              <w:rPr>
                <w:noProof/>
                <w:webHidden/>
              </w:rPr>
              <w:tab/>
            </w:r>
            <w:r w:rsidR="00E016BD">
              <w:rPr>
                <w:noProof/>
                <w:webHidden/>
              </w:rPr>
              <w:fldChar w:fldCharType="begin"/>
            </w:r>
            <w:r w:rsidR="00E016BD">
              <w:rPr>
                <w:noProof/>
                <w:webHidden/>
              </w:rPr>
              <w:instrText xml:space="preserve"> PAGEREF _Toc67592693 \h </w:instrText>
            </w:r>
            <w:r w:rsidR="00E016BD">
              <w:rPr>
                <w:noProof/>
                <w:webHidden/>
              </w:rPr>
            </w:r>
            <w:r w:rsidR="00E016BD">
              <w:rPr>
                <w:noProof/>
                <w:webHidden/>
              </w:rPr>
              <w:fldChar w:fldCharType="separate"/>
            </w:r>
            <w:r w:rsidR="00E016BD">
              <w:rPr>
                <w:noProof/>
                <w:webHidden/>
              </w:rPr>
              <w:t>21</w:t>
            </w:r>
            <w:r w:rsidR="00E016BD">
              <w:rPr>
                <w:noProof/>
                <w:webHidden/>
              </w:rPr>
              <w:fldChar w:fldCharType="end"/>
            </w:r>
          </w:hyperlink>
        </w:p>
        <w:p w14:paraId="16C6D5D4" w14:textId="07617AD3" w:rsidR="00E016BD" w:rsidRDefault="000273F9">
          <w:pPr>
            <w:pStyle w:val="Verzeichnis3"/>
            <w:tabs>
              <w:tab w:val="left" w:pos="666"/>
              <w:tab w:val="right" w:leader="dot" w:pos="9345"/>
            </w:tabs>
            <w:rPr>
              <w:rFonts w:eastAsiaTheme="minorEastAsia" w:cstheme="minorBidi"/>
              <w:smallCaps w:val="0"/>
              <w:noProof/>
              <w:lang w:eastAsia="de-DE"/>
            </w:rPr>
          </w:pPr>
          <w:hyperlink w:anchor="_Toc67592694" w:history="1">
            <w:r w:rsidR="00E016BD" w:rsidRPr="00112EB6">
              <w:rPr>
                <w:rStyle w:val="Hyperlink"/>
                <w:noProof/>
              </w:rPr>
              <w:t>4.2.4</w:t>
            </w:r>
            <w:r w:rsidR="00E016BD">
              <w:rPr>
                <w:rFonts w:eastAsiaTheme="minorEastAsia" w:cstheme="minorBidi"/>
                <w:smallCaps w:val="0"/>
                <w:noProof/>
                <w:lang w:eastAsia="de-DE"/>
              </w:rPr>
              <w:tab/>
            </w:r>
            <w:r w:rsidR="00E016BD" w:rsidRPr="00112EB6">
              <w:rPr>
                <w:rStyle w:val="Hyperlink"/>
                <w:noProof/>
                <w:lang w:val="de-AT"/>
              </w:rPr>
              <w:t>Besprechungsräume / Schulungsräume</w:t>
            </w:r>
            <w:r w:rsidR="00E016BD">
              <w:rPr>
                <w:noProof/>
                <w:webHidden/>
              </w:rPr>
              <w:tab/>
            </w:r>
            <w:r w:rsidR="00E016BD">
              <w:rPr>
                <w:noProof/>
                <w:webHidden/>
              </w:rPr>
              <w:fldChar w:fldCharType="begin"/>
            </w:r>
            <w:r w:rsidR="00E016BD">
              <w:rPr>
                <w:noProof/>
                <w:webHidden/>
              </w:rPr>
              <w:instrText xml:space="preserve"> PAGEREF _Toc67592694 \h </w:instrText>
            </w:r>
            <w:r w:rsidR="00E016BD">
              <w:rPr>
                <w:noProof/>
                <w:webHidden/>
              </w:rPr>
            </w:r>
            <w:r w:rsidR="00E016BD">
              <w:rPr>
                <w:noProof/>
                <w:webHidden/>
              </w:rPr>
              <w:fldChar w:fldCharType="separate"/>
            </w:r>
            <w:r w:rsidR="00E016BD">
              <w:rPr>
                <w:noProof/>
                <w:webHidden/>
              </w:rPr>
              <w:t>21</w:t>
            </w:r>
            <w:r w:rsidR="00E016BD">
              <w:rPr>
                <w:noProof/>
                <w:webHidden/>
              </w:rPr>
              <w:fldChar w:fldCharType="end"/>
            </w:r>
          </w:hyperlink>
        </w:p>
        <w:p w14:paraId="6505D8D1" w14:textId="513073BD" w:rsidR="00E016BD" w:rsidRDefault="000273F9">
          <w:pPr>
            <w:pStyle w:val="Verzeichnis3"/>
            <w:tabs>
              <w:tab w:val="left" w:pos="666"/>
              <w:tab w:val="right" w:leader="dot" w:pos="9345"/>
            </w:tabs>
            <w:rPr>
              <w:rFonts w:eastAsiaTheme="minorEastAsia" w:cstheme="minorBidi"/>
              <w:smallCaps w:val="0"/>
              <w:noProof/>
              <w:lang w:eastAsia="de-DE"/>
            </w:rPr>
          </w:pPr>
          <w:hyperlink w:anchor="_Toc67592695" w:history="1">
            <w:r w:rsidR="00E016BD" w:rsidRPr="00112EB6">
              <w:rPr>
                <w:rStyle w:val="Hyperlink"/>
                <w:noProof/>
                <w:lang w:val="de-AT"/>
              </w:rPr>
              <w:t>4.2.5</w:t>
            </w:r>
            <w:r w:rsidR="00E016BD">
              <w:rPr>
                <w:rFonts w:eastAsiaTheme="minorEastAsia" w:cstheme="minorBidi"/>
                <w:smallCaps w:val="0"/>
                <w:noProof/>
                <w:lang w:eastAsia="de-DE"/>
              </w:rPr>
              <w:tab/>
            </w:r>
            <w:r w:rsidR="00E016BD" w:rsidRPr="00112EB6">
              <w:rPr>
                <w:rStyle w:val="Hyperlink"/>
                <w:noProof/>
                <w:lang w:val="de-AT"/>
              </w:rPr>
              <w:t>Sozialräume / Gemeinschaftsflächen</w:t>
            </w:r>
            <w:r w:rsidR="00E016BD">
              <w:rPr>
                <w:noProof/>
                <w:webHidden/>
              </w:rPr>
              <w:tab/>
            </w:r>
            <w:r w:rsidR="00E016BD">
              <w:rPr>
                <w:noProof/>
                <w:webHidden/>
              </w:rPr>
              <w:fldChar w:fldCharType="begin"/>
            </w:r>
            <w:r w:rsidR="00E016BD">
              <w:rPr>
                <w:noProof/>
                <w:webHidden/>
              </w:rPr>
              <w:instrText xml:space="preserve"> PAGEREF _Toc67592695 \h </w:instrText>
            </w:r>
            <w:r w:rsidR="00E016BD">
              <w:rPr>
                <w:noProof/>
                <w:webHidden/>
              </w:rPr>
            </w:r>
            <w:r w:rsidR="00E016BD">
              <w:rPr>
                <w:noProof/>
                <w:webHidden/>
              </w:rPr>
              <w:fldChar w:fldCharType="separate"/>
            </w:r>
            <w:r w:rsidR="00E016BD">
              <w:rPr>
                <w:noProof/>
                <w:webHidden/>
              </w:rPr>
              <w:t>21</w:t>
            </w:r>
            <w:r w:rsidR="00E016BD">
              <w:rPr>
                <w:noProof/>
                <w:webHidden/>
              </w:rPr>
              <w:fldChar w:fldCharType="end"/>
            </w:r>
          </w:hyperlink>
        </w:p>
        <w:p w14:paraId="2C5BA99C" w14:textId="3F3F089E" w:rsidR="00E016BD" w:rsidRDefault="000273F9">
          <w:pPr>
            <w:pStyle w:val="Verzeichnis3"/>
            <w:tabs>
              <w:tab w:val="left" w:pos="666"/>
              <w:tab w:val="right" w:leader="dot" w:pos="9345"/>
            </w:tabs>
            <w:rPr>
              <w:rFonts w:eastAsiaTheme="minorEastAsia" w:cstheme="minorBidi"/>
              <w:smallCaps w:val="0"/>
              <w:noProof/>
              <w:lang w:eastAsia="de-DE"/>
            </w:rPr>
          </w:pPr>
          <w:hyperlink w:anchor="_Toc67592696" w:history="1">
            <w:r w:rsidR="00E016BD" w:rsidRPr="00112EB6">
              <w:rPr>
                <w:rStyle w:val="Hyperlink"/>
                <w:noProof/>
              </w:rPr>
              <w:t>4.2.6</w:t>
            </w:r>
            <w:r w:rsidR="00E016BD">
              <w:rPr>
                <w:rFonts w:eastAsiaTheme="minorEastAsia" w:cstheme="minorBidi"/>
                <w:smallCaps w:val="0"/>
                <w:noProof/>
                <w:lang w:eastAsia="de-DE"/>
              </w:rPr>
              <w:tab/>
            </w:r>
            <w:r w:rsidR="00E016BD" w:rsidRPr="00112EB6">
              <w:rPr>
                <w:rStyle w:val="Hyperlink"/>
                <w:noProof/>
              </w:rPr>
              <w:t>Sanitäranlagen</w:t>
            </w:r>
            <w:r w:rsidR="00E016BD">
              <w:rPr>
                <w:noProof/>
                <w:webHidden/>
              </w:rPr>
              <w:tab/>
            </w:r>
            <w:r w:rsidR="00E016BD">
              <w:rPr>
                <w:noProof/>
                <w:webHidden/>
              </w:rPr>
              <w:fldChar w:fldCharType="begin"/>
            </w:r>
            <w:r w:rsidR="00E016BD">
              <w:rPr>
                <w:noProof/>
                <w:webHidden/>
              </w:rPr>
              <w:instrText xml:space="preserve"> PAGEREF _Toc67592696 \h </w:instrText>
            </w:r>
            <w:r w:rsidR="00E016BD">
              <w:rPr>
                <w:noProof/>
                <w:webHidden/>
              </w:rPr>
            </w:r>
            <w:r w:rsidR="00E016BD">
              <w:rPr>
                <w:noProof/>
                <w:webHidden/>
              </w:rPr>
              <w:fldChar w:fldCharType="separate"/>
            </w:r>
            <w:r w:rsidR="00E016BD">
              <w:rPr>
                <w:noProof/>
                <w:webHidden/>
              </w:rPr>
              <w:t>22</w:t>
            </w:r>
            <w:r w:rsidR="00E016BD">
              <w:rPr>
                <w:noProof/>
                <w:webHidden/>
              </w:rPr>
              <w:fldChar w:fldCharType="end"/>
            </w:r>
          </w:hyperlink>
        </w:p>
        <w:p w14:paraId="53869DC9" w14:textId="63FF69A3" w:rsidR="00E016BD" w:rsidRDefault="000273F9">
          <w:pPr>
            <w:pStyle w:val="Verzeichnis3"/>
            <w:tabs>
              <w:tab w:val="left" w:pos="666"/>
              <w:tab w:val="right" w:leader="dot" w:pos="9345"/>
            </w:tabs>
            <w:rPr>
              <w:rFonts w:eastAsiaTheme="minorEastAsia" w:cstheme="minorBidi"/>
              <w:smallCaps w:val="0"/>
              <w:noProof/>
              <w:lang w:eastAsia="de-DE"/>
            </w:rPr>
          </w:pPr>
          <w:hyperlink w:anchor="_Toc67592697" w:history="1">
            <w:r w:rsidR="00E016BD" w:rsidRPr="00112EB6">
              <w:rPr>
                <w:rStyle w:val="Hyperlink"/>
                <w:noProof/>
              </w:rPr>
              <w:t>4.2.7</w:t>
            </w:r>
            <w:r w:rsidR="00E016BD">
              <w:rPr>
                <w:rFonts w:eastAsiaTheme="minorEastAsia" w:cstheme="minorBidi"/>
                <w:smallCaps w:val="0"/>
                <w:noProof/>
                <w:lang w:eastAsia="de-DE"/>
              </w:rPr>
              <w:tab/>
            </w:r>
            <w:r w:rsidR="00E016BD" w:rsidRPr="00112EB6">
              <w:rPr>
                <w:rStyle w:val="Hyperlink"/>
                <w:noProof/>
                <w:lang w:val="de-AT"/>
              </w:rPr>
              <w:t>Heiz- und Lüftungssystem</w:t>
            </w:r>
            <w:r w:rsidR="00E016BD">
              <w:rPr>
                <w:noProof/>
                <w:webHidden/>
              </w:rPr>
              <w:tab/>
            </w:r>
            <w:r w:rsidR="00E016BD">
              <w:rPr>
                <w:noProof/>
                <w:webHidden/>
              </w:rPr>
              <w:fldChar w:fldCharType="begin"/>
            </w:r>
            <w:r w:rsidR="00E016BD">
              <w:rPr>
                <w:noProof/>
                <w:webHidden/>
              </w:rPr>
              <w:instrText xml:space="preserve"> PAGEREF _Toc67592697 \h </w:instrText>
            </w:r>
            <w:r w:rsidR="00E016BD">
              <w:rPr>
                <w:noProof/>
                <w:webHidden/>
              </w:rPr>
            </w:r>
            <w:r w:rsidR="00E016BD">
              <w:rPr>
                <w:noProof/>
                <w:webHidden/>
              </w:rPr>
              <w:fldChar w:fldCharType="separate"/>
            </w:r>
            <w:r w:rsidR="00E016BD">
              <w:rPr>
                <w:noProof/>
                <w:webHidden/>
              </w:rPr>
              <w:t>22</w:t>
            </w:r>
            <w:r w:rsidR="00E016BD">
              <w:rPr>
                <w:noProof/>
                <w:webHidden/>
              </w:rPr>
              <w:fldChar w:fldCharType="end"/>
            </w:r>
          </w:hyperlink>
        </w:p>
        <w:p w14:paraId="6E60193C" w14:textId="57BD7BA4" w:rsidR="00E016BD" w:rsidRDefault="000273F9">
          <w:pPr>
            <w:pStyle w:val="Verzeichnis2"/>
            <w:tabs>
              <w:tab w:val="left" w:pos="502"/>
              <w:tab w:val="right" w:leader="dot" w:pos="9345"/>
            </w:tabs>
            <w:rPr>
              <w:rFonts w:eastAsiaTheme="minorEastAsia" w:cstheme="minorBidi"/>
              <w:b w:val="0"/>
              <w:bCs w:val="0"/>
              <w:smallCaps w:val="0"/>
              <w:noProof/>
              <w:lang w:eastAsia="de-DE"/>
            </w:rPr>
          </w:pPr>
          <w:hyperlink w:anchor="_Toc67592698" w:history="1">
            <w:r w:rsidR="00E016BD" w:rsidRPr="00112EB6">
              <w:rPr>
                <w:rStyle w:val="Hyperlink"/>
                <w:noProof/>
                <w:lang w:val="de-AT"/>
              </w:rPr>
              <w:t>4.3</w:t>
            </w:r>
            <w:r w:rsidR="00E016BD">
              <w:rPr>
                <w:rFonts w:eastAsiaTheme="minorEastAsia" w:cstheme="minorBidi"/>
                <w:b w:val="0"/>
                <w:bCs w:val="0"/>
                <w:smallCaps w:val="0"/>
                <w:noProof/>
                <w:lang w:eastAsia="de-DE"/>
              </w:rPr>
              <w:tab/>
            </w:r>
            <w:r w:rsidR="00E016BD" w:rsidRPr="00112EB6">
              <w:rPr>
                <w:rStyle w:val="Hyperlink"/>
                <w:noProof/>
                <w:lang w:val="de-AT"/>
              </w:rPr>
              <w:t>Personenzahlen und Personengruppen im Unternehmen</w:t>
            </w:r>
            <w:r w:rsidR="00E016BD">
              <w:rPr>
                <w:noProof/>
                <w:webHidden/>
              </w:rPr>
              <w:tab/>
            </w:r>
            <w:r w:rsidR="00E016BD">
              <w:rPr>
                <w:noProof/>
                <w:webHidden/>
              </w:rPr>
              <w:fldChar w:fldCharType="begin"/>
            </w:r>
            <w:r w:rsidR="00E016BD">
              <w:rPr>
                <w:noProof/>
                <w:webHidden/>
              </w:rPr>
              <w:instrText xml:space="preserve"> PAGEREF _Toc67592698 \h </w:instrText>
            </w:r>
            <w:r w:rsidR="00E016BD">
              <w:rPr>
                <w:noProof/>
                <w:webHidden/>
              </w:rPr>
            </w:r>
            <w:r w:rsidR="00E016BD">
              <w:rPr>
                <w:noProof/>
                <w:webHidden/>
              </w:rPr>
              <w:fldChar w:fldCharType="separate"/>
            </w:r>
            <w:r w:rsidR="00E016BD">
              <w:rPr>
                <w:noProof/>
                <w:webHidden/>
              </w:rPr>
              <w:t>22</w:t>
            </w:r>
            <w:r w:rsidR="00E016BD">
              <w:rPr>
                <w:noProof/>
                <w:webHidden/>
              </w:rPr>
              <w:fldChar w:fldCharType="end"/>
            </w:r>
          </w:hyperlink>
        </w:p>
        <w:p w14:paraId="77B4FE3E" w14:textId="7BCE59F5" w:rsidR="00E016BD" w:rsidRDefault="000273F9">
          <w:pPr>
            <w:pStyle w:val="Verzeichnis3"/>
            <w:tabs>
              <w:tab w:val="left" w:pos="666"/>
              <w:tab w:val="right" w:leader="dot" w:pos="9345"/>
            </w:tabs>
            <w:rPr>
              <w:rFonts w:eastAsiaTheme="minorEastAsia" w:cstheme="minorBidi"/>
              <w:smallCaps w:val="0"/>
              <w:noProof/>
              <w:lang w:eastAsia="de-DE"/>
            </w:rPr>
          </w:pPr>
          <w:hyperlink w:anchor="_Toc67592699" w:history="1">
            <w:r w:rsidR="00E016BD" w:rsidRPr="00112EB6">
              <w:rPr>
                <w:rStyle w:val="Hyperlink"/>
                <w:noProof/>
              </w:rPr>
              <w:t>4.3.1</w:t>
            </w:r>
            <w:r w:rsidR="00E016BD">
              <w:rPr>
                <w:rFonts w:eastAsiaTheme="minorEastAsia" w:cstheme="minorBidi"/>
                <w:smallCaps w:val="0"/>
                <w:noProof/>
                <w:lang w:eastAsia="de-DE"/>
              </w:rPr>
              <w:tab/>
            </w:r>
            <w:r w:rsidR="00E016BD" w:rsidRPr="00112EB6">
              <w:rPr>
                <w:rStyle w:val="Hyperlink"/>
                <w:noProof/>
              </w:rPr>
              <w:t>Anzahl der Mitarbeiter*innen im Unternehmen</w:t>
            </w:r>
            <w:r w:rsidR="00E016BD">
              <w:rPr>
                <w:noProof/>
                <w:webHidden/>
              </w:rPr>
              <w:tab/>
            </w:r>
            <w:r w:rsidR="00E016BD">
              <w:rPr>
                <w:noProof/>
                <w:webHidden/>
              </w:rPr>
              <w:fldChar w:fldCharType="begin"/>
            </w:r>
            <w:r w:rsidR="00E016BD">
              <w:rPr>
                <w:noProof/>
                <w:webHidden/>
              </w:rPr>
              <w:instrText xml:space="preserve"> PAGEREF _Toc67592699 \h </w:instrText>
            </w:r>
            <w:r w:rsidR="00E016BD">
              <w:rPr>
                <w:noProof/>
                <w:webHidden/>
              </w:rPr>
            </w:r>
            <w:r w:rsidR="00E016BD">
              <w:rPr>
                <w:noProof/>
                <w:webHidden/>
              </w:rPr>
              <w:fldChar w:fldCharType="separate"/>
            </w:r>
            <w:r w:rsidR="00E016BD">
              <w:rPr>
                <w:noProof/>
                <w:webHidden/>
              </w:rPr>
              <w:t>22</w:t>
            </w:r>
            <w:r w:rsidR="00E016BD">
              <w:rPr>
                <w:noProof/>
                <w:webHidden/>
              </w:rPr>
              <w:fldChar w:fldCharType="end"/>
            </w:r>
          </w:hyperlink>
        </w:p>
        <w:p w14:paraId="758A7CA4" w14:textId="1FE40D00" w:rsidR="00E016BD" w:rsidRDefault="000273F9">
          <w:pPr>
            <w:pStyle w:val="Verzeichnis3"/>
            <w:tabs>
              <w:tab w:val="left" w:pos="666"/>
              <w:tab w:val="right" w:leader="dot" w:pos="9345"/>
            </w:tabs>
            <w:rPr>
              <w:rFonts w:eastAsiaTheme="minorEastAsia" w:cstheme="minorBidi"/>
              <w:smallCaps w:val="0"/>
              <w:noProof/>
              <w:lang w:eastAsia="de-DE"/>
            </w:rPr>
          </w:pPr>
          <w:hyperlink w:anchor="_Toc67592700" w:history="1">
            <w:r w:rsidR="00E016BD" w:rsidRPr="00112EB6">
              <w:rPr>
                <w:rStyle w:val="Hyperlink"/>
                <w:noProof/>
              </w:rPr>
              <w:t>4.3.2</w:t>
            </w:r>
            <w:r w:rsidR="00E016BD">
              <w:rPr>
                <w:rFonts w:eastAsiaTheme="minorEastAsia" w:cstheme="minorBidi"/>
                <w:smallCaps w:val="0"/>
                <w:noProof/>
                <w:lang w:eastAsia="de-DE"/>
              </w:rPr>
              <w:tab/>
            </w:r>
            <w:r w:rsidR="00E016BD" w:rsidRPr="00112EB6">
              <w:rPr>
                <w:rStyle w:val="Hyperlink"/>
                <w:noProof/>
              </w:rPr>
              <w:t>Beschreibung besondere Mitarbeiter*innengruppen</w:t>
            </w:r>
            <w:r w:rsidR="00E016BD">
              <w:rPr>
                <w:noProof/>
                <w:webHidden/>
              </w:rPr>
              <w:tab/>
            </w:r>
            <w:r w:rsidR="00E016BD">
              <w:rPr>
                <w:noProof/>
                <w:webHidden/>
              </w:rPr>
              <w:fldChar w:fldCharType="begin"/>
            </w:r>
            <w:r w:rsidR="00E016BD">
              <w:rPr>
                <w:noProof/>
                <w:webHidden/>
              </w:rPr>
              <w:instrText xml:space="preserve"> PAGEREF _Toc67592700 \h </w:instrText>
            </w:r>
            <w:r w:rsidR="00E016BD">
              <w:rPr>
                <w:noProof/>
                <w:webHidden/>
              </w:rPr>
            </w:r>
            <w:r w:rsidR="00E016BD">
              <w:rPr>
                <w:noProof/>
                <w:webHidden/>
              </w:rPr>
              <w:fldChar w:fldCharType="separate"/>
            </w:r>
            <w:r w:rsidR="00E016BD">
              <w:rPr>
                <w:noProof/>
                <w:webHidden/>
              </w:rPr>
              <w:t>23</w:t>
            </w:r>
            <w:r w:rsidR="00E016BD">
              <w:rPr>
                <w:noProof/>
                <w:webHidden/>
              </w:rPr>
              <w:fldChar w:fldCharType="end"/>
            </w:r>
          </w:hyperlink>
        </w:p>
        <w:p w14:paraId="5CDCA3FA" w14:textId="5D50B97B" w:rsidR="00E016BD" w:rsidRDefault="000273F9">
          <w:pPr>
            <w:pStyle w:val="Verzeichnis3"/>
            <w:tabs>
              <w:tab w:val="left" w:pos="666"/>
              <w:tab w:val="right" w:leader="dot" w:pos="9345"/>
            </w:tabs>
            <w:rPr>
              <w:rFonts w:eastAsiaTheme="minorEastAsia" w:cstheme="minorBidi"/>
              <w:smallCaps w:val="0"/>
              <w:noProof/>
              <w:lang w:eastAsia="de-DE"/>
            </w:rPr>
          </w:pPr>
          <w:hyperlink w:anchor="_Toc67592701" w:history="1">
            <w:r w:rsidR="00E016BD" w:rsidRPr="00112EB6">
              <w:rPr>
                <w:rStyle w:val="Hyperlink"/>
                <w:noProof/>
              </w:rPr>
              <w:t>4.3.3</w:t>
            </w:r>
            <w:r w:rsidR="00E016BD">
              <w:rPr>
                <w:rFonts w:eastAsiaTheme="minorEastAsia" w:cstheme="minorBidi"/>
                <w:smallCaps w:val="0"/>
                <w:noProof/>
                <w:lang w:eastAsia="de-DE"/>
              </w:rPr>
              <w:tab/>
            </w:r>
            <w:r w:rsidR="00E016BD" w:rsidRPr="00112EB6">
              <w:rPr>
                <w:rStyle w:val="Hyperlink"/>
                <w:noProof/>
              </w:rPr>
              <w:t>Anzahl von Kunden*innenbesuchen (typisch)</w:t>
            </w:r>
            <w:r w:rsidR="00E016BD" w:rsidRPr="00112EB6">
              <w:rPr>
                <w:rStyle w:val="Hyperlink"/>
                <w:noProof/>
                <w:lang w:val="de-AT"/>
              </w:rPr>
              <w:t xml:space="preserve"> an der Betriebsstätte</w:t>
            </w:r>
            <w:r w:rsidR="00E016BD">
              <w:rPr>
                <w:noProof/>
                <w:webHidden/>
              </w:rPr>
              <w:tab/>
            </w:r>
            <w:r w:rsidR="00E016BD">
              <w:rPr>
                <w:noProof/>
                <w:webHidden/>
              </w:rPr>
              <w:fldChar w:fldCharType="begin"/>
            </w:r>
            <w:r w:rsidR="00E016BD">
              <w:rPr>
                <w:noProof/>
                <w:webHidden/>
              </w:rPr>
              <w:instrText xml:space="preserve"> PAGEREF _Toc67592701 \h </w:instrText>
            </w:r>
            <w:r w:rsidR="00E016BD">
              <w:rPr>
                <w:noProof/>
                <w:webHidden/>
              </w:rPr>
            </w:r>
            <w:r w:rsidR="00E016BD">
              <w:rPr>
                <w:noProof/>
                <w:webHidden/>
              </w:rPr>
              <w:fldChar w:fldCharType="separate"/>
            </w:r>
            <w:r w:rsidR="00E016BD">
              <w:rPr>
                <w:noProof/>
                <w:webHidden/>
              </w:rPr>
              <w:t>23</w:t>
            </w:r>
            <w:r w:rsidR="00E016BD">
              <w:rPr>
                <w:noProof/>
                <w:webHidden/>
              </w:rPr>
              <w:fldChar w:fldCharType="end"/>
            </w:r>
          </w:hyperlink>
        </w:p>
        <w:p w14:paraId="178B862A" w14:textId="46CB0509" w:rsidR="00E016BD" w:rsidRDefault="000273F9">
          <w:pPr>
            <w:pStyle w:val="Verzeichnis3"/>
            <w:tabs>
              <w:tab w:val="left" w:pos="666"/>
              <w:tab w:val="right" w:leader="dot" w:pos="9345"/>
            </w:tabs>
            <w:rPr>
              <w:rFonts w:eastAsiaTheme="minorEastAsia" w:cstheme="minorBidi"/>
              <w:smallCaps w:val="0"/>
              <w:noProof/>
              <w:lang w:eastAsia="de-DE"/>
            </w:rPr>
          </w:pPr>
          <w:hyperlink w:anchor="_Toc67592702" w:history="1">
            <w:r w:rsidR="00E016BD" w:rsidRPr="00112EB6">
              <w:rPr>
                <w:rStyle w:val="Hyperlink"/>
                <w:noProof/>
              </w:rPr>
              <w:t>4.3.4</w:t>
            </w:r>
            <w:r w:rsidR="00E016BD">
              <w:rPr>
                <w:rFonts w:eastAsiaTheme="minorEastAsia" w:cstheme="minorBidi"/>
                <w:smallCaps w:val="0"/>
                <w:noProof/>
                <w:lang w:eastAsia="de-DE"/>
              </w:rPr>
              <w:tab/>
            </w:r>
            <w:r w:rsidR="00E016BD" w:rsidRPr="00112EB6">
              <w:rPr>
                <w:rStyle w:val="Hyperlink"/>
                <w:noProof/>
                <w:lang w:val="de-AT"/>
              </w:rPr>
              <w:t>Service-Mitarbeiter*innen bzw. Externen Dienstleistern</w:t>
            </w:r>
            <w:r w:rsidR="00E016BD">
              <w:rPr>
                <w:noProof/>
                <w:webHidden/>
              </w:rPr>
              <w:tab/>
            </w:r>
            <w:r w:rsidR="00E016BD">
              <w:rPr>
                <w:noProof/>
                <w:webHidden/>
              </w:rPr>
              <w:fldChar w:fldCharType="begin"/>
            </w:r>
            <w:r w:rsidR="00E016BD">
              <w:rPr>
                <w:noProof/>
                <w:webHidden/>
              </w:rPr>
              <w:instrText xml:space="preserve"> PAGEREF _Toc67592702 \h </w:instrText>
            </w:r>
            <w:r w:rsidR="00E016BD">
              <w:rPr>
                <w:noProof/>
                <w:webHidden/>
              </w:rPr>
            </w:r>
            <w:r w:rsidR="00E016BD">
              <w:rPr>
                <w:noProof/>
                <w:webHidden/>
              </w:rPr>
              <w:fldChar w:fldCharType="separate"/>
            </w:r>
            <w:r w:rsidR="00E016BD">
              <w:rPr>
                <w:noProof/>
                <w:webHidden/>
              </w:rPr>
              <w:t>23</w:t>
            </w:r>
            <w:r w:rsidR="00E016BD">
              <w:rPr>
                <w:noProof/>
                <w:webHidden/>
              </w:rPr>
              <w:fldChar w:fldCharType="end"/>
            </w:r>
          </w:hyperlink>
        </w:p>
        <w:p w14:paraId="5EA6B2A7" w14:textId="6D6AF249" w:rsidR="00E016BD" w:rsidRDefault="000273F9">
          <w:pPr>
            <w:pStyle w:val="Verzeichnis2"/>
            <w:tabs>
              <w:tab w:val="left" w:pos="502"/>
              <w:tab w:val="right" w:leader="dot" w:pos="9345"/>
            </w:tabs>
            <w:rPr>
              <w:rFonts w:eastAsiaTheme="minorEastAsia" w:cstheme="minorBidi"/>
              <w:b w:val="0"/>
              <w:bCs w:val="0"/>
              <w:smallCaps w:val="0"/>
              <w:noProof/>
              <w:lang w:eastAsia="de-DE"/>
            </w:rPr>
          </w:pPr>
          <w:hyperlink w:anchor="_Toc67592703" w:history="1">
            <w:r w:rsidR="00E016BD" w:rsidRPr="00112EB6">
              <w:rPr>
                <w:rStyle w:val="Hyperlink"/>
                <w:noProof/>
                <w:lang w:val="de-AT"/>
              </w:rPr>
              <w:t>4.4</w:t>
            </w:r>
            <w:r w:rsidR="00E016BD">
              <w:rPr>
                <w:rFonts w:eastAsiaTheme="minorEastAsia" w:cstheme="minorBidi"/>
                <w:b w:val="0"/>
                <w:bCs w:val="0"/>
                <w:smallCaps w:val="0"/>
                <w:noProof/>
                <w:lang w:eastAsia="de-DE"/>
              </w:rPr>
              <w:tab/>
            </w:r>
            <w:r w:rsidR="00E016BD" w:rsidRPr="00112EB6">
              <w:rPr>
                <w:rStyle w:val="Hyperlink"/>
                <w:noProof/>
                <w:lang w:val="de-AT"/>
              </w:rPr>
              <w:t>Phasen des Tagesbetriebes</w:t>
            </w:r>
            <w:r w:rsidR="00E016BD">
              <w:rPr>
                <w:noProof/>
                <w:webHidden/>
              </w:rPr>
              <w:tab/>
            </w:r>
            <w:r w:rsidR="00E016BD">
              <w:rPr>
                <w:noProof/>
                <w:webHidden/>
              </w:rPr>
              <w:fldChar w:fldCharType="begin"/>
            </w:r>
            <w:r w:rsidR="00E016BD">
              <w:rPr>
                <w:noProof/>
                <w:webHidden/>
              </w:rPr>
              <w:instrText xml:space="preserve"> PAGEREF _Toc67592703 \h </w:instrText>
            </w:r>
            <w:r w:rsidR="00E016BD">
              <w:rPr>
                <w:noProof/>
                <w:webHidden/>
              </w:rPr>
            </w:r>
            <w:r w:rsidR="00E016BD">
              <w:rPr>
                <w:noProof/>
                <w:webHidden/>
              </w:rPr>
              <w:fldChar w:fldCharType="separate"/>
            </w:r>
            <w:r w:rsidR="00E016BD">
              <w:rPr>
                <w:noProof/>
                <w:webHidden/>
              </w:rPr>
              <w:t>23</w:t>
            </w:r>
            <w:r w:rsidR="00E016BD">
              <w:rPr>
                <w:noProof/>
                <w:webHidden/>
              </w:rPr>
              <w:fldChar w:fldCharType="end"/>
            </w:r>
          </w:hyperlink>
        </w:p>
        <w:p w14:paraId="3C208FC1" w14:textId="1C93BF2C" w:rsidR="00E016BD" w:rsidRDefault="000273F9">
          <w:pPr>
            <w:pStyle w:val="Verzeichnis3"/>
            <w:tabs>
              <w:tab w:val="left" w:pos="666"/>
              <w:tab w:val="right" w:leader="dot" w:pos="9345"/>
            </w:tabs>
            <w:rPr>
              <w:rFonts w:eastAsiaTheme="minorEastAsia" w:cstheme="minorBidi"/>
              <w:smallCaps w:val="0"/>
              <w:noProof/>
              <w:lang w:eastAsia="de-DE"/>
            </w:rPr>
          </w:pPr>
          <w:hyperlink w:anchor="_Toc67592704" w:history="1">
            <w:r w:rsidR="00E016BD" w:rsidRPr="00112EB6">
              <w:rPr>
                <w:rStyle w:val="Hyperlink"/>
                <w:noProof/>
                <w:lang w:val="de-AT"/>
              </w:rPr>
              <w:t>4.4.1</w:t>
            </w:r>
            <w:r w:rsidR="00E016BD">
              <w:rPr>
                <w:rFonts w:eastAsiaTheme="minorEastAsia" w:cstheme="minorBidi"/>
                <w:smallCaps w:val="0"/>
                <w:noProof/>
                <w:lang w:eastAsia="de-DE"/>
              </w:rPr>
              <w:tab/>
            </w:r>
            <w:r w:rsidR="00E016BD" w:rsidRPr="00112EB6">
              <w:rPr>
                <w:rStyle w:val="Hyperlink"/>
                <w:noProof/>
                <w:lang w:val="de-AT"/>
              </w:rPr>
              <w:t>Beschreibung „Arbeitsbeginn“</w:t>
            </w:r>
            <w:r w:rsidR="00E016BD">
              <w:rPr>
                <w:noProof/>
                <w:webHidden/>
              </w:rPr>
              <w:tab/>
            </w:r>
            <w:r w:rsidR="00E016BD">
              <w:rPr>
                <w:noProof/>
                <w:webHidden/>
              </w:rPr>
              <w:fldChar w:fldCharType="begin"/>
            </w:r>
            <w:r w:rsidR="00E016BD">
              <w:rPr>
                <w:noProof/>
                <w:webHidden/>
              </w:rPr>
              <w:instrText xml:space="preserve"> PAGEREF _Toc67592704 \h </w:instrText>
            </w:r>
            <w:r w:rsidR="00E016BD">
              <w:rPr>
                <w:noProof/>
                <w:webHidden/>
              </w:rPr>
            </w:r>
            <w:r w:rsidR="00E016BD">
              <w:rPr>
                <w:noProof/>
                <w:webHidden/>
              </w:rPr>
              <w:fldChar w:fldCharType="separate"/>
            </w:r>
            <w:r w:rsidR="00E016BD">
              <w:rPr>
                <w:noProof/>
                <w:webHidden/>
              </w:rPr>
              <w:t>24</w:t>
            </w:r>
            <w:r w:rsidR="00E016BD">
              <w:rPr>
                <w:noProof/>
                <w:webHidden/>
              </w:rPr>
              <w:fldChar w:fldCharType="end"/>
            </w:r>
          </w:hyperlink>
        </w:p>
        <w:p w14:paraId="4837A5D8" w14:textId="1910D5BA" w:rsidR="00E016BD" w:rsidRDefault="000273F9">
          <w:pPr>
            <w:pStyle w:val="Verzeichnis3"/>
            <w:tabs>
              <w:tab w:val="left" w:pos="666"/>
              <w:tab w:val="right" w:leader="dot" w:pos="9345"/>
            </w:tabs>
            <w:rPr>
              <w:rFonts w:eastAsiaTheme="minorEastAsia" w:cstheme="minorBidi"/>
              <w:smallCaps w:val="0"/>
              <w:noProof/>
              <w:lang w:eastAsia="de-DE"/>
            </w:rPr>
          </w:pPr>
          <w:hyperlink w:anchor="_Toc67592705" w:history="1">
            <w:r w:rsidR="00E016BD" w:rsidRPr="00112EB6">
              <w:rPr>
                <w:rStyle w:val="Hyperlink"/>
                <w:noProof/>
                <w:lang w:val="de-AT"/>
              </w:rPr>
              <w:t>4.4.2</w:t>
            </w:r>
            <w:r w:rsidR="00E016BD">
              <w:rPr>
                <w:rFonts w:eastAsiaTheme="minorEastAsia" w:cstheme="minorBidi"/>
                <w:smallCaps w:val="0"/>
                <w:noProof/>
                <w:lang w:eastAsia="de-DE"/>
              </w:rPr>
              <w:tab/>
            </w:r>
            <w:r w:rsidR="00E016BD" w:rsidRPr="00112EB6">
              <w:rPr>
                <w:rStyle w:val="Hyperlink"/>
                <w:noProof/>
                <w:lang w:val="de-AT"/>
              </w:rPr>
              <w:t>Beschreibung „Arbeitsblock Vormittag“</w:t>
            </w:r>
            <w:r w:rsidR="00E016BD">
              <w:rPr>
                <w:noProof/>
                <w:webHidden/>
              </w:rPr>
              <w:tab/>
            </w:r>
            <w:r w:rsidR="00E016BD">
              <w:rPr>
                <w:noProof/>
                <w:webHidden/>
              </w:rPr>
              <w:fldChar w:fldCharType="begin"/>
            </w:r>
            <w:r w:rsidR="00E016BD">
              <w:rPr>
                <w:noProof/>
                <w:webHidden/>
              </w:rPr>
              <w:instrText xml:space="preserve"> PAGEREF _Toc67592705 \h </w:instrText>
            </w:r>
            <w:r w:rsidR="00E016BD">
              <w:rPr>
                <w:noProof/>
                <w:webHidden/>
              </w:rPr>
            </w:r>
            <w:r w:rsidR="00E016BD">
              <w:rPr>
                <w:noProof/>
                <w:webHidden/>
              </w:rPr>
              <w:fldChar w:fldCharType="separate"/>
            </w:r>
            <w:r w:rsidR="00E016BD">
              <w:rPr>
                <w:noProof/>
                <w:webHidden/>
              </w:rPr>
              <w:t>24</w:t>
            </w:r>
            <w:r w:rsidR="00E016BD">
              <w:rPr>
                <w:noProof/>
                <w:webHidden/>
              </w:rPr>
              <w:fldChar w:fldCharType="end"/>
            </w:r>
          </w:hyperlink>
        </w:p>
        <w:p w14:paraId="19E23B4B" w14:textId="6D2E752E" w:rsidR="00E016BD" w:rsidRDefault="000273F9">
          <w:pPr>
            <w:pStyle w:val="Verzeichnis3"/>
            <w:tabs>
              <w:tab w:val="left" w:pos="666"/>
              <w:tab w:val="right" w:leader="dot" w:pos="9345"/>
            </w:tabs>
            <w:rPr>
              <w:rFonts w:eastAsiaTheme="minorEastAsia" w:cstheme="minorBidi"/>
              <w:smallCaps w:val="0"/>
              <w:noProof/>
              <w:lang w:eastAsia="de-DE"/>
            </w:rPr>
          </w:pPr>
          <w:hyperlink w:anchor="_Toc67592706" w:history="1">
            <w:r w:rsidR="00E016BD" w:rsidRPr="00112EB6">
              <w:rPr>
                <w:rStyle w:val="Hyperlink"/>
                <w:noProof/>
                <w:lang w:val="de-AT"/>
              </w:rPr>
              <w:t>4.4.3</w:t>
            </w:r>
            <w:r w:rsidR="00E016BD">
              <w:rPr>
                <w:rFonts w:eastAsiaTheme="minorEastAsia" w:cstheme="minorBidi"/>
                <w:smallCaps w:val="0"/>
                <w:noProof/>
                <w:lang w:eastAsia="de-DE"/>
              </w:rPr>
              <w:tab/>
            </w:r>
            <w:r w:rsidR="00E016BD" w:rsidRPr="00112EB6">
              <w:rPr>
                <w:rStyle w:val="Hyperlink"/>
                <w:noProof/>
                <w:lang w:val="de-AT"/>
              </w:rPr>
              <w:t>Beschreibung „Mittagspause / Pausen“</w:t>
            </w:r>
            <w:r w:rsidR="00E016BD">
              <w:rPr>
                <w:noProof/>
                <w:webHidden/>
              </w:rPr>
              <w:tab/>
            </w:r>
            <w:r w:rsidR="00E016BD">
              <w:rPr>
                <w:noProof/>
                <w:webHidden/>
              </w:rPr>
              <w:fldChar w:fldCharType="begin"/>
            </w:r>
            <w:r w:rsidR="00E016BD">
              <w:rPr>
                <w:noProof/>
                <w:webHidden/>
              </w:rPr>
              <w:instrText xml:space="preserve"> PAGEREF _Toc67592706 \h </w:instrText>
            </w:r>
            <w:r w:rsidR="00E016BD">
              <w:rPr>
                <w:noProof/>
                <w:webHidden/>
              </w:rPr>
            </w:r>
            <w:r w:rsidR="00E016BD">
              <w:rPr>
                <w:noProof/>
                <w:webHidden/>
              </w:rPr>
              <w:fldChar w:fldCharType="separate"/>
            </w:r>
            <w:r w:rsidR="00E016BD">
              <w:rPr>
                <w:noProof/>
                <w:webHidden/>
              </w:rPr>
              <w:t>25</w:t>
            </w:r>
            <w:r w:rsidR="00E016BD">
              <w:rPr>
                <w:noProof/>
                <w:webHidden/>
              </w:rPr>
              <w:fldChar w:fldCharType="end"/>
            </w:r>
          </w:hyperlink>
        </w:p>
        <w:p w14:paraId="17096E56" w14:textId="338CB33A" w:rsidR="00E016BD" w:rsidRDefault="000273F9">
          <w:pPr>
            <w:pStyle w:val="Verzeichnis3"/>
            <w:tabs>
              <w:tab w:val="left" w:pos="666"/>
              <w:tab w:val="right" w:leader="dot" w:pos="9345"/>
            </w:tabs>
            <w:rPr>
              <w:rFonts w:eastAsiaTheme="minorEastAsia" w:cstheme="minorBidi"/>
              <w:smallCaps w:val="0"/>
              <w:noProof/>
              <w:lang w:eastAsia="de-DE"/>
            </w:rPr>
          </w:pPr>
          <w:hyperlink w:anchor="_Toc67592707" w:history="1">
            <w:r w:rsidR="00E016BD" w:rsidRPr="00112EB6">
              <w:rPr>
                <w:rStyle w:val="Hyperlink"/>
                <w:noProof/>
                <w:lang w:val="de-AT"/>
              </w:rPr>
              <w:t>4.4.4</w:t>
            </w:r>
            <w:r w:rsidR="00E016BD">
              <w:rPr>
                <w:rFonts w:eastAsiaTheme="minorEastAsia" w:cstheme="minorBidi"/>
                <w:smallCaps w:val="0"/>
                <w:noProof/>
                <w:lang w:eastAsia="de-DE"/>
              </w:rPr>
              <w:tab/>
            </w:r>
            <w:r w:rsidR="00E016BD" w:rsidRPr="00112EB6">
              <w:rPr>
                <w:rStyle w:val="Hyperlink"/>
                <w:noProof/>
                <w:lang w:val="de-AT"/>
              </w:rPr>
              <w:t>Beschreibung „Arbeitsblock Nachmittag“</w:t>
            </w:r>
            <w:r w:rsidR="00E016BD">
              <w:rPr>
                <w:noProof/>
                <w:webHidden/>
              </w:rPr>
              <w:tab/>
            </w:r>
            <w:r w:rsidR="00E016BD">
              <w:rPr>
                <w:noProof/>
                <w:webHidden/>
              </w:rPr>
              <w:fldChar w:fldCharType="begin"/>
            </w:r>
            <w:r w:rsidR="00E016BD">
              <w:rPr>
                <w:noProof/>
                <w:webHidden/>
              </w:rPr>
              <w:instrText xml:space="preserve"> PAGEREF _Toc67592707 \h </w:instrText>
            </w:r>
            <w:r w:rsidR="00E016BD">
              <w:rPr>
                <w:noProof/>
                <w:webHidden/>
              </w:rPr>
            </w:r>
            <w:r w:rsidR="00E016BD">
              <w:rPr>
                <w:noProof/>
                <w:webHidden/>
              </w:rPr>
              <w:fldChar w:fldCharType="separate"/>
            </w:r>
            <w:r w:rsidR="00E016BD">
              <w:rPr>
                <w:noProof/>
                <w:webHidden/>
              </w:rPr>
              <w:t>25</w:t>
            </w:r>
            <w:r w:rsidR="00E016BD">
              <w:rPr>
                <w:noProof/>
                <w:webHidden/>
              </w:rPr>
              <w:fldChar w:fldCharType="end"/>
            </w:r>
          </w:hyperlink>
        </w:p>
        <w:p w14:paraId="5FDA94A9" w14:textId="40EE9521" w:rsidR="00E016BD" w:rsidRDefault="000273F9">
          <w:pPr>
            <w:pStyle w:val="Verzeichnis3"/>
            <w:tabs>
              <w:tab w:val="left" w:pos="666"/>
              <w:tab w:val="right" w:leader="dot" w:pos="9345"/>
            </w:tabs>
            <w:rPr>
              <w:rFonts w:eastAsiaTheme="minorEastAsia" w:cstheme="minorBidi"/>
              <w:smallCaps w:val="0"/>
              <w:noProof/>
              <w:lang w:eastAsia="de-DE"/>
            </w:rPr>
          </w:pPr>
          <w:hyperlink w:anchor="_Toc67592708" w:history="1">
            <w:r w:rsidR="00E016BD" w:rsidRPr="00112EB6">
              <w:rPr>
                <w:rStyle w:val="Hyperlink"/>
                <w:noProof/>
                <w:lang w:val="de-AT"/>
              </w:rPr>
              <w:t>4.4.5</w:t>
            </w:r>
            <w:r w:rsidR="00E016BD">
              <w:rPr>
                <w:rFonts w:eastAsiaTheme="minorEastAsia" w:cstheme="minorBidi"/>
                <w:smallCaps w:val="0"/>
                <w:noProof/>
                <w:lang w:eastAsia="de-DE"/>
              </w:rPr>
              <w:tab/>
            </w:r>
            <w:r w:rsidR="00E016BD" w:rsidRPr="00112EB6">
              <w:rPr>
                <w:rStyle w:val="Hyperlink"/>
                <w:noProof/>
                <w:lang w:val="de-AT"/>
              </w:rPr>
              <w:t>Beschreibung „Abschied - Tagesende“</w:t>
            </w:r>
            <w:r w:rsidR="00E016BD">
              <w:rPr>
                <w:noProof/>
                <w:webHidden/>
              </w:rPr>
              <w:tab/>
            </w:r>
            <w:r w:rsidR="00E016BD">
              <w:rPr>
                <w:noProof/>
                <w:webHidden/>
              </w:rPr>
              <w:fldChar w:fldCharType="begin"/>
            </w:r>
            <w:r w:rsidR="00E016BD">
              <w:rPr>
                <w:noProof/>
                <w:webHidden/>
              </w:rPr>
              <w:instrText xml:space="preserve"> PAGEREF _Toc67592708 \h </w:instrText>
            </w:r>
            <w:r w:rsidR="00E016BD">
              <w:rPr>
                <w:noProof/>
                <w:webHidden/>
              </w:rPr>
            </w:r>
            <w:r w:rsidR="00E016BD">
              <w:rPr>
                <w:noProof/>
                <w:webHidden/>
              </w:rPr>
              <w:fldChar w:fldCharType="separate"/>
            </w:r>
            <w:r w:rsidR="00E016BD">
              <w:rPr>
                <w:noProof/>
                <w:webHidden/>
              </w:rPr>
              <w:t>25</w:t>
            </w:r>
            <w:r w:rsidR="00E016BD">
              <w:rPr>
                <w:noProof/>
                <w:webHidden/>
              </w:rPr>
              <w:fldChar w:fldCharType="end"/>
            </w:r>
          </w:hyperlink>
        </w:p>
        <w:p w14:paraId="5F85F2CE" w14:textId="2F29D3DD" w:rsidR="00E016BD" w:rsidRDefault="000273F9">
          <w:pPr>
            <w:pStyle w:val="Verzeichnis2"/>
            <w:tabs>
              <w:tab w:val="left" w:pos="502"/>
              <w:tab w:val="right" w:leader="dot" w:pos="9345"/>
            </w:tabs>
            <w:rPr>
              <w:rFonts w:eastAsiaTheme="minorEastAsia" w:cstheme="minorBidi"/>
              <w:b w:val="0"/>
              <w:bCs w:val="0"/>
              <w:smallCaps w:val="0"/>
              <w:noProof/>
              <w:lang w:eastAsia="de-DE"/>
            </w:rPr>
          </w:pPr>
          <w:hyperlink w:anchor="_Toc67592709" w:history="1">
            <w:r w:rsidR="00E016BD" w:rsidRPr="00112EB6">
              <w:rPr>
                <w:rStyle w:val="Hyperlink"/>
                <w:noProof/>
              </w:rPr>
              <w:t>4.5</w:t>
            </w:r>
            <w:r w:rsidR="00E016BD">
              <w:rPr>
                <w:rFonts w:eastAsiaTheme="minorEastAsia" w:cstheme="minorBidi"/>
                <w:b w:val="0"/>
                <w:bCs w:val="0"/>
                <w:smallCaps w:val="0"/>
                <w:noProof/>
                <w:lang w:eastAsia="de-DE"/>
              </w:rPr>
              <w:tab/>
            </w:r>
            <w:r w:rsidR="00E016BD" w:rsidRPr="00112EB6">
              <w:rPr>
                <w:rStyle w:val="Hyperlink"/>
                <w:noProof/>
                <w:lang w:val="de-AT"/>
              </w:rPr>
              <w:t>Beschreibung des Verhaltens der Personen im Unternehmen</w:t>
            </w:r>
            <w:r w:rsidR="00E016BD">
              <w:rPr>
                <w:noProof/>
                <w:webHidden/>
              </w:rPr>
              <w:tab/>
            </w:r>
            <w:r w:rsidR="00E016BD">
              <w:rPr>
                <w:noProof/>
                <w:webHidden/>
              </w:rPr>
              <w:fldChar w:fldCharType="begin"/>
            </w:r>
            <w:r w:rsidR="00E016BD">
              <w:rPr>
                <w:noProof/>
                <w:webHidden/>
              </w:rPr>
              <w:instrText xml:space="preserve"> PAGEREF _Toc67592709 \h </w:instrText>
            </w:r>
            <w:r w:rsidR="00E016BD">
              <w:rPr>
                <w:noProof/>
                <w:webHidden/>
              </w:rPr>
            </w:r>
            <w:r w:rsidR="00E016BD">
              <w:rPr>
                <w:noProof/>
                <w:webHidden/>
              </w:rPr>
              <w:fldChar w:fldCharType="separate"/>
            </w:r>
            <w:r w:rsidR="00E016BD">
              <w:rPr>
                <w:noProof/>
                <w:webHidden/>
              </w:rPr>
              <w:t>25</w:t>
            </w:r>
            <w:r w:rsidR="00E016BD">
              <w:rPr>
                <w:noProof/>
                <w:webHidden/>
              </w:rPr>
              <w:fldChar w:fldCharType="end"/>
            </w:r>
          </w:hyperlink>
        </w:p>
        <w:p w14:paraId="30C0B9C1" w14:textId="1602AA59" w:rsidR="00E016BD" w:rsidRDefault="000273F9">
          <w:pPr>
            <w:pStyle w:val="Verzeichnis3"/>
            <w:tabs>
              <w:tab w:val="left" w:pos="666"/>
              <w:tab w:val="right" w:leader="dot" w:pos="9345"/>
            </w:tabs>
            <w:rPr>
              <w:rFonts w:eastAsiaTheme="minorEastAsia" w:cstheme="minorBidi"/>
              <w:smallCaps w:val="0"/>
              <w:noProof/>
              <w:lang w:eastAsia="de-DE"/>
            </w:rPr>
          </w:pPr>
          <w:hyperlink w:anchor="_Toc67592710" w:history="1">
            <w:r w:rsidR="00E016BD" w:rsidRPr="00112EB6">
              <w:rPr>
                <w:rStyle w:val="Hyperlink"/>
                <w:noProof/>
              </w:rPr>
              <w:t>4.5.1</w:t>
            </w:r>
            <w:r w:rsidR="00E016BD">
              <w:rPr>
                <w:rFonts w:eastAsiaTheme="minorEastAsia" w:cstheme="minorBidi"/>
                <w:smallCaps w:val="0"/>
                <w:noProof/>
                <w:lang w:eastAsia="de-DE"/>
              </w:rPr>
              <w:tab/>
            </w:r>
            <w:r w:rsidR="00E016BD" w:rsidRPr="00112EB6">
              <w:rPr>
                <w:rStyle w:val="Hyperlink"/>
                <w:noProof/>
              </w:rPr>
              <w:t>Beschreibung der Zusammensetzung</w:t>
            </w:r>
            <w:r w:rsidR="00E016BD">
              <w:rPr>
                <w:noProof/>
                <w:webHidden/>
              </w:rPr>
              <w:tab/>
            </w:r>
            <w:r w:rsidR="00E016BD">
              <w:rPr>
                <w:noProof/>
                <w:webHidden/>
              </w:rPr>
              <w:fldChar w:fldCharType="begin"/>
            </w:r>
            <w:r w:rsidR="00E016BD">
              <w:rPr>
                <w:noProof/>
                <w:webHidden/>
              </w:rPr>
              <w:instrText xml:space="preserve"> PAGEREF _Toc67592710 \h </w:instrText>
            </w:r>
            <w:r w:rsidR="00E016BD">
              <w:rPr>
                <w:noProof/>
                <w:webHidden/>
              </w:rPr>
            </w:r>
            <w:r w:rsidR="00E016BD">
              <w:rPr>
                <w:noProof/>
                <w:webHidden/>
              </w:rPr>
              <w:fldChar w:fldCharType="separate"/>
            </w:r>
            <w:r w:rsidR="00E016BD">
              <w:rPr>
                <w:noProof/>
                <w:webHidden/>
              </w:rPr>
              <w:t>25</w:t>
            </w:r>
            <w:r w:rsidR="00E016BD">
              <w:rPr>
                <w:noProof/>
                <w:webHidden/>
              </w:rPr>
              <w:fldChar w:fldCharType="end"/>
            </w:r>
          </w:hyperlink>
        </w:p>
        <w:p w14:paraId="6CA2F0AF" w14:textId="7E1592E5" w:rsidR="00E016BD" w:rsidRDefault="000273F9">
          <w:pPr>
            <w:pStyle w:val="Verzeichnis3"/>
            <w:tabs>
              <w:tab w:val="left" w:pos="666"/>
              <w:tab w:val="right" w:leader="dot" w:pos="9345"/>
            </w:tabs>
            <w:rPr>
              <w:rFonts w:eastAsiaTheme="minorEastAsia" w:cstheme="minorBidi"/>
              <w:smallCaps w:val="0"/>
              <w:noProof/>
              <w:lang w:eastAsia="de-DE"/>
            </w:rPr>
          </w:pPr>
          <w:hyperlink w:anchor="_Toc67592711" w:history="1">
            <w:r w:rsidR="00E016BD" w:rsidRPr="00112EB6">
              <w:rPr>
                <w:rStyle w:val="Hyperlink"/>
                <w:noProof/>
              </w:rPr>
              <w:t>4.5.2</w:t>
            </w:r>
            <w:r w:rsidR="00E016BD">
              <w:rPr>
                <w:rFonts w:eastAsiaTheme="minorEastAsia" w:cstheme="minorBidi"/>
                <w:smallCaps w:val="0"/>
                <w:noProof/>
                <w:lang w:eastAsia="de-DE"/>
              </w:rPr>
              <w:tab/>
            </w:r>
            <w:r w:rsidR="00E016BD" w:rsidRPr="00112EB6">
              <w:rPr>
                <w:rStyle w:val="Hyperlink"/>
                <w:noProof/>
              </w:rPr>
              <w:t>Zugang und persönliche Einstellung (Haltung) der Mitarbeiter*innen</w:t>
            </w:r>
            <w:r w:rsidR="00E016BD">
              <w:rPr>
                <w:noProof/>
                <w:webHidden/>
              </w:rPr>
              <w:tab/>
            </w:r>
            <w:r w:rsidR="00E016BD">
              <w:rPr>
                <w:noProof/>
                <w:webHidden/>
              </w:rPr>
              <w:fldChar w:fldCharType="begin"/>
            </w:r>
            <w:r w:rsidR="00E016BD">
              <w:rPr>
                <w:noProof/>
                <w:webHidden/>
              </w:rPr>
              <w:instrText xml:space="preserve"> PAGEREF _Toc67592711 \h </w:instrText>
            </w:r>
            <w:r w:rsidR="00E016BD">
              <w:rPr>
                <w:noProof/>
                <w:webHidden/>
              </w:rPr>
            </w:r>
            <w:r w:rsidR="00E016BD">
              <w:rPr>
                <w:noProof/>
                <w:webHidden/>
              </w:rPr>
              <w:fldChar w:fldCharType="separate"/>
            </w:r>
            <w:r w:rsidR="00E016BD">
              <w:rPr>
                <w:noProof/>
                <w:webHidden/>
              </w:rPr>
              <w:t>26</w:t>
            </w:r>
            <w:r w:rsidR="00E016BD">
              <w:rPr>
                <w:noProof/>
                <w:webHidden/>
              </w:rPr>
              <w:fldChar w:fldCharType="end"/>
            </w:r>
          </w:hyperlink>
        </w:p>
        <w:p w14:paraId="41F86608" w14:textId="44CEC83C" w:rsidR="00E016BD" w:rsidRDefault="000273F9">
          <w:pPr>
            <w:pStyle w:val="Verzeichnis1"/>
            <w:tabs>
              <w:tab w:val="left" w:pos="332"/>
              <w:tab w:val="right" w:leader="dot" w:pos="9345"/>
            </w:tabs>
            <w:rPr>
              <w:rFonts w:eastAsiaTheme="minorEastAsia" w:cstheme="minorBidi"/>
              <w:b w:val="0"/>
              <w:bCs w:val="0"/>
              <w:caps w:val="0"/>
              <w:noProof/>
              <w:u w:val="none"/>
              <w:lang w:eastAsia="de-DE"/>
            </w:rPr>
          </w:pPr>
          <w:hyperlink w:anchor="_Toc67592712" w:history="1">
            <w:r w:rsidR="00E016BD" w:rsidRPr="00112EB6">
              <w:rPr>
                <w:rStyle w:val="Hyperlink"/>
                <w:noProof/>
              </w:rPr>
              <w:t>5</w:t>
            </w:r>
            <w:r w:rsidR="00E016BD">
              <w:rPr>
                <w:rFonts w:eastAsiaTheme="minorEastAsia" w:cstheme="minorBidi"/>
                <w:b w:val="0"/>
                <w:bCs w:val="0"/>
                <w:caps w:val="0"/>
                <w:noProof/>
                <w:u w:val="none"/>
                <w:lang w:eastAsia="de-DE"/>
              </w:rPr>
              <w:tab/>
            </w:r>
            <w:r w:rsidR="00E016BD" w:rsidRPr="00112EB6">
              <w:rPr>
                <w:rStyle w:val="Hyperlink"/>
                <w:noProof/>
                <w:lang w:val="de-AT"/>
              </w:rPr>
              <w:t>Definition des RISIKOMANAGEMENT PROZESSES</w:t>
            </w:r>
            <w:r w:rsidR="00E016BD">
              <w:rPr>
                <w:noProof/>
                <w:webHidden/>
              </w:rPr>
              <w:tab/>
            </w:r>
            <w:r w:rsidR="00E016BD">
              <w:rPr>
                <w:noProof/>
                <w:webHidden/>
              </w:rPr>
              <w:fldChar w:fldCharType="begin"/>
            </w:r>
            <w:r w:rsidR="00E016BD">
              <w:rPr>
                <w:noProof/>
                <w:webHidden/>
              </w:rPr>
              <w:instrText xml:space="preserve"> PAGEREF _Toc67592712 \h </w:instrText>
            </w:r>
            <w:r w:rsidR="00E016BD">
              <w:rPr>
                <w:noProof/>
                <w:webHidden/>
              </w:rPr>
            </w:r>
            <w:r w:rsidR="00E016BD">
              <w:rPr>
                <w:noProof/>
                <w:webHidden/>
              </w:rPr>
              <w:fldChar w:fldCharType="separate"/>
            </w:r>
            <w:r w:rsidR="00E016BD">
              <w:rPr>
                <w:noProof/>
                <w:webHidden/>
              </w:rPr>
              <w:t>27</w:t>
            </w:r>
            <w:r w:rsidR="00E016BD">
              <w:rPr>
                <w:noProof/>
                <w:webHidden/>
              </w:rPr>
              <w:fldChar w:fldCharType="end"/>
            </w:r>
          </w:hyperlink>
        </w:p>
        <w:p w14:paraId="716F0F81" w14:textId="52251049" w:rsidR="00E016BD" w:rsidRDefault="000273F9">
          <w:pPr>
            <w:pStyle w:val="Verzeichnis2"/>
            <w:tabs>
              <w:tab w:val="left" w:pos="502"/>
              <w:tab w:val="right" w:leader="dot" w:pos="9345"/>
            </w:tabs>
            <w:rPr>
              <w:rFonts w:eastAsiaTheme="minorEastAsia" w:cstheme="minorBidi"/>
              <w:b w:val="0"/>
              <w:bCs w:val="0"/>
              <w:smallCaps w:val="0"/>
              <w:noProof/>
              <w:lang w:eastAsia="de-DE"/>
            </w:rPr>
          </w:pPr>
          <w:hyperlink w:anchor="_Toc67592713" w:history="1">
            <w:r w:rsidR="00E016BD" w:rsidRPr="00112EB6">
              <w:rPr>
                <w:rStyle w:val="Hyperlink"/>
                <w:noProof/>
              </w:rPr>
              <w:t>5.1</w:t>
            </w:r>
            <w:r w:rsidR="00E016BD">
              <w:rPr>
                <w:rFonts w:eastAsiaTheme="minorEastAsia" w:cstheme="minorBidi"/>
                <w:b w:val="0"/>
                <w:bCs w:val="0"/>
                <w:smallCaps w:val="0"/>
                <w:noProof/>
                <w:lang w:eastAsia="de-DE"/>
              </w:rPr>
              <w:tab/>
            </w:r>
            <w:r w:rsidR="00E016BD" w:rsidRPr="00112EB6">
              <w:rPr>
                <w:rStyle w:val="Hyperlink"/>
                <w:noProof/>
                <w:lang w:val="de-AT"/>
              </w:rPr>
              <w:t>Der Risikomanagement Prozess</w:t>
            </w:r>
            <w:r w:rsidR="00E016BD">
              <w:rPr>
                <w:noProof/>
                <w:webHidden/>
              </w:rPr>
              <w:tab/>
            </w:r>
            <w:r w:rsidR="00E016BD">
              <w:rPr>
                <w:noProof/>
                <w:webHidden/>
              </w:rPr>
              <w:fldChar w:fldCharType="begin"/>
            </w:r>
            <w:r w:rsidR="00E016BD">
              <w:rPr>
                <w:noProof/>
                <w:webHidden/>
              </w:rPr>
              <w:instrText xml:space="preserve"> PAGEREF _Toc67592713 \h </w:instrText>
            </w:r>
            <w:r w:rsidR="00E016BD">
              <w:rPr>
                <w:noProof/>
                <w:webHidden/>
              </w:rPr>
            </w:r>
            <w:r w:rsidR="00E016BD">
              <w:rPr>
                <w:noProof/>
                <w:webHidden/>
              </w:rPr>
              <w:fldChar w:fldCharType="separate"/>
            </w:r>
            <w:r w:rsidR="00E016BD">
              <w:rPr>
                <w:noProof/>
                <w:webHidden/>
              </w:rPr>
              <w:t>27</w:t>
            </w:r>
            <w:r w:rsidR="00E016BD">
              <w:rPr>
                <w:noProof/>
                <w:webHidden/>
              </w:rPr>
              <w:fldChar w:fldCharType="end"/>
            </w:r>
          </w:hyperlink>
        </w:p>
        <w:p w14:paraId="4CB2B675" w14:textId="50CFD71F" w:rsidR="00E016BD" w:rsidRDefault="000273F9">
          <w:pPr>
            <w:pStyle w:val="Verzeichnis2"/>
            <w:tabs>
              <w:tab w:val="left" w:pos="502"/>
              <w:tab w:val="right" w:leader="dot" w:pos="9345"/>
            </w:tabs>
            <w:rPr>
              <w:rFonts w:eastAsiaTheme="minorEastAsia" w:cstheme="minorBidi"/>
              <w:b w:val="0"/>
              <w:bCs w:val="0"/>
              <w:smallCaps w:val="0"/>
              <w:noProof/>
              <w:lang w:eastAsia="de-DE"/>
            </w:rPr>
          </w:pPr>
          <w:hyperlink w:anchor="_Toc67592714" w:history="1">
            <w:r w:rsidR="00E016BD" w:rsidRPr="00112EB6">
              <w:rPr>
                <w:rStyle w:val="Hyperlink"/>
                <w:noProof/>
                <w:lang w:val="de-AT"/>
              </w:rPr>
              <w:t>5.2</w:t>
            </w:r>
            <w:r w:rsidR="00E016BD">
              <w:rPr>
                <w:rFonts w:eastAsiaTheme="minorEastAsia" w:cstheme="minorBidi"/>
                <w:b w:val="0"/>
                <w:bCs w:val="0"/>
                <w:smallCaps w:val="0"/>
                <w:noProof/>
                <w:lang w:eastAsia="de-DE"/>
              </w:rPr>
              <w:tab/>
            </w:r>
            <w:r w:rsidR="00E016BD" w:rsidRPr="00112EB6">
              <w:rPr>
                <w:rStyle w:val="Hyperlink"/>
                <w:noProof/>
                <w:lang w:val="de-AT"/>
              </w:rPr>
              <w:t>Schutzziele definieren</w:t>
            </w:r>
            <w:r w:rsidR="00E016BD">
              <w:rPr>
                <w:noProof/>
                <w:webHidden/>
              </w:rPr>
              <w:tab/>
            </w:r>
            <w:r w:rsidR="00E016BD">
              <w:rPr>
                <w:noProof/>
                <w:webHidden/>
              </w:rPr>
              <w:fldChar w:fldCharType="begin"/>
            </w:r>
            <w:r w:rsidR="00E016BD">
              <w:rPr>
                <w:noProof/>
                <w:webHidden/>
              </w:rPr>
              <w:instrText xml:space="preserve"> PAGEREF _Toc67592714 \h </w:instrText>
            </w:r>
            <w:r w:rsidR="00E016BD">
              <w:rPr>
                <w:noProof/>
                <w:webHidden/>
              </w:rPr>
            </w:r>
            <w:r w:rsidR="00E016BD">
              <w:rPr>
                <w:noProof/>
                <w:webHidden/>
              </w:rPr>
              <w:fldChar w:fldCharType="separate"/>
            </w:r>
            <w:r w:rsidR="00E016BD">
              <w:rPr>
                <w:noProof/>
                <w:webHidden/>
              </w:rPr>
              <w:t>27</w:t>
            </w:r>
            <w:r w:rsidR="00E016BD">
              <w:rPr>
                <w:noProof/>
                <w:webHidden/>
              </w:rPr>
              <w:fldChar w:fldCharType="end"/>
            </w:r>
          </w:hyperlink>
        </w:p>
        <w:p w14:paraId="7F0E843C" w14:textId="4A450B10" w:rsidR="00E016BD" w:rsidRDefault="000273F9">
          <w:pPr>
            <w:pStyle w:val="Verzeichnis2"/>
            <w:tabs>
              <w:tab w:val="left" w:pos="502"/>
              <w:tab w:val="right" w:leader="dot" w:pos="9345"/>
            </w:tabs>
            <w:rPr>
              <w:rFonts w:eastAsiaTheme="minorEastAsia" w:cstheme="minorBidi"/>
              <w:b w:val="0"/>
              <w:bCs w:val="0"/>
              <w:smallCaps w:val="0"/>
              <w:noProof/>
              <w:lang w:eastAsia="de-DE"/>
            </w:rPr>
          </w:pPr>
          <w:hyperlink w:anchor="_Toc67592715" w:history="1">
            <w:r w:rsidR="00E016BD" w:rsidRPr="00112EB6">
              <w:rPr>
                <w:rStyle w:val="Hyperlink"/>
                <w:noProof/>
                <w:lang w:val="de-AT"/>
              </w:rPr>
              <w:t>5.3</w:t>
            </w:r>
            <w:r w:rsidR="00E016BD">
              <w:rPr>
                <w:rFonts w:eastAsiaTheme="minorEastAsia" w:cstheme="minorBidi"/>
                <w:b w:val="0"/>
                <w:bCs w:val="0"/>
                <w:smallCaps w:val="0"/>
                <w:noProof/>
                <w:lang w:eastAsia="de-DE"/>
              </w:rPr>
              <w:tab/>
            </w:r>
            <w:r w:rsidR="00E016BD" w:rsidRPr="00112EB6">
              <w:rPr>
                <w:rStyle w:val="Hyperlink"/>
                <w:noProof/>
                <w:lang w:val="de-AT"/>
              </w:rPr>
              <w:t>Risikoidentifikation</w:t>
            </w:r>
            <w:r w:rsidR="00E016BD">
              <w:rPr>
                <w:noProof/>
                <w:webHidden/>
              </w:rPr>
              <w:tab/>
            </w:r>
            <w:r w:rsidR="00E016BD">
              <w:rPr>
                <w:noProof/>
                <w:webHidden/>
              </w:rPr>
              <w:fldChar w:fldCharType="begin"/>
            </w:r>
            <w:r w:rsidR="00E016BD">
              <w:rPr>
                <w:noProof/>
                <w:webHidden/>
              </w:rPr>
              <w:instrText xml:space="preserve"> PAGEREF _Toc67592715 \h </w:instrText>
            </w:r>
            <w:r w:rsidR="00E016BD">
              <w:rPr>
                <w:noProof/>
                <w:webHidden/>
              </w:rPr>
            </w:r>
            <w:r w:rsidR="00E016BD">
              <w:rPr>
                <w:noProof/>
                <w:webHidden/>
              </w:rPr>
              <w:fldChar w:fldCharType="separate"/>
            </w:r>
            <w:r w:rsidR="00E016BD">
              <w:rPr>
                <w:noProof/>
                <w:webHidden/>
              </w:rPr>
              <w:t>27</w:t>
            </w:r>
            <w:r w:rsidR="00E016BD">
              <w:rPr>
                <w:noProof/>
                <w:webHidden/>
              </w:rPr>
              <w:fldChar w:fldCharType="end"/>
            </w:r>
          </w:hyperlink>
        </w:p>
        <w:p w14:paraId="6AF3FAEA" w14:textId="504464BB" w:rsidR="00E016BD" w:rsidRDefault="000273F9">
          <w:pPr>
            <w:pStyle w:val="Verzeichnis2"/>
            <w:tabs>
              <w:tab w:val="left" w:pos="502"/>
              <w:tab w:val="right" w:leader="dot" w:pos="9345"/>
            </w:tabs>
            <w:rPr>
              <w:rFonts w:eastAsiaTheme="minorEastAsia" w:cstheme="minorBidi"/>
              <w:b w:val="0"/>
              <w:bCs w:val="0"/>
              <w:smallCaps w:val="0"/>
              <w:noProof/>
              <w:lang w:eastAsia="de-DE"/>
            </w:rPr>
          </w:pPr>
          <w:hyperlink w:anchor="_Toc67592716" w:history="1">
            <w:r w:rsidR="00E016BD" w:rsidRPr="00112EB6">
              <w:rPr>
                <w:rStyle w:val="Hyperlink"/>
                <w:noProof/>
                <w:lang w:val="de-AT"/>
              </w:rPr>
              <w:t>5.4</w:t>
            </w:r>
            <w:r w:rsidR="00E016BD">
              <w:rPr>
                <w:rFonts w:eastAsiaTheme="minorEastAsia" w:cstheme="minorBidi"/>
                <w:b w:val="0"/>
                <w:bCs w:val="0"/>
                <w:smallCaps w:val="0"/>
                <w:noProof/>
                <w:lang w:eastAsia="de-DE"/>
              </w:rPr>
              <w:tab/>
            </w:r>
            <w:r w:rsidR="00E016BD" w:rsidRPr="00112EB6">
              <w:rPr>
                <w:rStyle w:val="Hyperlink"/>
                <w:noProof/>
                <w:lang w:val="de-AT"/>
              </w:rPr>
              <w:t>Risikoanalyse und Risikobewertung</w:t>
            </w:r>
            <w:r w:rsidR="00E016BD">
              <w:rPr>
                <w:noProof/>
                <w:webHidden/>
              </w:rPr>
              <w:tab/>
            </w:r>
            <w:r w:rsidR="00E016BD">
              <w:rPr>
                <w:noProof/>
                <w:webHidden/>
              </w:rPr>
              <w:fldChar w:fldCharType="begin"/>
            </w:r>
            <w:r w:rsidR="00E016BD">
              <w:rPr>
                <w:noProof/>
                <w:webHidden/>
              </w:rPr>
              <w:instrText xml:space="preserve"> PAGEREF _Toc67592716 \h </w:instrText>
            </w:r>
            <w:r w:rsidR="00E016BD">
              <w:rPr>
                <w:noProof/>
                <w:webHidden/>
              </w:rPr>
            </w:r>
            <w:r w:rsidR="00E016BD">
              <w:rPr>
                <w:noProof/>
                <w:webHidden/>
              </w:rPr>
              <w:fldChar w:fldCharType="separate"/>
            </w:r>
            <w:r w:rsidR="00E016BD">
              <w:rPr>
                <w:noProof/>
                <w:webHidden/>
              </w:rPr>
              <w:t>28</w:t>
            </w:r>
            <w:r w:rsidR="00E016BD">
              <w:rPr>
                <w:noProof/>
                <w:webHidden/>
              </w:rPr>
              <w:fldChar w:fldCharType="end"/>
            </w:r>
          </w:hyperlink>
        </w:p>
        <w:p w14:paraId="2CEDCC6F" w14:textId="33486314" w:rsidR="00E016BD" w:rsidRDefault="000273F9">
          <w:pPr>
            <w:pStyle w:val="Verzeichnis2"/>
            <w:tabs>
              <w:tab w:val="left" w:pos="502"/>
              <w:tab w:val="right" w:leader="dot" w:pos="9345"/>
            </w:tabs>
            <w:rPr>
              <w:rFonts w:eastAsiaTheme="minorEastAsia" w:cstheme="minorBidi"/>
              <w:b w:val="0"/>
              <w:bCs w:val="0"/>
              <w:smallCaps w:val="0"/>
              <w:noProof/>
              <w:lang w:eastAsia="de-DE"/>
            </w:rPr>
          </w:pPr>
          <w:hyperlink w:anchor="_Toc67592717" w:history="1">
            <w:r w:rsidR="00E016BD" w:rsidRPr="00112EB6">
              <w:rPr>
                <w:rStyle w:val="Hyperlink"/>
                <w:noProof/>
                <w:lang w:val="de-AT"/>
              </w:rPr>
              <w:t>5.5</w:t>
            </w:r>
            <w:r w:rsidR="00E016BD">
              <w:rPr>
                <w:rFonts w:eastAsiaTheme="minorEastAsia" w:cstheme="minorBidi"/>
                <w:b w:val="0"/>
                <w:bCs w:val="0"/>
                <w:smallCaps w:val="0"/>
                <w:noProof/>
                <w:lang w:eastAsia="de-DE"/>
              </w:rPr>
              <w:tab/>
            </w:r>
            <w:r w:rsidR="00E016BD" w:rsidRPr="00112EB6">
              <w:rPr>
                <w:rStyle w:val="Hyperlink"/>
                <w:noProof/>
                <w:lang w:val="de-AT"/>
              </w:rPr>
              <w:t>Risikobehandlung</w:t>
            </w:r>
            <w:r w:rsidR="00E016BD">
              <w:rPr>
                <w:noProof/>
                <w:webHidden/>
              </w:rPr>
              <w:tab/>
            </w:r>
            <w:r w:rsidR="00E016BD">
              <w:rPr>
                <w:noProof/>
                <w:webHidden/>
              </w:rPr>
              <w:fldChar w:fldCharType="begin"/>
            </w:r>
            <w:r w:rsidR="00E016BD">
              <w:rPr>
                <w:noProof/>
                <w:webHidden/>
              </w:rPr>
              <w:instrText xml:space="preserve"> PAGEREF _Toc67592717 \h </w:instrText>
            </w:r>
            <w:r w:rsidR="00E016BD">
              <w:rPr>
                <w:noProof/>
                <w:webHidden/>
              </w:rPr>
            </w:r>
            <w:r w:rsidR="00E016BD">
              <w:rPr>
                <w:noProof/>
                <w:webHidden/>
              </w:rPr>
              <w:fldChar w:fldCharType="separate"/>
            </w:r>
            <w:r w:rsidR="00E016BD">
              <w:rPr>
                <w:noProof/>
                <w:webHidden/>
              </w:rPr>
              <w:t>29</w:t>
            </w:r>
            <w:r w:rsidR="00E016BD">
              <w:rPr>
                <w:noProof/>
                <w:webHidden/>
              </w:rPr>
              <w:fldChar w:fldCharType="end"/>
            </w:r>
          </w:hyperlink>
        </w:p>
        <w:p w14:paraId="39C887AE" w14:textId="573322A3" w:rsidR="00E016BD" w:rsidRDefault="000273F9">
          <w:pPr>
            <w:pStyle w:val="Verzeichnis3"/>
            <w:tabs>
              <w:tab w:val="left" w:pos="666"/>
              <w:tab w:val="right" w:leader="dot" w:pos="9345"/>
            </w:tabs>
            <w:rPr>
              <w:rFonts w:eastAsiaTheme="minorEastAsia" w:cstheme="minorBidi"/>
              <w:smallCaps w:val="0"/>
              <w:noProof/>
              <w:lang w:eastAsia="de-DE"/>
            </w:rPr>
          </w:pPr>
          <w:hyperlink w:anchor="_Toc67592718" w:history="1">
            <w:r w:rsidR="00E016BD" w:rsidRPr="00112EB6">
              <w:rPr>
                <w:rStyle w:val="Hyperlink"/>
                <w:noProof/>
              </w:rPr>
              <w:t>5.5.1</w:t>
            </w:r>
            <w:r w:rsidR="00E016BD">
              <w:rPr>
                <w:rFonts w:eastAsiaTheme="minorEastAsia" w:cstheme="minorBidi"/>
                <w:smallCaps w:val="0"/>
                <w:noProof/>
                <w:lang w:eastAsia="de-DE"/>
              </w:rPr>
              <w:tab/>
            </w:r>
            <w:r w:rsidR="00E016BD" w:rsidRPr="00112EB6">
              <w:rPr>
                <w:rStyle w:val="Hyperlink"/>
                <w:noProof/>
              </w:rPr>
              <w:t>Ex-Ante B</w:t>
            </w:r>
            <w:r w:rsidR="00E016BD" w:rsidRPr="00112EB6">
              <w:rPr>
                <w:rStyle w:val="Hyperlink"/>
                <w:noProof/>
                <w:lang w:val="de-AT"/>
              </w:rPr>
              <w:t>eurteilung</w:t>
            </w:r>
            <w:r w:rsidR="00E016BD">
              <w:rPr>
                <w:noProof/>
                <w:webHidden/>
              </w:rPr>
              <w:tab/>
            </w:r>
            <w:r w:rsidR="00E016BD">
              <w:rPr>
                <w:noProof/>
                <w:webHidden/>
              </w:rPr>
              <w:fldChar w:fldCharType="begin"/>
            </w:r>
            <w:r w:rsidR="00E016BD">
              <w:rPr>
                <w:noProof/>
                <w:webHidden/>
              </w:rPr>
              <w:instrText xml:space="preserve"> PAGEREF _Toc67592718 \h </w:instrText>
            </w:r>
            <w:r w:rsidR="00E016BD">
              <w:rPr>
                <w:noProof/>
                <w:webHidden/>
              </w:rPr>
            </w:r>
            <w:r w:rsidR="00E016BD">
              <w:rPr>
                <w:noProof/>
                <w:webHidden/>
              </w:rPr>
              <w:fldChar w:fldCharType="separate"/>
            </w:r>
            <w:r w:rsidR="00E016BD">
              <w:rPr>
                <w:noProof/>
                <w:webHidden/>
              </w:rPr>
              <w:t>30</w:t>
            </w:r>
            <w:r w:rsidR="00E016BD">
              <w:rPr>
                <w:noProof/>
                <w:webHidden/>
              </w:rPr>
              <w:fldChar w:fldCharType="end"/>
            </w:r>
          </w:hyperlink>
        </w:p>
        <w:p w14:paraId="5D09F161" w14:textId="3854EBC0" w:rsidR="00E016BD" w:rsidRDefault="000273F9">
          <w:pPr>
            <w:pStyle w:val="Verzeichnis3"/>
            <w:tabs>
              <w:tab w:val="left" w:pos="666"/>
              <w:tab w:val="right" w:leader="dot" w:pos="9345"/>
            </w:tabs>
            <w:rPr>
              <w:rFonts w:eastAsiaTheme="minorEastAsia" w:cstheme="minorBidi"/>
              <w:smallCaps w:val="0"/>
              <w:noProof/>
              <w:lang w:eastAsia="de-DE"/>
            </w:rPr>
          </w:pPr>
          <w:hyperlink w:anchor="_Toc67592719" w:history="1">
            <w:r w:rsidR="00E016BD" w:rsidRPr="00112EB6">
              <w:rPr>
                <w:rStyle w:val="Hyperlink"/>
                <w:noProof/>
              </w:rPr>
              <w:t>5.5.2</w:t>
            </w:r>
            <w:r w:rsidR="00E016BD">
              <w:rPr>
                <w:rFonts w:eastAsiaTheme="minorEastAsia" w:cstheme="minorBidi"/>
                <w:smallCaps w:val="0"/>
                <w:noProof/>
                <w:lang w:eastAsia="de-DE"/>
              </w:rPr>
              <w:tab/>
            </w:r>
            <w:r w:rsidR="00E016BD" w:rsidRPr="00112EB6">
              <w:rPr>
                <w:rStyle w:val="Hyperlink"/>
                <w:noProof/>
              </w:rPr>
              <w:t>Ex-Post Beurteilung</w:t>
            </w:r>
            <w:r w:rsidR="00E016BD">
              <w:rPr>
                <w:noProof/>
                <w:webHidden/>
              </w:rPr>
              <w:tab/>
            </w:r>
            <w:r w:rsidR="00E016BD">
              <w:rPr>
                <w:noProof/>
                <w:webHidden/>
              </w:rPr>
              <w:fldChar w:fldCharType="begin"/>
            </w:r>
            <w:r w:rsidR="00E016BD">
              <w:rPr>
                <w:noProof/>
                <w:webHidden/>
              </w:rPr>
              <w:instrText xml:space="preserve"> PAGEREF _Toc67592719 \h </w:instrText>
            </w:r>
            <w:r w:rsidR="00E016BD">
              <w:rPr>
                <w:noProof/>
                <w:webHidden/>
              </w:rPr>
            </w:r>
            <w:r w:rsidR="00E016BD">
              <w:rPr>
                <w:noProof/>
                <w:webHidden/>
              </w:rPr>
              <w:fldChar w:fldCharType="separate"/>
            </w:r>
            <w:r w:rsidR="00E016BD">
              <w:rPr>
                <w:noProof/>
                <w:webHidden/>
              </w:rPr>
              <w:t>30</w:t>
            </w:r>
            <w:r w:rsidR="00E016BD">
              <w:rPr>
                <w:noProof/>
                <w:webHidden/>
              </w:rPr>
              <w:fldChar w:fldCharType="end"/>
            </w:r>
          </w:hyperlink>
        </w:p>
        <w:p w14:paraId="617E07E7" w14:textId="693DABE7" w:rsidR="00E016BD" w:rsidRDefault="000273F9">
          <w:pPr>
            <w:pStyle w:val="Verzeichnis1"/>
            <w:tabs>
              <w:tab w:val="left" w:pos="332"/>
              <w:tab w:val="right" w:leader="dot" w:pos="9345"/>
            </w:tabs>
            <w:rPr>
              <w:rFonts w:eastAsiaTheme="minorEastAsia" w:cstheme="minorBidi"/>
              <w:b w:val="0"/>
              <w:bCs w:val="0"/>
              <w:caps w:val="0"/>
              <w:noProof/>
              <w:u w:val="none"/>
              <w:lang w:eastAsia="de-DE"/>
            </w:rPr>
          </w:pPr>
          <w:hyperlink w:anchor="_Toc67592720" w:history="1">
            <w:r w:rsidR="00E016BD" w:rsidRPr="00112EB6">
              <w:rPr>
                <w:rStyle w:val="Hyperlink"/>
                <w:noProof/>
                <w:lang w:val="de-AT"/>
              </w:rPr>
              <w:t>6</w:t>
            </w:r>
            <w:r w:rsidR="00E016BD">
              <w:rPr>
                <w:rFonts w:eastAsiaTheme="minorEastAsia" w:cstheme="minorBidi"/>
                <w:b w:val="0"/>
                <w:bCs w:val="0"/>
                <w:caps w:val="0"/>
                <w:noProof/>
                <w:u w:val="none"/>
                <w:lang w:eastAsia="de-DE"/>
              </w:rPr>
              <w:tab/>
            </w:r>
            <w:r w:rsidR="00E016BD" w:rsidRPr="00112EB6">
              <w:rPr>
                <w:rStyle w:val="Hyperlink"/>
                <w:noProof/>
                <w:lang w:val="de-AT"/>
              </w:rPr>
              <w:t>Risikobeurteilung und Maßnahmenplanung (Prävention und Vorbereitung)</w:t>
            </w:r>
            <w:r w:rsidR="00E016BD">
              <w:rPr>
                <w:noProof/>
                <w:webHidden/>
              </w:rPr>
              <w:tab/>
            </w:r>
            <w:r w:rsidR="00E016BD">
              <w:rPr>
                <w:noProof/>
                <w:webHidden/>
              </w:rPr>
              <w:fldChar w:fldCharType="begin"/>
            </w:r>
            <w:r w:rsidR="00E016BD">
              <w:rPr>
                <w:noProof/>
                <w:webHidden/>
              </w:rPr>
              <w:instrText xml:space="preserve"> PAGEREF _Toc67592720 \h </w:instrText>
            </w:r>
            <w:r w:rsidR="00E016BD">
              <w:rPr>
                <w:noProof/>
                <w:webHidden/>
              </w:rPr>
            </w:r>
            <w:r w:rsidR="00E016BD">
              <w:rPr>
                <w:noProof/>
                <w:webHidden/>
              </w:rPr>
              <w:fldChar w:fldCharType="separate"/>
            </w:r>
            <w:r w:rsidR="00E016BD">
              <w:rPr>
                <w:noProof/>
                <w:webHidden/>
              </w:rPr>
              <w:t>30</w:t>
            </w:r>
            <w:r w:rsidR="00E016BD">
              <w:rPr>
                <w:noProof/>
                <w:webHidden/>
              </w:rPr>
              <w:fldChar w:fldCharType="end"/>
            </w:r>
          </w:hyperlink>
        </w:p>
        <w:p w14:paraId="3B0217D0" w14:textId="4C59C009" w:rsidR="00E016BD" w:rsidRDefault="000273F9">
          <w:pPr>
            <w:pStyle w:val="Verzeichnis2"/>
            <w:tabs>
              <w:tab w:val="left" w:pos="502"/>
              <w:tab w:val="right" w:leader="dot" w:pos="9345"/>
            </w:tabs>
            <w:rPr>
              <w:rFonts w:eastAsiaTheme="minorEastAsia" w:cstheme="minorBidi"/>
              <w:b w:val="0"/>
              <w:bCs w:val="0"/>
              <w:smallCaps w:val="0"/>
              <w:noProof/>
              <w:lang w:eastAsia="de-DE"/>
            </w:rPr>
          </w:pPr>
          <w:hyperlink w:anchor="_Toc67592721" w:history="1">
            <w:r w:rsidR="00E016BD" w:rsidRPr="00112EB6">
              <w:rPr>
                <w:rStyle w:val="Hyperlink"/>
                <w:noProof/>
              </w:rPr>
              <w:t>6.1</w:t>
            </w:r>
            <w:r w:rsidR="00E016BD">
              <w:rPr>
                <w:rFonts w:eastAsiaTheme="minorEastAsia" w:cstheme="minorBidi"/>
                <w:b w:val="0"/>
                <w:bCs w:val="0"/>
                <w:smallCaps w:val="0"/>
                <w:noProof/>
                <w:lang w:eastAsia="de-DE"/>
              </w:rPr>
              <w:tab/>
            </w:r>
            <w:r w:rsidR="00E016BD" w:rsidRPr="00112EB6">
              <w:rPr>
                <w:rStyle w:val="Hyperlink"/>
                <w:noProof/>
                <w:lang w:val="de-AT"/>
              </w:rPr>
              <w:t>Schutzziele</w:t>
            </w:r>
            <w:r w:rsidR="00E016BD">
              <w:rPr>
                <w:noProof/>
                <w:webHidden/>
              </w:rPr>
              <w:tab/>
            </w:r>
            <w:r w:rsidR="00E016BD">
              <w:rPr>
                <w:noProof/>
                <w:webHidden/>
              </w:rPr>
              <w:fldChar w:fldCharType="begin"/>
            </w:r>
            <w:r w:rsidR="00E016BD">
              <w:rPr>
                <w:noProof/>
                <w:webHidden/>
              </w:rPr>
              <w:instrText xml:space="preserve"> PAGEREF _Toc67592721 \h </w:instrText>
            </w:r>
            <w:r w:rsidR="00E016BD">
              <w:rPr>
                <w:noProof/>
                <w:webHidden/>
              </w:rPr>
            </w:r>
            <w:r w:rsidR="00E016BD">
              <w:rPr>
                <w:noProof/>
                <w:webHidden/>
              </w:rPr>
              <w:fldChar w:fldCharType="separate"/>
            </w:r>
            <w:r w:rsidR="00E016BD">
              <w:rPr>
                <w:noProof/>
                <w:webHidden/>
              </w:rPr>
              <w:t>30</w:t>
            </w:r>
            <w:r w:rsidR="00E016BD">
              <w:rPr>
                <w:noProof/>
                <w:webHidden/>
              </w:rPr>
              <w:fldChar w:fldCharType="end"/>
            </w:r>
          </w:hyperlink>
        </w:p>
        <w:p w14:paraId="5A5859CE" w14:textId="407D111A" w:rsidR="00E016BD" w:rsidRDefault="000273F9">
          <w:pPr>
            <w:pStyle w:val="Verzeichnis2"/>
            <w:tabs>
              <w:tab w:val="left" w:pos="502"/>
              <w:tab w:val="right" w:leader="dot" w:pos="9345"/>
            </w:tabs>
            <w:rPr>
              <w:rFonts w:eastAsiaTheme="minorEastAsia" w:cstheme="minorBidi"/>
              <w:b w:val="0"/>
              <w:bCs w:val="0"/>
              <w:smallCaps w:val="0"/>
              <w:noProof/>
              <w:lang w:eastAsia="de-DE"/>
            </w:rPr>
          </w:pPr>
          <w:hyperlink w:anchor="_Toc67592722" w:history="1">
            <w:r w:rsidR="00E016BD" w:rsidRPr="00112EB6">
              <w:rPr>
                <w:rStyle w:val="Hyperlink"/>
                <w:noProof/>
                <w:lang w:val="de-AT"/>
              </w:rPr>
              <w:t>6.2</w:t>
            </w:r>
            <w:r w:rsidR="00E016BD">
              <w:rPr>
                <w:rFonts w:eastAsiaTheme="minorEastAsia" w:cstheme="minorBidi"/>
                <w:b w:val="0"/>
                <w:bCs w:val="0"/>
                <w:smallCaps w:val="0"/>
                <w:noProof/>
                <w:lang w:eastAsia="de-DE"/>
              </w:rPr>
              <w:tab/>
            </w:r>
            <w:r w:rsidR="00E016BD" w:rsidRPr="00112EB6">
              <w:rPr>
                <w:rStyle w:val="Hyperlink"/>
                <w:noProof/>
                <w:lang w:val="de-AT"/>
              </w:rPr>
              <w:t>Risikobeurteilung</w:t>
            </w:r>
            <w:r w:rsidR="00E016BD">
              <w:rPr>
                <w:noProof/>
                <w:webHidden/>
              </w:rPr>
              <w:tab/>
            </w:r>
            <w:r w:rsidR="00E016BD">
              <w:rPr>
                <w:noProof/>
                <w:webHidden/>
              </w:rPr>
              <w:fldChar w:fldCharType="begin"/>
            </w:r>
            <w:r w:rsidR="00E016BD">
              <w:rPr>
                <w:noProof/>
                <w:webHidden/>
              </w:rPr>
              <w:instrText xml:space="preserve"> PAGEREF _Toc67592722 \h </w:instrText>
            </w:r>
            <w:r w:rsidR="00E016BD">
              <w:rPr>
                <w:noProof/>
                <w:webHidden/>
              </w:rPr>
            </w:r>
            <w:r w:rsidR="00E016BD">
              <w:rPr>
                <w:noProof/>
                <w:webHidden/>
              </w:rPr>
              <w:fldChar w:fldCharType="separate"/>
            </w:r>
            <w:r w:rsidR="00E016BD">
              <w:rPr>
                <w:noProof/>
                <w:webHidden/>
              </w:rPr>
              <w:t>31</w:t>
            </w:r>
            <w:r w:rsidR="00E016BD">
              <w:rPr>
                <w:noProof/>
                <w:webHidden/>
              </w:rPr>
              <w:fldChar w:fldCharType="end"/>
            </w:r>
          </w:hyperlink>
        </w:p>
        <w:p w14:paraId="0A7A2C79" w14:textId="291F22A4" w:rsidR="00E016BD" w:rsidRDefault="000273F9">
          <w:pPr>
            <w:pStyle w:val="Verzeichnis2"/>
            <w:tabs>
              <w:tab w:val="left" w:pos="502"/>
              <w:tab w:val="right" w:leader="dot" w:pos="9345"/>
            </w:tabs>
            <w:rPr>
              <w:rFonts w:eastAsiaTheme="minorEastAsia" w:cstheme="minorBidi"/>
              <w:b w:val="0"/>
              <w:bCs w:val="0"/>
              <w:smallCaps w:val="0"/>
              <w:noProof/>
              <w:lang w:eastAsia="de-DE"/>
            </w:rPr>
          </w:pPr>
          <w:hyperlink w:anchor="_Toc67592723" w:history="1">
            <w:r w:rsidR="00E016BD" w:rsidRPr="00112EB6">
              <w:rPr>
                <w:rStyle w:val="Hyperlink"/>
                <w:noProof/>
                <w:lang w:val="de-AT"/>
              </w:rPr>
              <w:t>6.3</w:t>
            </w:r>
            <w:r w:rsidR="00E016BD">
              <w:rPr>
                <w:rFonts w:eastAsiaTheme="minorEastAsia" w:cstheme="minorBidi"/>
                <w:b w:val="0"/>
                <w:bCs w:val="0"/>
                <w:smallCaps w:val="0"/>
                <w:noProof/>
                <w:lang w:eastAsia="de-DE"/>
              </w:rPr>
              <w:tab/>
            </w:r>
            <w:r w:rsidR="00E016BD" w:rsidRPr="00112EB6">
              <w:rPr>
                <w:rStyle w:val="Hyperlink"/>
                <w:noProof/>
                <w:lang w:val="de-AT"/>
              </w:rPr>
              <w:t>MASSNAHMENPLANUNG</w:t>
            </w:r>
            <w:r w:rsidR="00E016BD">
              <w:rPr>
                <w:noProof/>
                <w:webHidden/>
              </w:rPr>
              <w:tab/>
            </w:r>
            <w:r w:rsidR="00E016BD">
              <w:rPr>
                <w:noProof/>
                <w:webHidden/>
              </w:rPr>
              <w:fldChar w:fldCharType="begin"/>
            </w:r>
            <w:r w:rsidR="00E016BD">
              <w:rPr>
                <w:noProof/>
                <w:webHidden/>
              </w:rPr>
              <w:instrText xml:space="preserve"> PAGEREF _Toc67592723 \h </w:instrText>
            </w:r>
            <w:r w:rsidR="00E016BD">
              <w:rPr>
                <w:noProof/>
                <w:webHidden/>
              </w:rPr>
            </w:r>
            <w:r w:rsidR="00E016BD">
              <w:rPr>
                <w:noProof/>
                <w:webHidden/>
              </w:rPr>
              <w:fldChar w:fldCharType="separate"/>
            </w:r>
            <w:r w:rsidR="00E016BD">
              <w:rPr>
                <w:noProof/>
                <w:webHidden/>
              </w:rPr>
              <w:t>31</w:t>
            </w:r>
            <w:r w:rsidR="00E016BD">
              <w:rPr>
                <w:noProof/>
                <w:webHidden/>
              </w:rPr>
              <w:fldChar w:fldCharType="end"/>
            </w:r>
          </w:hyperlink>
        </w:p>
        <w:p w14:paraId="0C08E25F" w14:textId="28DE21D5" w:rsidR="00E016BD" w:rsidRDefault="000273F9">
          <w:pPr>
            <w:pStyle w:val="Verzeichnis3"/>
            <w:tabs>
              <w:tab w:val="left" w:pos="666"/>
              <w:tab w:val="right" w:leader="dot" w:pos="9345"/>
            </w:tabs>
            <w:rPr>
              <w:rFonts w:eastAsiaTheme="minorEastAsia" w:cstheme="minorBidi"/>
              <w:smallCaps w:val="0"/>
              <w:noProof/>
              <w:lang w:eastAsia="de-DE"/>
            </w:rPr>
          </w:pPr>
          <w:hyperlink w:anchor="_Toc67592724" w:history="1">
            <w:r w:rsidR="00E016BD" w:rsidRPr="00112EB6">
              <w:rPr>
                <w:rStyle w:val="Hyperlink"/>
                <w:noProof/>
                <w:lang w:val="de-AT"/>
              </w:rPr>
              <w:t>6.3.1</w:t>
            </w:r>
            <w:r w:rsidR="00E016BD">
              <w:rPr>
                <w:rFonts w:eastAsiaTheme="minorEastAsia" w:cstheme="minorBidi"/>
                <w:smallCaps w:val="0"/>
                <w:noProof/>
                <w:lang w:eastAsia="de-DE"/>
              </w:rPr>
              <w:tab/>
            </w:r>
            <w:r w:rsidR="00E016BD" w:rsidRPr="00112EB6">
              <w:rPr>
                <w:rStyle w:val="Hyperlink"/>
                <w:noProof/>
                <w:lang w:val="de-AT"/>
              </w:rPr>
              <w:t>SARS-CoV-2/COVID-19 Testmaßnahmen und betriebliche Testung</w:t>
            </w:r>
            <w:r w:rsidR="00E016BD">
              <w:rPr>
                <w:noProof/>
                <w:webHidden/>
              </w:rPr>
              <w:tab/>
            </w:r>
            <w:r w:rsidR="00E016BD">
              <w:rPr>
                <w:noProof/>
                <w:webHidden/>
              </w:rPr>
              <w:fldChar w:fldCharType="begin"/>
            </w:r>
            <w:r w:rsidR="00E016BD">
              <w:rPr>
                <w:noProof/>
                <w:webHidden/>
              </w:rPr>
              <w:instrText xml:space="preserve"> PAGEREF _Toc67592724 \h </w:instrText>
            </w:r>
            <w:r w:rsidR="00E016BD">
              <w:rPr>
                <w:noProof/>
                <w:webHidden/>
              </w:rPr>
            </w:r>
            <w:r w:rsidR="00E016BD">
              <w:rPr>
                <w:noProof/>
                <w:webHidden/>
              </w:rPr>
              <w:fldChar w:fldCharType="separate"/>
            </w:r>
            <w:r w:rsidR="00E016BD">
              <w:rPr>
                <w:noProof/>
                <w:webHidden/>
              </w:rPr>
              <w:t>31</w:t>
            </w:r>
            <w:r w:rsidR="00E016BD">
              <w:rPr>
                <w:noProof/>
                <w:webHidden/>
              </w:rPr>
              <w:fldChar w:fldCharType="end"/>
            </w:r>
          </w:hyperlink>
        </w:p>
        <w:p w14:paraId="4BE103C5" w14:textId="59C94409" w:rsidR="00E016BD" w:rsidRDefault="000273F9">
          <w:pPr>
            <w:pStyle w:val="Verzeichnis3"/>
            <w:tabs>
              <w:tab w:val="left" w:pos="666"/>
              <w:tab w:val="right" w:leader="dot" w:pos="9345"/>
            </w:tabs>
            <w:rPr>
              <w:rFonts w:eastAsiaTheme="minorEastAsia" w:cstheme="minorBidi"/>
              <w:smallCaps w:val="0"/>
              <w:noProof/>
              <w:lang w:eastAsia="de-DE"/>
            </w:rPr>
          </w:pPr>
          <w:hyperlink w:anchor="_Toc67592725" w:history="1">
            <w:r w:rsidR="00E016BD" w:rsidRPr="00112EB6">
              <w:rPr>
                <w:rStyle w:val="Hyperlink"/>
                <w:noProof/>
              </w:rPr>
              <w:t>6.3.2</w:t>
            </w:r>
            <w:r w:rsidR="00E016BD">
              <w:rPr>
                <w:rFonts w:eastAsiaTheme="minorEastAsia" w:cstheme="minorBidi"/>
                <w:smallCaps w:val="0"/>
                <w:noProof/>
                <w:lang w:eastAsia="de-DE"/>
              </w:rPr>
              <w:tab/>
            </w:r>
            <w:r w:rsidR="00E016BD" w:rsidRPr="00112EB6">
              <w:rPr>
                <w:rStyle w:val="Hyperlink"/>
                <w:noProof/>
              </w:rPr>
              <w:t>Personenlenkung und -steuerung</w:t>
            </w:r>
            <w:r w:rsidR="00E016BD" w:rsidRPr="00112EB6">
              <w:rPr>
                <w:rStyle w:val="Hyperlink"/>
                <w:noProof/>
                <w:lang w:val="de-AT"/>
              </w:rPr>
              <w:t xml:space="preserve"> (Regelungs- und Entzerrungsmaßnahmen)</w:t>
            </w:r>
            <w:r w:rsidR="00E016BD">
              <w:rPr>
                <w:noProof/>
                <w:webHidden/>
              </w:rPr>
              <w:tab/>
            </w:r>
            <w:r w:rsidR="00E016BD">
              <w:rPr>
                <w:noProof/>
                <w:webHidden/>
              </w:rPr>
              <w:fldChar w:fldCharType="begin"/>
            </w:r>
            <w:r w:rsidR="00E016BD">
              <w:rPr>
                <w:noProof/>
                <w:webHidden/>
              </w:rPr>
              <w:instrText xml:space="preserve"> PAGEREF _Toc67592725 \h </w:instrText>
            </w:r>
            <w:r w:rsidR="00E016BD">
              <w:rPr>
                <w:noProof/>
                <w:webHidden/>
              </w:rPr>
            </w:r>
            <w:r w:rsidR="00E016BD">
              <w:rPr>
                <w:noProof/>
                <w:webHidden/>
              </w:rPr>
              <w:fldChar w:fldCharType="separate"/>
            </w:r>
            <w:r w:rsidR="00E016BD">
              <w:rPr>
                <w:noProof/>
                <w:webHidden/>
              </w:rPr>
              <w:t>31</w:t>
            </w:r>
            <w:r w:rsidR="00E016BD">
              <w:rPr>
                <w:noProof/>
                <w:webHidden/>
              </w:rPr>
              <w:fldChar w:fldCharType="end"/>
            </w:r>
          </w:hyperlink>
        </w:p>
        <w:p w14:paraId="125A6B52" w14:textId="23829EC7" w:rsidR="00E016BD" w:rsidRDefault="000273F9">
          <w:pPr>
            <w:pStyle w:val="Verzeichnis3"/>
            <w:tabs>
              <w:tab w:val="left" w:pos="666"/>
              <w:tab w:val="right" w:leader="dot" w:pos="9345"/>
            </w:tabs>
            <w:rPr>
              <w:rFonts w:eastAsiaTheme="minorEastAsia" w:cstheme="minorBidi"/>
              <w:smallCaps w:val="0"/>
              <w:noProof/>
              <w:lang w:eastAsia="de-DE"/>
            </w:rPr>
          </w:pPr>
          <w:hyperlink w:anchor="_Toc67592726" w:history="1">
            <w:r w:rsidR="00E016BD" w:rsidRPr="00112EB6">
              <w:rPr>
                <w:rStyle w:val="Hyperlink"/>
                <w:noProof/>
              </w:rPr>
              <w:t>6.3.3</w:t>
            </w:r>
            <w:r w:rsidR="00E016BD">
              <w:rPr>
                <w:rFonts w:eastAsiaTheme="minorEastAsia" w:cstheme="minorBidi"/>
                <w:smallCaps w:val="0"/>
                <w:noProof/>
                <w:lang w:eastAsia="de-DE"/>
              </w:rPr>
              <w:tab/>
            </w:r>
            <w:r w:rsidR="00E016BD" w:rsidRPr="00112EB6">
              <w:rPr>
                <w:rStyle w:val="Hyperlink"/>
                <w:noProof/>
              </w:rPr>
              <w:t xml:space="preserve">Präventionsmaßnahmen </w:t>
            </w:r>
            <w:r w:rsidR="00E016BD" w:rsidRPr="00112EB6">
              <w:rPr>
                <w:rStyle w:val="Hyperlink"/>
                <w:noProof/>
                <w:lang w:val="de-AT"/>
              </w:rPr>
              <w:t>in den Betriebsräumen</w:t>
            </w:r>
            <w:r w:rsidR="00E016BD">
              <w:rPr>
                <w:noProof/>
                <w:webHidden/>
              </w:rPr>
              <w:tab/>
            </w:r>
            <w:r w:rsidR="00E016BD">
              <w:rPr>
                <w:noProof/>
                <w:webHidden/>
              </w:rPr>
              <w:fldChar w:fldCharType="begin"/>
            </w:r>
            <w:r w:rsidR="00E016BD">
              <w:rPr>
                <w:noProof/>
                <w:webHidden/>
              </w:rPr>
              <w:instrText xml:space="preserve"> PAGEREF _Toc67592726 \h </w:instrText>
            </w:r>
            <w:r w:rsidR="00E016BD">
              <w:rPr>
                <w:noProof/>
                <w:webHidden/>
              </w:rPr>
            </w:r>
            <w:r w:rsidR="00E016BD">
              <w:rPr>
                <w:noProof/>
                <w:webHidden/>
              </w:rPr>
              <w:fldChar w:fldCharType="separate"/>
            </w:r>
            <w:r w:rsidR="00E016BD">
              <w:rPr>
                <w:noProof/>
                <w:webHidden/>
              </w:rPr>
              <w:t>35</w:t>
            </w:r>
            <w:r w:rsidR="00E016BD">
              <w:rPr>
                <w:noProof/>
                <w:webHidden/>
              </w:rPr>
              <w:fldChar w:fldCharType="end"/>
            </w:r>
          </w:hyperlink>
        </w:p>
        <w:p w14:paraId="31D3D898" w14:textId="5D6AD4F9" w:rsidR="00E016BD" w:rsidRDefault="000273F9">
          <w:pPr>
            <w:pStyle w:val="Verzeichnis3"/>
            <w:tabs>
              <w:tab w:val="left" w:pos="666"/>
              <w:tab w:val="right" w:leader="dot" w:pos="9345"/>
            </w:tabs>
            <w:rPr>
              <w:rFonts w:eastAsiaTheme="minorEastAsia" w:cstheme="minorBidi"/>
              <w:smallCaps w:val="0"/>
              <w:noProof/>
              <w:lang w:eastAsia="de-DE"/>
            </w:rPr>
          </w:pPr>
          <w:hyperlink w:anchor="_Toc67592727" w:history="1">
            <w:r w:rsidR="00E016BD" w:rsidRPr="00112EB6">
              <w:rPr>
                <w:rStyle w:val="Hyperlink"/>
                <w:noProof/>
              </w:rPr>
              <w:t>6.3.4</w:t>
            </w:r>
            <w:r w:rsidR="00E016BD">
              <w:rPr>
                <w:rFonts w:eastAsiaTheme="minorEastAsia" w:cstheme="minorBidi"/>
                <w:smallCaps w:val="0"/>
                <w:noProof/>
                <w:lang w:eastAsia="de-DE"/>
              </w:rPr>
              <w:tab/>
            </w:r>
            <w:r w:rsidR="00E016BD" w:rsidRPr="00112EB6">
              <w:rPr>
                <w:rStyle w:val="Hyperlink"/>
                <w:noProof/>
              </w:rPr>
              <w:t>Kommunikation und Schulung</w:t>
            </w:r>
            <w:r w:rsidR="00E016BD">
              <w:rPr>
                <w:noProof/>
                <w:webHidden/>
              </w:rPr>
              <w:tab/>
            </w:r>
            <w:r w:rsidR="00E016BD">
              <w:rPr>
                <w:noProof/>
                <w:webHidden/>
              </w:rPr>
              <w:fldChar w:fldCharType="begin"/>
            </w:r>
            <w:r w:rsidR="00E016BD">
              <w:rPr>
                <w:noProof/>
                <w:webHidden/>
              </w:rPr>
              <w:instrText xml:space="preserve"> PAGEREF _Toc67592727 \h </w:instrText>
            </w:r>
            <w:r w:rsidR="00E016BD">
              <w:rPr>
                <w:noProof/>
                <w:webHidden/>
              </w:rPr>
            </w:r>
            <w:r w:rsidR="00E016BD">
              <w:rPr>
                <w:noProof/>
                <w:webHidden/>
              </w:rPr>
              <w:fldChar w:fldCharType="separate"/>
            </w:r>
            <w:r w:rsidR="00E016BD">
              <w:rPr>
                <w:noProof/>
                <w:webHidden/>
              </w:rPr>
              <w:t>36</w:t>
            </w:r>
            <w:r w:rsidR="00E016BD">
              <w:rPr>
                <w:noProof/>
                <w:webHidden/>
              </w:rPr>
              <w:fldChar w:fldCharType="end"/>
            </w:r>
          </w:hyperlink>
        </w:p>
        <w:p w14:paraId="272914B7" w14:textId="40FA4DC6" w:rsidR="00E016BD" w:rsidRDefault="000273F9">
          <w:pPr>
            <w:pStyle w:val="Verzeichnis3"/>
            <w:tabs>
              <w:tab w:val="left" w:pos="666"/>
              <w:tab w:val="right" w:leader="dot" w:pos="9345"/>
            </w:tabs>
            <w:rPr>
              <w:rFonts w:eastAsiaTheme="minorEastAsia" w:cstheme="minorBidi"/>
              <w:smallCaps w:val="0"/>
              <w:noProof/>
              <w:lang w:eastAsia="de-DE"/>
            </w:rPr>
          </w:pPr>
          <w:hyperlink w:anchor="_Toc67592728" w:history="1">
            <w:r w:rsidR="00E016BD" w:rsidRPr="00112EB6">
              <w:rPr>
                <w:rStyle w:val="Hyperlink"/>
                <w:noProof/>
              </w:rPr>
              <w:t>6.3.5</w:t>
            </w:r>
            <w:r w:rsidR="00E016BD">
              <w:rPr>
                <w:rFonts w:eastAsiaTheme="minorEastAsia" w:cstheme="minorBidi"/>
                <w:smallCaps w:val="0"/>
                <w:noProof/>
                <w:lang w:eastAsia="de-DE"/>
              </w:rPr>
              <w:tab/>
            </w:r>
            <w:r w:rsidR="00E016BD" w:rsidRPr="00112EB6">
              <w:rPr>
                <w:rStyle w:val="Hyperlink"/>
                <w:noProof/>
              </w:rPr>
              <w:t>Dokumentation</w:t>
            </w:r>
            <w:r w:rsidR="00E016BD">
              <w:rPr>
                <w:noProof/>
                <w:webHidden/>
              </w:rPr>
              <w:tab/>
            </w:r>
            <w:r w:rsidR="00E016BD">
              <w:rPr>
                <w:noProof/>
                <w:webHidden/>
              </w:rPr>
              <w:fldChar w:fldCharType="begin"/>
            </w:r>
            <w:r w:rsidR="00E016BD">
              <w:rPr>
                <w:noProof/>
                <w:webHidden/>
              </w:rPr>
              <w:instrText xml:space="preserve"> PAGEREF _Toc67592728 \h </w:instrText>
            </w:r>
            <w:r w:rsidR="00E016BD">
              <w:rPr>
                <w:noProof/>
                <w:webHidden/>
              </w:rPr>
            </w:r>
            <w:r w:rsidR="00E016BD">
              <w:rPr>
                <w:noProof/>
                <w:webHidden/>
              </w:rPr>
              <w:fldChar w:fldCharType="separate"/>
            </w:r>
            <w:r w:rsidR="00E016BD">
              <w:rPr>
                <w:noProof/>
                <w:webHidden/>
              </w:rPr>
              <w:t>37</w:t>
            </w:r>
            <w:r w:rsidR="00E016BD">
              <w:rPr>
                <w:noProof/>
                <w:webHidden/>
              </w:rPr>
              <w:fldChar w:fldCharType="end"/>
            </w:r>
          </w:hyperlink>
        </w:p>
        <w:p w14:paraId="6E0C6D9F" w14:textId="0D1AAED2" w:rsidR="00E016BD" w:rsidRDefault="000273F9">
          <w:pPr>
            <w:pStyle w:val="Verzeichnis3"/>
            <w:tabs>
              <w:tab w:val="left" w:pos="666"/>
              <w:tab w:val="right" w:leader="dot" w:pos="9345"/>
            </w:tabs>
            <w:rPr>
              <w:rFonts w:eastAsiaTheme="minorEastAsia" w:cstheme="minorBidi"/>
              <w:smallCaps w:val="0"/>
              <w:noProof/>
              <w:lang w:eastAsia="de-DE"/>
            </w:rPr>
          </w:pPr>
          <w:hyperlink w:anchor="_Toc67592729" w:history="1">
            <w:r w:rsidR="00E016BD" w:rsidRPr="00112EB6">
              <w:rPr>
                <w:rStyle w:val="Hyperlink"/>
                <w:noProof/>
              </w:rPr>
              <w:t>6.3.6</w:t>
            </w:r>
            <w:r w:rsidR="00E016BD">
              <w:rPr>
                <w:rFonts w:eastAsiaTheme="minorEastAsia" w:cstheme="minorBidi"/>
                <w:smallCaps w:val="0"/>
                <w:noProof/>
                <w:lang w:eastAsia="de-DE"/>
              </w:rPr>
              <w:tab/>
            </w:r>
            <w:r w:rsidR="00E016BD" w:rsidRPr="00112EB6">
              <w:rPr>
                <w:rStyle w:val="Hyperlink"/>
                <w:noProof/>
              </w:rPr>
              <w:t>Erstellung von Notfallplänen (Szenarien-Pläne):</w:t>
            </w:r>
            <w:r w:rsidR="00E016BD">
              <w:rPr>
                <w:noProof/>
                <w:webHidden/>
              </w:rPr>
              <w:tab/>
            </w:r>
            <w:r w:rsidR="00E016BD">
              <w:rPr>
                <w:noProof/>
                <w:webHidden/>
              </w:rPr>
              <w:fldChar w:fldCharType="begin"/>
            </w:r>
            <w:r w:rsidR="00E016BD">
              <w:rPr>
                <w:noProof/>
                <w:webHidden/>
              </w:rPr>
              <w:instrText xml:space="preserve"> PAGEREF _Toc67592729 \h </w:instrText>
            </w:r>
            <w:r w:rsidR="00E016BD">
              <w:rPr>
                <w:noProof/>
                <w:webHidden/>
              </w:rPr>
            </w:r>
            <w:r w:rsidR="00E016BD">
              <w:rPr>
                <w:noProof/>
                <w:webHidden/>
              </w:rPr>
              <w:fldChar w:fldCharType="separate"/>
            </w:r>
            <w:r w:rsidR="00E016BD">
              <w:rPr>
                <w:noProof/>
                <w:webHidden/>
              </w:rPr>
              <w:t>37</w:t>
            </w:r>
            <w:r w:rsidR="00E016BD">
              <w:rPr>
                <w:noProof/>
                <w:webHidden/>
              </w:rPr>
              <w:fldChar w:fldCharType="end"/>
            </w:r>
          </w:hyperlink>
        </w:p>
        <w:p w14:paraId="6DD64EFE" w14:textId="5E0FDC0C" w:rsidR="00E016BD" w:rsidRDefault="000273F9">
          <w:pPr>
            <w:pStyle w:val="Verzeichnis3"/>
            <w:tabs>
              <w:tab w:val="left" w:pos="666"/>
              <w:tab w:val="right" w:leader="dot" w:pos="9345"/>
            </w:tabs>
            <w:rPr>
              <w:rFonts w:eastAsiaTheme="minorEastAsia" w:cstheme="minorBidi"/>
              <w:smallCaps w:val="0"/>
              <w:noProof/>
              <w:lang w:eastAsia="de-DE"/>
            </w:rPr>
          </w:pPr>
          <w:hyperlink w:anchor="_Toc67592730" w:history="1">
            <w:r w:rsidR="00E016BD" w:rsidRPr="00112EB6">
              <w:rPr>
                <w:rStyle w:val="Hyperlink"/>
                <w:noProof/>
              </w:rPr>
              <w:t>6.3.7</w:t>
            </w:r>
            <w:r w:rsidR="00E016BD">
              <w:rPr>
                <w:rFonts w:eastAsiaTheme="minorEastAsia" w:cstheme="minorBidi"/>
                <w:smallCaps w:val="0"/>
                <w:noProof/>
                <w:lang w:eastAsia="de-DE"/>
              </w:rPr>
              <w:tab/>
            </w:r>
            <w:r w:rsidR="00E016BD" w:rsidRPr="00112EB6">
              <w:rPr>
                <w:rStyle w:val="Hyperlink"/>
                <w:noProof/>
              </w:rPr>
              <w:t xml:space="preserve">Durchführung ex-Post </w:t>
            </w:r>
            <w:r w:rsidR="00E016BD" w:rsidRPr="00112EB6">
              <w:rPr>
                <w:rStyle w:val="Hyperlink"/>
                <w:noProof/>
                <w:lang w:val="de-AT"/>
              </w:rPr>
              <w:t>Beurteilung der entwickelten Maßnahmen</w:t>
            </w:r>
            <w:r w:rsidR="00E016BD">
              <w:rPr>
                <w:noProof/>
                <w:webHidden/>
              </w:rPr>
              <w:tab/>
            </w:r>
            <w:r w:rsidR="00E016BD">
              <w:rPr>
                <w:noProof/>
                <w:webHidden/>
              </w:rPr>
              <w:fldChar w:fldCharType="begin"/>
            </w:r>
            <w:r w:rsidR="00E016BD">
              <w:rPr>
                <w:noProof/>
                <w:webHidden/>
              </w:rPr>
              <w:instrText xml:space="preserve"> PAGEREF _Toc67592730 \h </w:instrText>
            </w:r>
            <w:r w:rsidR="00E016BD">
              <w:rPr>
                <w:noProof/>
                <w:webHidden/>
              </w:rPr>
            </w:r>
            <w:r w:rsidR="00E016BD">
              <w:rPr>
                <w:noProof/>
                <w:webHidden/>
              </w:rPr>
              <w:fldChar w:fldCharType="separate"/>
            </w:r>
            <w:r w:rsidR="00E016BD">
              <w:rPr>
                <w:noProof/>
                <w:webHidden/>
              </w:rPr>
              <w:t>38</w:t>
            </w:r>
            <w:r w:rsidR="00E016BD">
              <w:rPr>
                <w:noProof/>
                <w:webHidden/>
              </w:rPr>
              <w:fldChar w:fldCharType="end"/>
            </w:r>
          </w:hyperlink>
        </w:p>
        <w:p w14:paraId="51A14535" w14:textId="25CC2B98" w:rsidR="00E016BD" w:rsidRDefault="000273F9">
          <w:pPr>
            <w:pStyle w:val="Verzeichnis3"/>
            <w:tabs>
              <w:tab w:val="left" w:pos="666"/>
              <w:tab w:val="right" w:leader="dot" w:pos="9345"/>
            </w:tabs>
            <w:rPr>
              <w:rFonts w:eastAsiaTheme="minorEastAsia" w:cstheme="minorBidi"/>
              <w:smallCaps w:val="0"/>
              <w:noProof/>
              <w:lang w:eastAsia="de-DE"/>
            </w:rPr>
          </w:pPr>
          <w:hyperlink w:anchor="_Toc67592731" w:history="1">
            <w:r w:rsidR="00E016BD" w:rsidRPr="00112EB6">
              <w:rPr>
                <w:rStyle w:val="Hyperlink"/>
                <w:noProof/>
              </w:rPr>
              <w:t>6.3.8</w:t>
            </w:r>
            <w:r w:rsidR="00E016BD">
              <w:rPr>
                <w:rFonts w:eastAsiaTheme="minorEastAsia" w:cstheme="minorBidi"/>
                <w:smallCaps w:val="0"/>
                <w:noProof/>
                <w:lang w:eastAsia="de-DE"/>
              </w:rPr>
              <w:tab/>
            </w:r>
            <w:r w:rsidR="00E016BD" w:rsidRPr="00112EB6">
              <w:rPr>
                <w:rStyle w:val="Hyperlink"/>
                <w:noProof/>
              </w:rPr>
              <w:t>Ergebnis der Ex-ante Beurteilung der entwickelten Maßnahmen</w:t>
            </w:r>
            <w:r w:rsidR="00E016BD">
              <w:rPr>
                <w:noProof/>
                <w:webHidden/>
              </w:rPr>
              <w:tab/>
            </w:r>
            <w:r w:rsidR="00E016BD">
              <w:rPr>
                <w:noProof/>
                <w:webHidden/>
              </w:rPr>
              <w:fldChar w:fldCharType="begin"/>
            </w:r>
            <w:r w:rsidR="00E016BD">
              <w:rPr>
                <w:noProof/>
                <w:webHidden/>
              </w:rPr>
              <w:instrText xml:space="preserve"> PAGEREF _Toc67592731 \h </w:instrText>
            </w:r>
            <w:r w:rsidR="00E016BD">
              <w:rPr>
                <w:noProof/>
                <w:webHidden/>
              </w:rPr>
            </w:r>
            <w:r w:rsidR="00E016BD">
              <w:rPr>
                <w:noProof/>
                <w:webHidden/>
              </w:rPr>
              <w:fldChar w:fldCharType="separate"/>
            </w:r>
            <w:r w:rsidR="00E016BD">
              <w:rPr>
                <w:noProof/>
                <w:webHidden/>
              </w:rPr>
              <w:t>38</w:t>
            </w:r>
            <w:r w:rsidR="00E016BD">
              <w:rPr>
                <w:noProof/>
                <w:webHidden/>
              </w:rPr>
              <w:fldChar w:fldCharType="end"/>
            </w:r>
          </w:hyperlink>
        </w:p>
        <w:p w14:paraId="32E8E17D" w14:textId="7B217EA2" w:rsidR="00E016BD" w:rsidRDefault="000273F9">
          <w:pPr>
            <w:pStyle w:val="Verzeichnis1"/>
            <w:tabs>
              <w:tab w:val="left" w:pos="332"/>
              <w:tab w:val="right" w:leader="dot" w:pos="9345"/>
            </w:tabs>
            <w:rPr>
              <w:rFonts w:eastAsiaTheme="minorEastAsia" w:cstheme="minorBidi"/>
              <w:b w:val="0"/>
              <w:bCs w:val="0"/>
              <w:caps w:val="0"/>
              <w:noProof/>
              <w:u w:val="none"/>
              <w:lang w:eastAsia="de-DE"/>
            </w:rPr>
          </w:pPr>
          <w:hyperlink w:anchor="_Toc67592732" w:history="1">
            <w:r w:rsidR="00E016BD" w:rsidRPr="00112EB6">
              <w:rPr>
                <w:rStyle w:val="Hyperlink"/>
                <w:noProof/>
              </w:rPr>
              <w:t>7</w:t>
            </w:r>
            <w:r w:rsidR="00E016BD">
              <w:rPr>
                <w:rFonts w:eastAsiaTheme="minorEastAsia" w:cstheme="minorBidi"/>
                <w:b w:val="0"/>
                <w:bCs w:val="0"/>
                <w:caps w:val="0"/>
                <w:noProof/>
                <w:u w:val="none"/>
                <w:lang w:eastAsia="de-DE"/>
              </w:rPr>
              <w:tab/>
            </w:r>
            <w:r w:rsidR="00E016BD" w:rsidRPr="00112EB6">
              <w:rPr>
                <w:rStyle w:val="Hyperlink"/>
                <w:noProof/>
              </w:rPr>
              <w:t>ANHÄNGE</w:t>
            </w:r>
            <w:r w:rsidR="00E016BD">
              <w:rPr>
                <w:noProof/>
                <w:webHidden/>
              </w:rPr>
              <w:tab/>
            </w:r>
            <w:r w:rsidR="00E016BD">
              <w:rPr>
                <w:noProof/>
                <w:webHidden/>
              </w:rPr>
              <w:fldChar w:fldCharType="begin"/>
            </w:r>
            <w:r w:rsidR="00E016BD">
              <w:rPr>
                <w:noProof/>
                <w:webHidden/>
              </w:rPr>
              <w:instrText xml:space="preserve"> PAGEREF _Toc67592732 \h </w:instrText>
            </w:r>
            <w:r w:rsidR="00E016BD">
              <w:rPr>
                <w:noProof/>
                <w:webHidden/>
              </w:rPr>
            </w:r>
            <w:r w:rsidR="00E016BD">
              <w:rPr>
                <w:noProof/>
                <w:webHidden/>
              </w:rPr>
              <w:fldChar w:fldCharType="separate"/>
            </w:r>
            <w:r w:rsidR="00E016BD">
              <w:rPr>
                <w:noProof/>
                <w:webHidden/>
              </w:rPr>
              <w:t>40</w:t>
            </w:r>
            <w:r w:rsidR="00E016BD">
              <w:rPr>
                <w:noProof/>
                <w:webHidden/>
              </w:rPr>
              <w:fldChar w:fldCharType="end"/>
            </w:r>
          </w:hyperlink>
        </w:p>
        <w:p w14:paraId="2B1F4D15" w14:textId="4344707F" w:rsidR="00E016BD" w:rsidRDefault="000273F9">
          <w:pPr>
            <w:pStyle w:val="Verzeichnis2"/>
            <w:tabs>
              <w:tab w:val="left" w:pos="502"/>
              <w:tab w:val="right" w:leader="dot" w:pos="9345"/>
            </w:tabs>
            <w:rPr>
              <w:rFonts w:eastAsiaTheme="minorEastAsia" w:cstheme="minorBidi"/>
              <w:b w:val="0"/>
              <w:bCs w:val="0"/>
              <w:smallCaps w:val="0"/>
              <w:noProof/>
              <w:lang w:eastAsia="de-DE"/>
            </w:rPr>
          </w:pPr>
          <w:hyperlink w:anchor="_Toc67592733" w:history="1">
            <w:r w:rsidR="00E016BD" w:rsidRPr="00112EB6">
              <w:rPr>
                <w:rStyle w:val="Hyperlink"/>
                <w:noProof/>
              </w:rPr>
              <w:t>7.1</w:t>
            </w:r>
            <w:r w:rsidR="00E016BD">
              <w:rPr>
                <w:rFonts w:eastAsiaTheme="minorEastAsia" w:cstheme="minorBidi"/>
                <w:b w:val="0"/>
                <w:bCs w:val="0"/>
                <w:smallCaps w:val="0"/>
                <w:noProof/>
                <w:lang w:eastAsia="de-DE"/>
              </w:rPr>
              <w:tab/>
            </w:r>
            <w:r w:rsidR="00E016BD" w:rsidRPr="00112EB6">
              <w:rPr>
                <w:rStyle w:val="Hyperlink"/>
                <w:noProof/>
              </w:rPr>
              <w:t>Darstellung der Risikobewertung</w:t>
            </w:r>
            <w:r w:rsidR="00E016BD">
              <w:rPr>
                <w:noProof/>
                <w:webHidden/>
              </w:rPr>
              <w:tab/>
            </w:r>
            <w:r w:rsidR="00E016BD">
              <w:rPr>
                <w:noProof/>
                <w:webHidden/>
              </w:rPr>
              <w:fldChar w:fldCharType="begin"/>
            </w:r>
            <w:r w:rsidR="00E016BD">
              <w:rPr>
                <w:noProof/>
                <w:webHidden/>
              </w:rPr>
              <w:instrText xml:space="preserve"> PAGEREF _Toc67592733 \h </w:instrText>
            </w:r>
            <w:r w:rsidR="00E016BD">
              <w:rPr>
                <w:noProof/>
                <w:webHidden/>
              </w:rPr>
            </w:r>
            <w:r w:rsidR="00E016BD">
              <w:rPr>
                <w:noProof/>
                <w:webHidden/>
              </w:rPr>
              <w:fldChar w:fldCharType="separate"/>
            </w:r>
            <w:r w:rsidR="00E016BD">
              <w:rPr>
                <w:noProof/>
                <w:webHidden/>
              </w:rPr>
              <w:t>40</w:t>
            </w:r>
            <w:r w:rsidR="00E016BD">
              <w:rPr>
                <w:noProof/>
                <w:webHidden/>
              </w:rPr>
              <w:fldChar w:fldCharType="end"/>
            </w:r>
          </w:hyperlink>
        </w:p>
        <w:p w14:paraId="6ADCDBD8" w14:textId="46CED0FD" w:rsidR="00E016BD" w:rsidRDefault="000273F9">
          <w:pPr>
            <w:pStyle w:val="Verzeichnis2"/>
            <w:tabs>
              <w:tab w:val="left" w:pos="502"/>
              <w:tab w:val="right" w:leader="dot" w:pos="9345"/>
            </w:tabs>
            <w:rPr>
              <w:rFonts w:eastAsiaTheme="minorEastAsia" w:cstheme="minorBidi"/>
              <w:b w:val="0"/>
              <w:bCs w:val="0"/>
              <w:smallCaps w:val="0"/>
              <w:noProof/>
              <w:lang w:eastAsia="de-DE"/>
            </w:rPr>
          </w:pPr>
          <w:hyperlink w:anchor="_Toc67592734" w:history="1">
            <w:r w:rsidR="00E016BD" w:rsidRPr="00112EB6">
              <w:rPr>
                <w:rStyle w:val="Hyperlink"/>
                <w:noProof/>
              </w:rPr>
              <w:t>7.2</w:t>
            </w:r>
            <w:r w:rsidR="00E016BD">
              <w:rPr>
                <w:rFonts w:eastAsiaTheme="minorEastAsia" w:cstheme="minorBidi"/>
                <w:b w:val="0"/>
                <w:bCs w:val="0"/>
                <w:smallCaps w:val="0"/>
                <w:noProof/>
                <w:lang w:eastAsia="de-DE"/>
              </w:rPr>
              <w:tab/>
            </w:r>
            <w:r w:rsidR="00E016BD" w:rsidRPr="00112EB6">
              <w:rPr>
                <w:rStyle w:val="Hyperlink"/>
                <w:noProof/>
              </w:rPr>
              <w:t>Aushänge / Informationsblätter</w:t>
            </w:r>
            <w:r w:rsidR="00E016BD">
              <w:rPr>
                <w:noProof/>
                <w:webHidden/>
              </w:rPr>
              <w:tab/>
            </w:r>
            <w:r w:rsidR="00E016BD">
              <w:rPr>
                <w:noProof/>
                <w:webHidden/>
              </w:rPr>
              <w:fldChar w:fldCharType="begin"/>
            </w:r>
            <w:r w:rsidR="00E016BD">
              <w:rPr>
                <w:noProof/>
                <w:webHidden/>
              </w:rPr>
              <w:instrText xml:space="preserve"> PAGEREF _Toc67592734 \h </w:instrText>
            </w:r>
            <w:r w:rsidR="00E016BD">
              <w:rPr>
                <w:noProof/>
                <w:webHidden/>
              </w:rPr>
            </w:r>
            <w:r w:rsidR="00E016BD">
              <w:rPr>
                <w:noProof/>
                <w:webHidden/>
              </w:rPr>
              <w:fldChar w:fldCharType="separate"/>
            </w:r>
            <w:r w:rsidR="00E016BD">
              <w:rPr>
                <w:noProof/>
                <w:webHidden/>
              </w:rPr>
              <w:t>40</w:t>
            </w:r>
            <w:r w:rsidR="00E016BD">
              <w:rPr>
                <w:noProof/>
                <w:webHidden/>
              </w:rPr>
              <w:fldChar w:fldCharType="end"/>
            </w:r>
          </w:hyperlink>
        </w:p>
        <w:p w14:paraId="35EAD6AB" w14:textId="0C219479" w:rsidR="00E016BD" w:rsidRDefault="000273F9">
          <w:pPr>
            <w:pStyle w:val="Verzeichnis2"/>
            <w:tabs>
              <w:tab w:val="left" w:pos="502"/>
              <w:tab w:val="right" w:leader="dot" w:pos="9345"/>
            </w:tabs>
            <w:rPr>
              <w:rFonts w:eastAsiaTheme="minorEastAsia" w:cstheme="minorBidi"/>
              <w:b w:val="0"/>
              <w:bCs w:val="0"/>
              <w:smallCaps w:val="0"/>
              <w:noProof/>
              <w:lang w:eastAsia="de-DE"/>
            </w:rPr>
          </w:pPr>
          <w:hyperlink w:anchor="_Toc67592735" w:history="1">
            <w:r w:rsidR="00E016BD" w:rsidRPr="00112EB6">
              <w:rPr>
                <w:rStyle w:val="Hyperlink"/>
                <w:noProof/>
              </w:rPr>
              <w:t>7.3</w:t>
            </w:r>
            <w:r w:rsidR="00E016BD">
              <w:rPr>
                <w:rFonts w:eastAsiaTheme="minorEastAsia" w:cstheme="minorBidi"/>
                <w:b w:val="0"/>
                <w:bCs w:val="0"/>
                <w:smallCaps w:val="0"/>
                <w:noProof/>
                <w:lang w:eastAsia="de-DE"/>
              </w:rPr>
              <w:tab/>
            </w:r>
            <w:r w:rsidR="00E016BD" w:rsidRPr="00112EB6">
              <w:rPr>
                <w:rStyle w:val="Hyperlink"/>
                <w:noProof/>
              </w:rPr>
              <w:t>Checklisten</w:t>
            </w:r>
            <w:r w:rsidR="00E016BD">
              <w:rPr>
                <w:noProof/>
                <w:webHidden/>
              </w:rPr>
              <w:tab/>
            </w:r>
            <w:r w:rsidR="00E016BD">
              <w:rPr>
                <w:noProof/>
                <w:webHidden/>
              </w:rPr>
              <w:fldChar w:fldCharType="begin"/>
            </w:r>
            <w:r w:rsidR="00E016BD">
              <w:rPr>
                <w:noProof/>
                <w:webHidden/>
              </w:rPr>
              <w:instrText xml:space="preserve"> PAGEREF _Toc67592735 \h </w:instrText>
            </w:r>
            <w:r w:rsidR="00E016BD">
              <w:rPr>
                <w:noProof/>
                <w:webHidden/>
              </w:rPr>
            </w:r>
            <w:r w:rsidR="00E016BD">
              <w:rPr>
                <w:noProof/>
                <w:webHidden/>
              </w:rPr>
              <w:fldChar w:fldCharType="separate"/>
            </w:r>
            <w:r w:rsidR="00E016BD">
              <w:rPr>
                <w:noProof/>
                <w:webHidden/>
              </w:rPr>
              <w:t>40</w:t>
            </w:r>
            <w:r w:rsidR="00E016BD">
              <w:rPr>
                <w:noProof/>
                <w:webHidden/>
              </w:rPr>
              <w:fldChar w:fldCharType="end"/>
            </w:r>
          </w:hyperlink>
        </w:p>
        <w:p w14:paraId="0D3A38DD" w14:textId="7885B91B" w:rsidR="00E016BD" w:rsidRDefault="000273F9">
          <w:pPr>
            <w:pStyle w:val="Verzeichnis2"/>
            <w:tabs>
              <w:tab w:val="left" w:pos="502"/>
              <w:tab w:val="right" w:leader="dot" w:pos="9345"/>
            </w:tabs>
            <w:rPr>
              <w:rFonts w:eastAsiaTheme="minorEastAsia" w:cstheme="minorBidi"/>
              <w:b w:val="0"/>
              <w:bCs w:val="0"/>
              <w:smallCaps w:val="0"/>
              <w:noProof/>
              <w:lang w:eastAsia="de-DE"/>
            </w:rPr>
          </w:pPr>
          <w:hyperlink w:anchor="_Toc67592736" w:history="1">
            <w:r w:rsidR="00E016BD" w:rsidRPr="00112EB6">
              <w:rPr>
                <w:rStyle w:val="Hyperlink"/>
                <w:noProof/>
              </w:rPr>
              <w:t>7.4</w:t>
            </w:r>
            <w:r w:rsidR="00E016BD">
              <w:rPr>
                <w:rFonts w:eastAsiaTheme="minorEastAsia" w:cstheme="minorBidi"/>
                <w:b w:val="0"/>
                <w:bCs w:val="0"/>
                <w:smallCaps w:val="0"/>
                <w:noProof/>
                <w:lang w:eastAsia="de-DE"/>
              </w:rPr>
              <w:tab/>
            </w:r>
            <w:r w:rsidR="00E016BD" w:rsidRPr="00112EB6">
              <w:rPr>
                <w:rStyle w:val="Hyperlink"/>
                <w:noProof/>
              </w:rPr>
              <w:t>Protokolle</w:t>
            </w:r>
            <w:r w:rsidR="00E016BD">
              <w:rPr>
                <w:noProof/>
                <w:webHidden/>
              </w:rPr>
              <w:tab/>
            </w:r>
            <w:r w:rsidR="00E016BD">
              <w:rPr>
                <w:noProof/>
                <w:webHidden/>
              </w:rPr>
              <w:fldChar w:fldCharType="begin"/>
            </w:r>
            <w:r w:rsidR="00E016BD">
              <w:rPr>
                <w:noProof/>
                <w:webHidden/>
              </w:rPr>
              <w:instrText xml:space="preserve"> PAGEREF _Toc67592736 \h </w:instrText>
            </w:r>
            <w:r w:rsidR="00E016BD">
              <w:rPr>
                <w:noProof/>
                <w:webHidden/>
              </w:rPr>
            </w:r>
            <w:r w:rsidR="00E016BD">
              <w:rPr>
                <w:noProof/>
                <w:webHidden/>
              </w:rPr>
              <w:fldChar w:fldCharType="separate"/>
            </w:r>
            <w:r w:rsidR="00E016BD">
              <w:rPr>
                <w:noProof/>
                <w:webHidden/>
              </w:rPr>
              <w:t>40</w:t>
            </w:r>
            <w:r w:rsidR="00E016BD">
              <w:rPr>
                <w:noProof/>
                <w:webHidden/>
              </w:rPr>
              <w:fldChar w:fldCharType="end"/>
            </w:r>
          </w:hyperlink>
        </w:p>
        <w:p w14:paraId="0DA4287E" w14:textId="780E51D9" w:rsidR="00E016BD" w:rsidRDefault="000273F9">
          <w:pPr>
            <w:pStyle w:val="Verzeichnis2"/>
            <w:tabs>
              <w:tab w:val="left" w:pos="502"/>
              <w:tab w:val="right" w:leader="dot" w:pos="9345"/>
            </w:tabs>
            <w:rPr>
              <w:rFonts w:eastAsiaTheme="minorEastAsia" w:cstheme="minorBidi"/>
              <w:b w:val="0"/>
              <w:bCs w:val="0"/>
              <w:smallCaps w:val="0"/>
              <w:noProof/>
              <w:lang w:eastAsia="de-DE"/>
            </w:rPr>
          </w:pPr>
          <w:hyperlink w:anchor="_Toc67592737" w:history="1">
            <w:r w:rsidR="00E016BD" w:rsidRPr="00112EB6">
              <w:rPr>
                <w:rStyle w:val="Hyperlink"/>
                <w:noProof/>
              </w:rPr>
              <w:t>7.5</w:t>
            </w:r>
            <w:r w:rsidR="00E016BD">
              <w:rPr>
                <w:rFonts w:eastAsiaTheme="minorEastAsia" w:cstheme="minorBidi"/>
                <w:b w:val="0"/>
                <w:bCs w:val="0"/>
                <w:smallCaps w:val="0"/>
                <w:noProof/>
                <w:lang w:eastAsia="de-DE"/>
              </w:rPr>
              <w:tab/>
            </w:r>
            <w:r w:rsidR="00E016BD" w:rsidRPr="00112EB6">
              <w:rPr>
                <w:rStyle w:val="Hyperlink"/>
                <w:noProof/>
              </w:rPr>
              <w:t>Notfallpläne (Szenario-Pläne)</w:t>
            </w:r>
            <w:r w:rsidR="00E016BD">
              <w:rPr>
                <w:noProof/>
                <w:webHidden/>
              </w:rPr>
              <w:tab/>
            </w:r>
            <w:r w:rsidR="00E016BD">
              <w:rPr>
                <w:noProof/>
                <w:webHidden/>
              </w:rPr>
              <w:fldChar w:fldCharType="begin"/>
            </w:r>
            <w:r w:rsidR="00E016BD">
              <w:rPr>
                <w:noProof/>
                <w:webHidden/>
              </w:rPr>
              <w:instrText xml:space="preserve"> PAGEREF _Toc67592737 \h </w:instrText>
            </w:r>
            <w:r w:rsidR="00E016BD">
              <w:rPr>
                <w:noProof/>
                <w:webHidden/>
              </w:rPr>
            </w:r>
            <w:r w:rsidR="00E016BD">
              <w:rPr>
                <w:noProof/>
                <w:webHidden/>
              </w:rPr>
              <w:fldChar w:fldCharType="separate"/>
            </w:r>
            <w:r w:rsidR="00E016BD">
              <w:rPr>
                <w:noProof/>
                <w:webHidden/>
              </w:rPr>
              <w:t>40</w:t>
            </w:r>
            <w:r w:rsidR="00E016BD">
              <w:rPr>
                <w:noProof/>
                <w:webHidden/>
              </w:rPr>
              <w:fldChar w:fldCharType="end"/>
            </w:r>
          </w:hyperlink>
        </w:p>
        <w:p w14:paraId="43A9259B" w14:textId="6DB211B5" w:rsidR="00470C19" w:rsidRDefault="00470C19">
          <w:r w:rsidRPr="00501313">
            <w:rPr>
              <w:rFonts w:cs="Calibri Light"/>
              <w:noProof/>
            </w:rPr>
            <w:fldChar w:fldCharType="end"/>
          </w:r>
        </w:p>
      </w:sdtContent>
    </w:sdt>
    <w:p w14:paraId="34B1BE92" w14:textId="77777777" w:rsidR="00766E92" w:rsidRDefault="00766E92" w:rsidP="00766E92">
      <w:pPr>
        <w:pStyle w:val="berschriftOhneNummerVorKapitel"/>
      </w:pPr>
    </w:p>
    <w:p w14:paraId="25F860B7" w14:textId="21E8C620" w:rsidR="00766E92" w:rsidRPr="00766E92" w:rsidRDefault="00766E92" w:rsidP="00766E92">
      <w:pPr>
        <w:pStyle w:val="berschriftOhneNummerVorKapitel"/>
        <w:sectPr w:rsidR="00766E92" w:rsidRPr="00766E92" w:rsidSect="00715442">
          <w:headerReference w:type="even" r:id="rId17"/>
          <w:headerReference w:type="default" r:id="rId18"/>
          <w:footerReference w:type="even" r:id="rId19"/>
          <w:footerReference w:type="default" r:id="rId20"/>
          <w:headerReference w:type="first" r:id="rId21"/>
          <w:pgSz w:w="11906" w:h="16838" w:code="9"/>
          <w:pgMar w:top="2495" w:right="1133" w:bottom="1701" w:left="1418" w:header="709" w:footer="851" w:gutter="0"/>
          <w:cols w:space="708"/>
          <w:formProt w:val="0"/>
          <w:docGrid w:linePitch="360"/>
        </w:sectPr>
      </w:pPr>
    </w:p>
    <w:p w14:paraId="25F860B8" w14:textId="5ACF2E0E" w:rsidR="00D348C9" w:rsidRDefault="00B00410" w:rsidP="00B00410">
      <w:pPr>
        <w:pStyle w:val="berschrift1"/>
        <w:rPr>
          <w:lang w:val="de-AT"/>
        </w:rPr>
      </w:pPr>
      <w:bookmarkStart w:id="9" w:name="_Toc58837201"/>
      <w:bookmarkStart w:id="10" w:name="_Toc67592656"/>
      <w:r>
        <w:rPr>
          <w:lang w:val="de-AT"/>
        </w:rPr>
        <w:lastRenderedPageBreak/>
        <w:t>Einleitung</w:t>
      </w:r>
      <w:bookmarkEnd w:id="9"/>
      <w:bookmarkEnd w:id="10"/>
    </w:p>
    <w:p w14:paraId="3D9561F7" w14:textId="142006B9" w:rsidR="00A1479A" w:rsidRDefault="00D3580A" w:rsidP="00A1479A">
      <w:pPr>
        <w:pStyle w:val="berschrift2"/>
        <w:rPr>
          <w:lang w:val="de-AT"/>
        </w:rPr>
      </w:pPr>
      <w:bookmarkStart w:id="11" w:name="_Toc58837202"/>
      <w:bookmarkStart w:id="12" w:name="_Toc67592657"/>
      <w:r>
        <w:rPr>
          <w:lang w:val="de-AT"/>
        </w:rPr>
        <w:t>Zielsetzung und Aufbau</w:t>
      </w:r>
      <w:bookmarkEnd w:id="11"/>
      <w:bookmarkEnd w:id="12"/>
    </w:p>
    <w:p w14:paraId="1A03DE08" w14:textId="187BB532" w:rsidR="007804B0" w:rsidRDefault="00BA370E" w:rsidP="00CF77B0">
      <w:r>
        <w:t xml:space="preserve">Das </w:t>
      </w:r>
      <w:r w:rsidR="00A62281">
        <w:t>G</w:t>
      </w:r>
      <w:r>
        <w:t>estalten gelingender Beziehungen</w:t>
      </w:r>
      <w:r w:rsidR="00430C61">
        <w:t>,</w:t>
      </w:r>
      <w:r>
        <w:t xml:space="preserve"> </w:t>
      </w:r>
      <w:r w:rsidR="008C0E6C">
        <w:t xml:space="preserve">sind ein wesentlicher Baustein für den Erfolg eines Unternehmens. </w:t>
      </w:r>
      <w:r w:rsidR="00A62281">
        <w:t xml:space="preserve">Dies umfasst </w:t>
      </w:r>
      <w:r w:rsidR="00F3253B">
        <w:t xml:space="preserve">für </w:t>
      </w:r>
      <w:r w:rsidR="00C076F4" w:rsidRPr="00C076F4">
        <w:rPr>
          <w:highlight w:val="yellow"/>
        </w:rPr>
        <w:t>UNTERNEHMENSNAME</w:t>
      </w:r>
      <w:r w:rsidR="00C076F4">
        <w:t xml:space="preserve"> </w:t>
      </w:r>
      <w:r w:rsidR="00A62281">
        <w:t xml:space="preserve">sowohl den professionellen </w:t>
      </w:r>
      <w:r w:rsidR="00504745">
        <w:t xml:space="preserve">Umgang mit </w:t>
      </w:r>
      <w:r w:rsidR="00213500">
        <w:t>Kunden*innen</w:t>
      </w:r>
      <w:r w:rsidR="00504745">
        <w:t xml:space="preserve"> und </w:t>
      </w:r>
      <w:r w:rsidR="00511E50">
        <w:t>Klienten</w:t>
      </w:r>
      <w:r w:rsidR="00C076F4">
        <w:t>*innen</w:t>
      </w:r>
      <w:r w:rsidR="00511E50">
        <w:t>,</w:t>
      </w:r>
      <w:r w:rsidR="00504745">
        <w:t xml:space="preserve"> als auch d</w:t>
      </w:r>
      <w:r w:rsidR="0019365C">
        <w:t>i</w:t>
      </w:r>
      <w:r w:rsidR="00504745">
        <w:t>e führsorgende und vorausschau</w:t>
      </w:r>
      <w:r w:rsidR="0019365C">
        <w:t>en</w:t>
      </w:r>
      <w:r w:rsidR="00504745">
        <w:t>de</w:t>
      </w:r>
      <w:r w:rsidR="0019365C">
        <w:t xml:space="preserve">n Zusammenarbeit mit </w:t>
      </w:r>
      <w:r w:rsidR="006E4BEF">
        <w:t xml:space="preserve">den </w:t>
      </w:r>
      <w:r w:rsidR="0074527D">
        <w:t>Mitarbeiter*innen</w:t>
      </w:r>
      <w:r w:rsidR="0019365C">
        <w:t xml:space="preserve"> aller Ebenen</w:t>
      </w:r>
      <w:r w:rsidR="006E4BEF">
        <w:t>.</w:t>
      </w:r>
      <w:r w:rsidR="00AA03C8">
        <w:t xml:space="preserve"> </w:t>
      </w:r>
      <w:r w:rsidR="00C34FBC">
        <w:t xml:space="preserve">Die </w:t>
      </w:r>
      <w:r w:rsidR="00347248">
        <w:t>Unternehmensleistungen</w:t>
      </w:r>
      <w:r w:rsidR="00C34FBC">
        <w:t xml:space="preserve"> werden dabei nicht </w:t>
      </w:r>
      <w:r w:rsidR="00447969">
        <w:t>n</w:t>
      </w:r>
      <w:r w:rsidR="00C34FBC">
        <w:t>ur zuverlässig u</w:t>
      </w:r>
      <w:r w:rsidR="00034DB0">
        <w:t xml:space="preserve">nd </w:t>
      </w:r>
      <w:r w:rsidR="00F869F9">
        <w:t xml:space="preserve">vollständig, sondern auch </w:t>
      </w:r>
      <w:r w:rsidR="00556B96">
        <w:t>in</w:t>
      </w:r>
      <w:r w:rsidR="00F869F9">
        <w:t xml:space="preserve"> einer </w:t>
      </w:r>
      <w:r w:rsidR="00EF28B6">
        <w:t>gesunden und sicheren Umgebung</w:t>
      </w:r>
      <w:r w:rsidR="00F869F9">
        <w:t xml:space="preserve"> erbracht</w:t>
      </w:r>
      <w:r w:rsidR="00EF28B6">
        <w:t xml:space="preserve">. </w:t>
      </w:r>
      <w:r w:rsidR="00571206">
        <w:t>Dies umfasst auch den professionellen Umgang mit den Herausforderungen</w:t>
      </w:r>
      <w:r w:rsidR="00456F5E">
        <w:t xml:space="preserve">, die durch den Erreger </w:t>
      </w:r>
      <w:r w:rsidR="00577D57">
        <w:t>SARS-C</w:t>
      </w:r>
      <w:r w:rsidR="00556B96">
        <w:t>OV</w:t>
      </w:r>
      <w:r w:rsidR="00456F5E">
        <w:t>-</w:t>
      </w:r>
      <w:r w:rsidR="00556B96">
        <w:t>2</w:t>
      </w:r>
      <w:r w:rsidR="00347248">
        <w:t xml:space="preserve"> (inkl. Virusmutationen)</w:t>
      </w:r>
      <w:r w:rsidR="00456F5E">
        <w:t xml:space="preserve"> </w:t>
      </w:r>
      <w:r w:rsidR="00173385">
        <w:t>und der Erkrankung COVID-19</w:t>
      </w:r>
      <w:r w:rsidR="00511E50">
        <w:t xml:space="preserve"> derzeit</w:t>
      </w:r>
      <w:r w:rsidR="00173385">
        <w:t xml:space="preserve"> </w:t>
      </w:r>
      <w:r w:rsidR="00C72E6B">
        <w:t xml:space="preserve">unseren Lebens- und Berufsalltag prägen. </w:t>
      </w:r>
    </w:p>
    <w:p w14:paraId="6C493A18" w14:textId="2CACFB64" w:rsidR="007804B0" w:rsidRDefault="007804B0" w:rsidP="00A1479A"/>
    <w:p w14:paraId="2336D6D4" w14:textId="447FAD3B" w:rsidR="00E52745" w:rsidRDefault="00C72E6B" w:rsidP="00C72E6B">
      <w:r>
        <w:t xml:space="preserve">Im Rahmen der Erstellung des </w:t>
      </w:r>
      <w:r w:rsidR="00E65CDA">
        <w:t>vorliegende COVID-19 Präventionskonzept</w:t>
      </w:r>
      <w:r w:rsidR="00511E50">
        <w:t>es</w:t>
      </w:r>
      <w:r>
        <w:t xml:space="preserve"> </w:t>
      </w:r>
      <w:r w:rsidR="00E624F5">
        <w:t xml:space="preserve">wird systematisch analysiert, </w:t>
      </w:r>
      <w:r w:rsidR="00EA7277">
        <w:t xml:space="preserve">in welchem Rahmen und </w:t>
      </w:r>
      <w:r w:rsidR="00E624F5">
        <w:t xml:space="preserve">mit welchen Maßnahmen </w:t>
      </w:r>
      <w:r w:rsidR="006A1B6A">
        <w:t xml:space="preserve">die Erbringung der </w:t>
      </w:r>
      <w:r w:rsidR="00347248">
        <w:t>Unternehmensleistungen</w:t>
      </w:r>
      <w:r w:rsidR="008B3CD8">
        <w:t xml:space="preserve"> von</w:t>
      </w:r>
      <w:r w:rsidR="00347248">
        <w:t xml:space="preserve"> </w:t>
      </w:r>
      <w:r w:rsidR="00347248" w:rsidRPr="00C076F4">
        <w:rPr>
          <w:highlight w:val="yellow"/>
        </w:rPr>
        <w:t>UNTERNEHMENSNAME</w:t>
      </w:r>
      <w:r w:rsidR="008B3CD8">
        <w:t xml:space="preserve"> </w:t>
      </w:r>
      <w:r w:rsidR="009824CE">
        <w:t xml:space="preserve">für alle </w:t>
      </w:r>
      <w:r w:rsidR="00517E3B">
        <w:t xml:space="preserve">Beteiligten bestmöglich </w:t>
      </w:r>
      <w:r w:rsidR="00F7777C">
        <w:t>umgesetzt werden k</w:t>
      </w:r>
      <w:r w:rsidR="00E4423D">
        <w:t>ann</w:t>
      </w:r>
      <w:r w:rsidR="00F7777C">
        <w:t xml:space="preserve">. </w:t>
      </w:r>
      <w:r w:rsidR="0059564C">
        <w:t xml:space="preserve">Das vorliegende COVID-19 Präventionskonzept </w:t>
      </w:r>
      <w:r w:rsidR="000D0528">
        <w:t>dokumentiert die</w:t>
      </w:r>
      <w:r w:rsidR="00E064BB">
        <w:t xml:space="preserve"> Ris</w:t>
      </w:r>
      <w:r w:rsidR="009D4173">
        <w:t>i</w:t>
      </w:r>
      <w:r w:rsidR="00E064BB">
        <w:t>kobetrachtung</w:t>
      </w:r>
      <w:r w:rsidR="00E52745">
        <w:t xml:space="preserve"> </w:t>
      </w:r>
      <w:r w:rsidR="00E064BB">
        <w:t xml:space="preserve">sowie die </w:t>
      </w:r>
      <w:r w:rsidR="00E65CDA">
        <w:t>Entwicklung</w:t>
      </w:r>
      <w:r w:rsidR="007804B0">
        <w:t xml:space="preserve"> </w:t>
      </w:r>
      <w:r w:rsidR="00E65CDA">
        <w:t xml:space="preserve">und Durchführung </w:t>
      </w:r>
      <w:r w:rsidR="009D4173">
        <w:t xml:space="preserve">der </w:t>
      </w:r>
      <w:r w:rsidR="00E65CDA">
        <w:t>Maßnahmen zur Risikominimierung einer COVID-19 Infektion</w:t>
      </w:r>
      <w:r w:rsidR="005B669C">
        <w:t>,</w:t>
      </w:r>
      <w:r w:rsidR="00E65CDA">
        <w:t xml:space="preserve"> im Rahmen </w:t>
      </w:r>
      <w:r w:rsidR="00E52745">
        <w:t xml:space="preserve">der </w:t>
      </w:r>
      <w:r w:rsidR="00347248">
        <w:t xml:space="preserve">Unternehmensleistungen von </w:t>
      </w:r>
      <w:r w:rsidR="00347248" w:rsidRPr="00C076F4">
        <w:rPr>
          <w:highlight w:val="yellow"/>
        </w:rPr>
        <w:t>UNTERNEHMENSNAME</w:t>
      </w:r>
      <w:r w:rsidR="00C405DB">
        <w:t xml:space="preserve">, am </w:t>
      </w:r>
      <w:r w:rsidR="00C405DB" w:rsidRPr="005371FA">
        <w:rPr>
          <w:highlight w:val="yellow"/>
        </w:rPr>
        <w:t>Unternehm</w:t>
      </w:r>
      <w:r w:rsidR="005371FA" w:rsidRPr="005371FA">
        <w:rPr>
          <w:highlight w:val="yellow"/>
        </w:rPr>
        <w:t>e</w:t>
      </w:r>
      <w:r w:rsidR="00C405DB" w:rsidRPr="005371FA">
        <w:rPr>
          <w:highlight w:val="yellow"/>
        </w:rPr>
        <w:t>nsstandort</w:t>
      </w:r>
      <w:r w:rsidR="005371FA" w:rsidRPr="005371FA">
        <w:rPr>
          <w:highlight w:val="yellow"/>
        </w:rPr>
        <w:t xml:space="preserve"> [Adresse Betriebsstätte]</w:t>
      </w:r>
      <w:r w:rsidR="005371FA">
        <w:t>.</w:t>
      </w:r>
    </w:p>
    <w:p w14:paraId="64873EE1" w14:textId="77777777" w:rsidR="00E52745" w:rsidRDefault="00E52745" w:rsidP="00C72E6B"/>
    <w:p w14:paraId="5926B909" w14:textId="685FC0A0" w:rsidR="00A1479A" w:rsidRDefault="008F0EC1" w:rsidP="00C72E6B">
      <w:r>
        <w:t xml:space="preserve">Dieses Präventionskonzept </w:t>
      </w:r>
      <w:r w:rsidR="001328FA">
        <w:t xml:space="preserve">dient </w:t>
      </w:r>
      <w:r w:rsidR="00E52745">
        <w:t xml:space="preserve">bei Bedarf </w:t>
      </w:r>
      <w:r w:rsidR="001328FA">
        <w:t>auch zur Vorlage bei den jeweils zuständigen Gesundheitsbehörden</w:t>
      </w:r>
      <w:r w:rsidR="00447969">
        <w:t xml:space="preserve"> und Arbeitsinspektoraten</w:t>
      </w:r>
      <w:r w:rsidR="00E879A0">
        <w:rPr>
          <w:rStyle w:val="Funotenzeichen"/>
        </w:rPr>
        <w:footnoteReference w:id="2"/>
      </w:r>
      <w:r w:rsidR="005316D5">
        <w:t>.</w:t>
      </w:r>
    </w:p>
    <w:p w14:paraId="25F860BD" w14:textId="4C8A4C3B" w:rsidR="00BA64CC" w:rsidRDefault="00BA64CC" w:rsidP="00DE396C"/>
    <w:p w14:paraId="25F860BE" w14:textId="77777777" w:rsidR="00DF08F7" w:rsidRPr="00D3580A" w:rsidRDefault="00242EC0" w:rsidP="00D3580A">
      <w:pPr>
        <w:pStyle w:val="berschrift2"/>
        <w:rPr>
          <w:lang w:val="de-AT"/>
        </w:rPr>
      </w:pPr>
      <w:bookmarkStart w:id="13" w:name="_Toc58837203"/>
      <w:bookmarkStart w:id="14" w:name="_Toc67592658"/>
      <w:r w:rsidRPr="00D3580A">
        <w:rPr>
          <w:lang w:val="de-AT"/>
        </w:rPr>
        <w:t>Geltungsbereich</w:t>
      </w:r>
      <w:bookmarkEnd w:id="13"/>
      <w:bookmarkEnd w:id="14"/>
    </w:p>
    <w:p w14:paraId="15A338DD" w14:textId="6C90B2C7" w:rsidR="00CC21FD" w:rsidRDefault="00E522E8" w:rsidP="008200AD">
      <w:r>
        <w:rPr>
          <w:lang w:val="de-AT"/>
        </w:rPr>
        <w:t>Das vorliegende</w:t>
      </w:r>
      <w:r w:rsidR="005316D5">
        <w:t xml:space="preserve"> COVID-19 Präventionskonzept </w:t>
      </w:r>
      <w:r w:rsidR="006D45F8">
        <w:t xml:space="preserve">gilt </w:t>
      </w:r>
      <w:r w:rsidR="00347C04">
        <w:t>für</w:t>
      </w:r>
      <w:r w:rsidR="008774CA">
        <w:t>:</w:t>
      </w:r>
      <w:r w:rsidR="00347C04">
        <w:t xml:space="preserve"> </w:t>
      </w:r>
      <w:r w:rsidR="000E138C" w:rsidRPr="008774CA">
        <w:rPr>
          <w:b/>
          <w:bCs/>
          <w:color w:val="23477C"/>
        </w:rPr>
        <w:t>[Geltungsbereich definieren</w:t>
      </w:r>
      <w:r w:rsidR="008774CA">
        <w:rPr>
          <w:b/>
          <w:bCs/>
          <w:color w:val="23477C"/>
        </w:rPr>
        <w:t>]</w:t>
      </w:r>
      <w:r w:rsidR="000E138C">
        <w:rPr>
          <w:highlight w:val="yellow"/>
        </w:rPr>
        <w:t xml:space="preserve"> </w:t>
      </w:r>
      <w:r w:rsidR="008774CA">
        <w:rPr>
          <w:highlight w:val="yellow"/>
        </w:rPr>
        <w:br/>
      </w:r>
      <w:r w:rsidR="00D2031E" w:rsidRPr="00D2031E">
        <w:rPr>
          <w:highlight w:val="yellow"/>
        </w:rPr>
        <w:t xml:space="preserve">DAS UNTERNEHMEN </w:t>
      </w:r>
      <w:r w:rsidR="004840D6">
        <w:rPr>
          <w:highlight w:val="yellow"/>
        </w:rPr>
        <w:t xml:space="preserve">/ </w:t>
      </w:r>
      <w:r w:rsidR="000E138C">
        <w:rPr>
          <w:highlight w:val="yellow"/>
        </w:rPr>
        <w:t xml:space="preserve">am </w:t>
      </w:r>
      <w:r w:rsidR="004840D6">
        <w:rPr>
          <w:highlight w:val="yellow"/>
        </w:rPr>
        <w:t>STANDORT</w:t>
      </w:r>
      <w:r w:rsidR="000E138C">
        <w:rPr>
          <w:highlight w:val="yellow"/>
        </w:rPr>
        <w:t xml:space="preserve"> / den Standorten</w:t>
      </w:r>
      <w:r w:rsidR="004840D6">
        <w:rPr>
          <w:highlight w:val="yellow"/>
        </w:rPr>
        <w:t xml:space="preserve"> </w:t>
      </w:r>
      <w:r w:rsidR="000E138C" w:rsidRPr="008774CA">
        <w:rPr>
          <w:b/>
          <w:bCs/>
          <w:color w:val="23477C"/>
        </w:rPr>
        <w:t>[Adresse der Betriebsstätte]</w:t>
      </w:r>
      <w:r w:rsidR="000E138C">
        <w:rPr>
          <w:highlight w:val="yellow"/>
        </w:rPr>
        <w:t xml:space="preserve"> </w:t>
      </w:r>
      <w:r w:rsidR="008774CA">
        <w:rPr>
          <w:highlight w:val="yellow"/>
        </w:rPr>
        <w:t xml:space="preserve">sowie seine Mitarbeiter*innen im Rahmen ihrer beruflichen Tätigkeit. </w:t>
      </w:r>
    </w:p>
    <w:p w14:paraId="46D613A3" w14:textId="5C471160" w:rsidR="006138FF" w:rsidRDefault="002A783D" w:rsidP="00B062DF">
      <w:pPr>
        <w:pStyle w:val="AnleitungHinweisBlau"/>
      </w:pPr>
      <w:r>
        <w:t>[Wenn dieses Präventionskonzept für mehrere Betriebsstätten gilt, dann unter</w:t>
      </w:r>
      <w:r w:rsidR="00B062DF">
        <w:t xml:space="preserve"> </w:t>
      </w:r>
      <w:r w:rsidR="008D6A8D">
        <w:fldChar w:fldCharType="begin"/>
      </w:r>
      <w:r w:rsidR="008D6A8D">
        <w:instrText xml:space="preserve"> REF _Ref67587163 \r \h </w:instrText>
      </w:r>
      <w:r w:rsidR="008D6A8D">
        <w:fldChar w:fldCharType="separate"/>
      </w:r>
      <w:r w:rsidR="008D6A8D">
        <w:t>3.6</w:t>
      </w:r>
      <w:r w:rsidR="008D6A8D">
        <w:fldChar w:fldCharType="end"/>
      </w:r>
      <w:r>
        <w:t xml:space="preserve"> die Ansprechpersonen anführen. Wenn die Betriebsstätten sich </w:t>
      </w:r>
      <w:r w:rsidR="00B062DF">
        <w:t>in wesentlichen Aspekten der Auf- und Ablauforganisation vom Hauptstandort unterscheiden, wird empfohlen für diese bei Bedarf eigene Präventionskonzepte zu erstellen.]</w:t>
      </w:r>
    </w:p>
    <w:p w14:paraId="5C4641EC" w14:textId="77777777" w:rsidR="00B062DF" w:rsidRDefault="00B062DF" w:rsidP="00A47F51">
      <w:pPr>
        <w:pStyle w:val="Aufzaehlung1"/>
      </w:pPr>
    </w:p>
    <w:p w14:paraId="257CD115" w14:textId="117A58A1" w:rsidR="00653618" w:rsidRPr="00D3580A" w:rsidRDefault="00653618" w:rsidP="00653618">
      <w:pPr>
        <w:pStyle w:val="berschrift2"/>
        <w:rPr>
          <w:lang w:val="de-AT"/>
        </w:rPr>
      </w:pPr>
      <w:bookmarkStart w:id="15" w:name="_Toc58837204"/>
      <w:bookmarkStart w:id="16" w:name="_Toc67592659"/>
      <w:r>
        <w:rPr>
          <w:lang w:val="de-AT"/>
        </w:rPr>
        <w:t>Ausgenommen Bereiche / Abgrenzungen</w:t>
      </w:r>
      <w:bookmarkEnd w:id="15"/>
      <w:bookmarkEnd w:id="16"/>
    </w:p>
    <w:p w14:paraId="406DE56D" w14:textId="085B3C93" w:rsidR="00653618" w:rsidRPr="00DE396C" w:rsidRDefault="00F005A6" w:rsidP="00653618">
      <w:pPr>
        <w:rPr>
          <w:lang w:val="de-AT"/>
        </w:rPr>
      </w:pPr>
      <w:r>
        <w:rPr>
          <w:lang w:val="de-AT"/>
        </w:rPr>
        <w:t xml:space="preserve">Die </w:t>
      </w:r>
      <w:r w:rsidR="00574F05">
        <w:rPr>
          <w:lang w:val="de-AT"/>
        </w:rPr>
        <w:t xml:space="preserve">Präventionsmaßnahmen </w:t>
      </w:r>
      <w:r w:rsidR="003D577E">
        <w:rPr>
          <w:lang w:val="de-AT"/>
        </w:rPr>
        <w:t xml:space="preserve">an </w:t>
      </w:r>
      <w:r w:rsidR="00213500">
        <w:rPr>
          <w:lang w:val="de-AT"/>
        </w:rPr>
        <w:t>Kunden*innen</w:t>
      </w:r>
      <w:r w:rsidR="003D577E">
        <w:rPr>
          <w:lang w:val="de-AT"/>
        </w:rPr>
        <w:t xml:space="preserve">standorten </w:t>
      </w:r>
      <w:r w:rsidR="00574F05">
        <w:rPr>
          <w:lang w:val="de-AT"/>
        </w:rPr>
        <w:t>liegen in der Verantwortung de</w:t>
      </w:r>
      <w:r w:rsidR="003D577E">
        <w:rPr>
          <w:lang w:val="de-AT"/>
        </w:rPr>
        <w:t>r</w:t>
      </w:r>
      <w:r w:rsidR="005743A5">
        <w:rPr>
          <w:lang w:val="de-AT"/>
        </w:rPr>
        <w:t xml:space="preserve"> </w:t>
      </w:r>
      <w:r w:rsidR="003D577E">
        <w:rPr>
          <w:lang w:val="de-AT"/>
        </w:rPr>
        <w:t>jeweiligen Unternehmen</w:t>
      </w:r>
      <w:r w:rsidR="003C0BAF">
        <w:rPr>
          <w:lang w:val="de-AT"/>
        </w:rPr>
        <w:t xml:space="preserve">, und sind </w:t>
      </w:r>
      <w:r w:rsidR="00312D34">
        <w:rPr>
          <w:lang w:val="de-AT"/>
        </w:rPr>
        <w:t xml:space="preserve">durch die </w:t>
      </w:r>
      <w:r w:rsidR="0074527D">
        <w:rPr>
          <w:lang w:val="de-AT"/>
        </w:rPr>
        <w:t>Mitarbeiter*innen</w:t>
      </w:r>
      <w:r w:rsidR="003C0BAF">
        <w:rPr>
          <w:lang w:val="de-AT"/>
        </w:rPr>
        <w:t xml:space="preserve"> von </w:t>
      </w:r>
      <w:r w:rsidR="00D2031E" w:rsidRPr="00C076F4">
        <w:rPr>
          <w:highlight w:val="yellow"/>
        </w:rPr>
        <w:t>UNTERNEHMENSNAME</w:t>
      </w:r>
      <w:r w:rsidR="00312D34">
        <w:rPr>
          <w:lang w:val="de-AT"/>
        </w:rPr>
        <w:t xml:space="preserve"> zu </w:t>
      </w:r>
      <w:r w:rsidR="005B669C">
        <w:rPr>
          <w:lang w:val="de-AT"/>
        </w:rPr>
        <w:t>befolgen</w:t>
      </w:r>
      <w:r w:rsidR="00312D34">
        <w:rPr>
          <w:lang w:val="de-AT"/>
        </w:rPr>
        <w:t xml:space="preserve">. Etwaige strengere Regelungen dieses Präventionskonzeptes sind dabei nicht zu unterschreiten. </w:t>
      </w:r>
    </w:p>
    <w:p w14:paraId="79615167" w14:textId="2EE90D8E" w:rsidR="00653618" w:rsidRDefault="00653618" w:rsidP="00A47F51">
      <w:pPr>
        <w:pStyle w:val="Aufzaehlung1"/>
      </w:pPr>
    </w:p>
    <w:p w14:paraId="5EAFB7EE" w14:textId="44EDCD7A" w:rsidR="00A0574A" w:rsidRPr="00A0574A" w:rsidRDefault="00A0574A" w:rsidP="00A0574A">
      <w:pPr>
        <w:pStyle w:val="berschrift2"/>
        <w:rPr>
          <w:lang w:val="de-AT"/>
        </w:rPr>
      </w:pPr>
      <w:bookmarkStart w:id="17" w:name="_Toc58837205"/>
      <w:bookmarkStart w:id="18" w:name="_Toc67592660"/>
      <w:r w:rsidRPr="00A0574A">
        <w:rPr>
          <w:lang w:val="de-AT"/>
        </w:rPr>
        <w:lastRenderedPageBreak/>
        <w:t>Berücksichtigte Gesetze, Verordnungen, Normen und Guidelines</w:t>
      </w:r>
      <w:bookmarkEnd w:id="17"/>
      <w:bookmarkEnd w:id="18"/>
    </w:p>
    <w:p w14:paraId="17766C1A" w14:textId="216F4D68" w:rsidR="00932E78" w:rsidRDefault="00932E78" w:rsidP="00932E78">
      <w:r>
        <w:t>Die folgenden Gesetze, Verordnungen, Normen und Guidelines wurden bei der Erstellung dieses COVID-19-Präventionskonzeptes berücksichtigt</w:t>
      </w:r>
      <w:r w:rsidR="007C36EF">
        <w:t xml:space="preserve"> (</w:t>
      </w:r>
      <w:r w:rsidR="007C36EF" w:rsidRPr="00951A24">
        <w:rPr>
          <w:highlight w:val="green"/>
        </w:rPr>
        <w:t xml:space="preserve">Novellen mit rein zeitlichen Anpassungen werden nur </w:t>
      </w:r>
      <w:r w:rsidR="00951A24" w:rsidRPr="00951A24">
        <w:rPr>
          <w:highlight w:val="green"/>
        </w:rPr>
        <w:t>bei Bedarf angeführt</w:t>
      </w:r>
      <w:r w:rsidR="00951A24">
        <w:t>)</w:t>
      </w:r>
      <w:r>
        <w:t xml:space="preserve">: </w:t>
      </w:r>
    </w:p>
    <w:p w14:paraId="55F9A256" w14:textId="649FEF37" w:rsidR="00932E78" w:rsidRDefault="00932E78" w:rsidP="00A47F51">
      <w:pPr>
        <w:pStyle w:val="Aufzaehlung1"/>
      </w:pPr>
      <w:proofErr w:type="spellStart"/>
      <w:r>
        <w:t>Epidemiegesetz</w:t>
      </w:r>
      <w:proofErr w:type="spellEnd"/>
      <w:r>
        <w:t xml:space="preserve"> 1950</w:t>
      </w:r>
      <w:r w:rsidR="0058741F">
        <w:t>, Fassung vom 27. Februar 2021</w:t>
      </w:r>
      <w:r>
        <w:t xml:space="preserve"> </w:t>
      </w:r>
    </w:p>
    <w:p w14:paraId="1EDEB687" w14:textId="613CCC65" w:rsidR="00423091" w:rsidRDefault="00423091" w:rsidP="00A47F51">
      <w:pPr>
        <w:pStyle w:val="Aufzaehlung1"/>
      </w:pPr>
      <w:r>
        <w:t xml:space="preserve">COVID-19-Maßnahmengesetzt – COVID-19_MG, Fassung vom </w:t>
      </w:r>
      <w:r w:rsidR="00AE203C">
        <w:t>27</w:t>
      </w:r>
      <w:r w:rsidR="00B705A3">
        <w:t xml:space="preserve">. </w:t>
      </w:r>
      <w:r w:rsidR="00AE203C">
        <w:t xml:space="preserve">Februar </w:t>
      </w:r>
      <w:r w:rsidR="00B705A3">
        <w:t>202</w:t>
      </w:r>
      <w:r w:rsidR="00B3201B">
        <w:t>1</w:t>
      </w:r>
    </w:p>
    <w:p w14:paraId="4C5407E3" w14:textId="2639DF2E" w:rsidR="00423091" w:rsidRDefault="00F36955" w:rsidP="00A47F51">
      <w:pPr>
        <w:pStyle w:val="Aufzaehlung1"/>
      </w:pPr>
      <w:proofErr w:type="spellStart"/>
      <w:r>
        <w:t>ArbeiternehmerInnenschutzgesetz</w:t>
      </w:r>
      <w:proofErr w:type="spellEnd"/>
      <w:r>
        <w:t xml:space="preserve"> (ASchG, Fassung </w:t>
      </w:r>
      <w:r w:rsidR="00FE185D">
        <w:t>30.November 2020)</w:t>
      </w:r>
    </w:p>
    <w:p w14:paraId="6C9BCDA5" w14:textId="77777777" w:rsidR="00164BF5" w:rsidRDefault="00164BF5" w:rsidP="00A47F51">
      <w:pPr>
        <w:pStyle w:val="Aufzaehlung1"/>
      </w:pPr>
      <w:r w:rsidRPr="00EA1A2C">
        <w:t xml:space="preserve">479. Verordnung des Bundesministers für Soziales, Gesundheit, Pflege und Konsumentenschutz, mit der besondere Schutzmaßnahmen zur Verhinderung einer Notsituation auf Grund von COVID-19 getroffen werden (COVID-19-Notmaßnahmenverordnung – COVID-19-NotMV) </w:t>
      </w:r>
    </w:p>
    <w:p w14:paraId="302D1925" w14:textId="77777777" w:rsidR="00164BF5" w:rsidRDefault="00164BF5" w:rsidP="00A47F51">
      <w:pPr>
        <w:pStyle w:val="Aufzaehlung1"/>
      </w:pPr>
      <w:r>
        <w:t>485. Kundmachung des Bundesministers für Soziales, Gesundheit, Pflege und</w:t>
      </w:r>
    </w:p>
    <w:p w14:paraId="4D2A70FD" w14:textId="77777777" w:rsidR="00164BF5" w:rsidRDefault="00164BF5" w:rsidP="00A47F51">
      <w:pPr>
        <w:pStyle w:val="Aufzaehlung1"/>
      </w:pPr>
      <w:r>
        <w:t>Konsumentenschutz über den Ausspruch des Verfassungsgerichtshofes vom 1. Oktober 2020</w:t>
      </w:r>
    </w:p>
    <w:p w14:paraId="1E602972" w14:textId="77E18DED" w:rsidR="00345DC3" w:rsidRDefault="00345DC3" w:rsidP="00A47F51">
      <w:pPr>
        <w:pStyle w:val="Aufzaehlung1"/>
      </w:pPr>
      <w:r>
        <w:t xml:space="preserve">Grundlegende </w:t>
      </w:r>
      <w:r w:rsidR="00F43B97">
        <w:t xml:space="preserve">für das Präventionskonzept relevante </w:t>
      </w:r>
      <w:r>
        <w:t xml:space="preserve">Inhalte </w:t>
      </w:r>
      <w:r w:rsidR="00F43B97">
        <w:t>folgende</w:t>
      </w:r>
      <w:r w:rsidR="00B33287">
        <w:t>r</w:t>
      </w:r>
      <w:r w:rsidR="00F43B97">
        <w:t xml:space="preserve"> </w:t>
      </w:r>
      <w:r>
        <w:t>Verordnungen:</w:t>
      </w:r>
    </w:p>
    <w:p w14:paraId="295F2669" w14:textId="062ADE7C" w:rsidR="00345DC3" w:rsidRDefault="00345DC3" w:rsidP="00A47F51">
      <w:pPr>
        <w:pStyle w:val="Aufzaehlung1"/>
      </w:pPr>
      <w:r>
        <w:t>den COVID-19-Lockerungsverordnung 2020</w:t>
      </w:r>
    </w:p>
    <w:p w14:paraId="7462AF87" w14:textId="12FF7CF6" w:rsidR="00345DC3" w:rsidRDefault="00345DC3" w:rsidP="00A47F51">
      <w:pPr>
        <w:pStyle w:val="Aufzaehlung1"/>
      </w:pPr>
      <w:r>
        <w:t>den COVID-19-Maßnahmenverordnung 2020</w:t>
      </w:r>
    </w:p>
    <w:p w14:paraId="24A9C0F1" w14:textId="074E781E" w:rsidR="00345DC3" w:rsidRDefault="00345DC3" w:rsidP="00A47F51">
      <w:pPr>
        <w:pStyle w:val="Aufzaehlung1"/>
      </w:pPr>
      <w:r>
        <w:t>de</w:t>
      </w:r>
      <w:r w:rsidR="00B33287">
        <w:t>r 1. bis 3.</w:t>
      </w:r>
      <w:r w:rsidR="009739DF">
        <w:t xml:space="preserve"> </w:t>
      </w:r>
      <w:r>
        <w:t>COVID-19</w:t>
      </w:r>
      <w:r w:rsidR="00B0036F">
        <w:t>-Schutzmaßnahmenverordnungen 2020</w:t>
      </w:r>
    </w:p>
    <w:p w14:paraId="4A5A8E3D" w14:textId="160FB8D4" w:rsidR="00B0036F" w:rsidRDefault="00B0036F" w:rsidP="00A47F51">
      <w:pPr>
        <w:pStyle w:val="Aufzaehlung1"/>
      </w:pPr>
      <w:r>
        <w:t xml:space="preserve">den COVID19-Notmaßnahmenverordnungen </w:t>
      </w:r>
      <w:r w:rsidR="00370F18">
        <w:t>2020</w:t>
      </w:r>
    </w:p>
    <w:p w14:paraId="6477D0AE" w14:textId="4A8EB22D" w:rsidR="00164BF5" w:rsidRDefault="00370F18" w:rsidP="00A47F51">
      <w:pPr>
        <w:pStyle w:val="Aufzaehlung1"/>
      </w:pPr>
      <w:r>
        <w:t xml:space="preserve">sowie der folgenden </w:t>
      </w:r>
      <w:r w:rsidR="00164BF5">
        <w:t>Verordnungen des Jahrgang 2021</w:t>
      </w:r>
      <w:r>
        <w:t>:</w:t>
      </w:r>
    </w:p>
    <w:p w14:paraId="4E173872" w14:textId="47AA1F19" w:rsidR="005503A7" w:rsidRDefault="00577F45" w:rsidP="00A47F51">
      <w:pPr>
        <w:pStyle w:val="Aufzaehlung1"/>
      </w:pPr>
      <w:r>
        <w:t>58. Verordnung des Bundesministers für Soziales, Gesundheit, Pflege und</w:t>
      </w:r>
      <w:r w:rsidR="008A5AAD">
        <w:t xml:space="preserve"> </w:t>
      </w:r>
      <w:r>
        <w:t>Konsumentenschutz, mit der besondere Schutzmaßnahmen gegen die Verbreitung von</w:t>
      </w:r>
      <w:r w:rsidR="008A5AAD">
        <w:t xml:space="preserve"> </w:t>
      </w:r>
      <w:r>
        <w:t>COVID-19 getroffen werden (4. COVID-19-Schutzmaßnahmenverordnung – 4. COVID19-SchuMaV)</w:t>
      </w:r>
    </w:p>
    <w:p w14:paraId="41E728E5" w14:textId="77777777" w:rsidR="005557AE" w:rsidRDefault="00497DA8" w:rsidP="00A47F51">
      <w:pPr>
        <w:pStyle w:val="Aufzaehlung1"/>
      </w:pPr>
      <w:r>
        <w:t>76. Verordnung des Bundesministers für Soziales, Gesundheit, Pflege und Konsumentenschutz, mit der die 4. COVID-19-Schutzmaßnahmenverordnung geändert wird (1. Novelle zur 4. COVID-19-Schutzmaßnahmenverordnung)</w:t>
      </w:r>
    </w:p>
    <w:p w14:paraId="05A3AA70" w14:textId="77959E4F" w:rsidR="005557AE" w:rsidRDefault="005557AE" w:rsidP="00A47F51">
      <w:pPr>
        <w:pStyle w:val="Aufzaehlung1"/>
      </w:pPr>
      <w:r>
        <w:t>94. Verordnung des Bundesministers für Soziales, Gesundheit, Pflege und Konsumentenschutz, mit der die 4. COVID-19-Schutzmaßnahmenverordnung geändert wird (2. Novelle zur 4. COVID-19-Schutzmaßnahmenverordnung)</w:t>
      </w:r>
    </w:p>
    <w:p w14:paraId="3C427870" w14:textId="35EDB375" w:rsidR="005557AE" w:rsidRDefault="00164BF5" w:rsidP="00A47F51">
      <w:pPr>
        <w:pStyle w:val="Aufzaehlung1"/>
      </w:pPr>
      <w:r>
        <w:t>105. Verordnung des Bundesministers für Soziales, Gesundheit, Pflege und Konsumentenschutz, mit der die 4. COVID-19-Schutzmaßnahmenverordnung geändert wird (3. Novelle zur 4. COVID-19-Schutzmaßnahmenverordnung)</w:t>
      </w:r>
    </w:p>
    <w:p w14:paraId="7AF5056A" w14:textId="680E837C" w:rsidR="00164BF5" w:rsidRDefault="00164BF5" w:rsidP="00A47F51">
      <w:pPr>
        <w:pStyle w:val="Aufzaehlung1"/>
      </w:pPr>
      <w:r>
        <w:t>111. Verordnung des Bundesministers für Soziales, Gesundheit, Pflege und Konsumentenschutz, mit der die 4. COVID-19-Schutzmaßnahmenverordnung geändert wird (4. Novelle zur 4. COVID-19-Schutzmaßnahmenverordnung)</w:t>
      </w:r>
    </w:p>
    <w:p w14:paraId="0FD713D3" w14:textId="713E6237" w:rsidR="00304063" w:rsidRDefault="00FB11C1" w:rsidP="00A47F51">
      <w:pPr>
        <w:pStyle w:val="Aufzaehlung1"/>
      </w:pPr>
      <w:r w:rsidRPr="00FB11C1">
        <w:t>120. Verordnung des Bundesministers für Soziales, Gesundheit, Pflege und Konsumentenschutz, mit der die 4. COVID-19-Schutzmaßnahmenverordnung geändert wird (5. Novelle zur 4. COVID-19-Schutzmaßnahmenverordnung)</w:t>
      </w:r>
    </w:p>
    <w:p w14:paraId="014ACA1A" w14:textId="669E9276" w:rsidR="0006701E" w:rsidRPr="00D24509" w:rsidRDefault="0006701E" w:rsidP="00A47F51">
      <w:pPr>
        <w:pStyle w:val="Aufzaehlung1"/>
      </w:pPr>
      <w:r w:rsidRPr="00D24509">
        <w:lastRenderedPageBreak/>
        <w:t>139. Verordnung des Bundesministers für Soziales, Gesundheit, Pflege und Konsumentenschutz, mit der die 4. COVID-19-Schutzmaßnahmenverordnung geändert wird (6. Novelle zur 4. COVID-19-Schutzmaßnahmenverordnung)</w:t>
      </w:r>
    </w:p>
    <w:p w14:paraId="6C659BB2" w14:textId="7BF62D31" w:rsidR="00CF6419" w:rsidRPr="00D24509" w:rsidRDefault="00CF6419" w:rsidP="00A47F51">
      <w:pPr>
        <w:pStyle w:val="Aufzaehlung1"/>
      </w:pPr>
      <w:r w:rsidRPr="00D24509">
        <w:t>147. Verordnung des Bundesministers für Soziales, Gesundheit, Pflege und Konsumentenschutz, mit der die 4. COVID-19-Schutzmaßnahmenverordnung geändert wird (7. Novelle zur 4. COVID-19-Schutzmaßnahmenverordnung)</w:t>
      </w:r>
    </w:p>
    <w:p w14:paraId="48F66DB3" w14:textId="77777777" w:rsidR="006916D8" w:rsidRPr="002111EF" w:rsidRDefault="00D24509" w:rsidP="00A47F51">
      <w:pPr>
        <w:pStyle w:val="Aufzaehlung1"/>
      </w:pPr>
      <w:r w:rsidRPr="002111EF">
        <w:t>206. Verordnung des Bundesministers für Soziales, Gesundheit, Pflege und Konsumentenschutz, mit der die 4. COVID-19-Schutzmaßnahmenverordnung geändert wird (11. Novelle zur 4. COVID-19-Schutzmaßnahmenverordnung)</w:t>
      </w:r>
    </w:p>
    <w:p w14:paraId="425FA7EB" w14:textId="19E09EF6" w:rsidR="005409CF" w:rsidRDefault="006916D8" w:rsidP="00A47F51">
      <w:pPr>
        <w:pStyle w:val="Aufzaehlung1"/>
      </w:pPr>
      <w:r w:rsidRPr="002111EF">
        <w:t>214. Verordnung des Bundesministers für Soziales, Gesundheit, Pflege und Konsumentenschutz mit der die Verordnung über erste Öffnungsschritte in Bezug auf die COVID-19-Pandemie erlassen wird (COVID-19-Öffnungsverordnung – COVID-19-ÖV) und die COVID-19-Öffnungsverordnung geändert wird (1. Novelle zur COVID-19- Öffnungsverordnung)</w:t>
      </w:r>
    </w:p>
    <w:p w14:paraId="65BAFAF8" w14:textId="77777777" w:rsidR="00F30DC8" w:rsidRPr="00697394" w:rsidRDefault="00F30DC8" w:rsidP="00F30DC8">
      <w:pPr>
        <w:pStyle w:val="Aufzaehlung1"/>
        <w:rPr>
          <w:highlight w:val="green"/>
        </w:rPr>
      </w:pPr>
      <w:r w:rsidRPr="00697394">
        <w:rPr>
          <w:highlight w:val="green"/>
        </w:rPr>
        <w:t>242. Verordnung des Bundesministers für Soziales, Gesundheit, Pflege und</w:t>
      </w:r>
    </w:p>
    <w:p w14:paraId="593F156A" w14:textId="01596B47" w:rsidR="0011707C" w:rsidRPr="00697394" w:rsidRDefault="00F30DC8" w:rsidP="00F30DC8">
      <w:pPr>
        <w:pStyle w:val="Aufzaehlung1"/>
        <w:numPr>
          <w:ilvl w:val="0"/>
          <w:numId w:val="0"/>
        </w:numPr>
        <w:ind w:left="1080"/>
        <w:rPr>
          <w:highlight w:val="green"/>
        </w:rPr>
      </w:pPr>
      <w:r w:rsidRPr="00697394">
        <w:rPr>
          <w:highlight w:val="green"/>
        </w:rPr>
        <w:t>Konsumentenschutz, mit der die Verordnung über erste Öffnungsschritte in Bezug auf die COVID-19-Pandemie geändert wird (3. Novelle zur COVID-19-Öffnungsverordnung)</w:t>
      </w:r>
    </w:p>
    <w:p w14:paraId="086A92E7" w14:textId="77777777" w:rsidR="0011707C" w:rsidRPr="00697394" w:rsidRDefault="0011707C" w:rsidP="0011707C">
      <w:pPr>
        <w:pStyle w:val="Aufzaehlung1"/>
        <w:rPr>
          <w:highlight w:val="green"/>
        </w:rPr>
      </w:pPr>
      <w:r w:rsidRPr="00697394">
        <w:rPr>
          <w:highlight w:val="green"/>
        </w:rPr>
        <w:t>247. Verordnung des Bundesministers für Soziales, Gesundheit, Pflege und</w:t>
      </w:r>
    </w:p>
    <w:p w14:paraId="31C222DB" w14:textId="2EE81E56" w:rsidR="002111EF" w:rsidRPr="00697394" w:rsidRDefault="0011707C" w:rsidP="0011707C">
      <w:pPr>
        <w:pStyle w:val="Aufzaehlung1"/>
        <w:numPr>
          <w:ilvl w:val="0"/>
          <w:numId w:val="0"/>
        </w:numPr>
        <w:ind w:left="1080"/>
        <w:rPr>
          <w:highlight w:val="green"/>
        </w:rPr>
      </w:pPr>
      <w:r w:rsidRPr="00697394">
        <w:rPr>
          <w:highlight w:val="green"/>
        </w:rPr>
        <w:t>Konsumentenschutz, mit der die Verordnung über erste Öffnungsschritte in Bezug auf die COVID-19-Pandemie geändert wird (4. Novelle zur COVID-19-Öffnungsverordnung)</w:t>
      </w:r>
    </w:p>
    <w:p w14:paraId="4B939B1B" w14:textId="77777777" w:rsidR="00F771D2" w:rsidRPr="00697394" w:rsidRDefault="00F771D2" w:rsidP="00F771D2">
      <w:pPr>
        <w:pStyle w:val="Aufzaehlung1"/>
        <w:rPr>
          <w:highlight w:val="green"/>
        </w:rPr>
      </w:pPr>
      <w:r w:rsidRPr="00697394">
        <w:rPr>
          <w:highlight w:val="green"/>
        </w:rPr>
        <w:t>256. Verordnung des Bundesministers für Soziales, Gesundheit, Pflege und</w:t>
      </w:r>
    </w:p>
    <w:p w14:paraId="770EC76E" w14:textId="59E2A57E" w:rsidR="003378A3" w:rsidRDefault="00F771D2" w:rsidP="00F771D2">
      <w:pPr>
        <w:pStyle w:val="Aufzaehlung1"/>
        <w:numPr>
          <w:ilvl w:val="0"/>
          <w:numId w:val="0"/>
        </w:numPr>
        <w:ind w:left="1080"/>
      </w:pPr>
      <w:r w:rsidRPr="00697394">
        <w:rPr>
          <w:highlight w:val="green"/>
        </w:rPr>
        <w:t>Konsumentenschutz, mit der die Verordnung über erste Öffnungsschritte in Bezug auf die COVID-19-Pandemie geändert wird (5. Novelle zur COVID-19-Öffnungsverordnung)</w:t>
      </w:r>
      <w:r>
        <w:cr/>
      </w:r>
    </w:p>
    <w:p w14:paraId="34F9E9F5" w14:textId="43F96E16" w:rsidR="003378A3" w:rsidRPr="00980B38" w:rsidRDefault="003378A3" w:rsidP="00A47F51">
      <w:pPr>
        <w:pStyle w:val="Aufzaehlung1"/>
        <w:rPr>
          <w:highlight w:val="yellow"/>
          <w:lang w:val="de-AT"/>
        </w:rPr>
      </w:pPr>
      <w:r w:rsidRPr="00980B38">
        <w:rPr>
          <w:highlight w:val="yellow"/>
          <w:lang w:val="de-AT"/>
        </w:rPr>
        <w:t xml:space="preserve">ANPASSEN </w:t>
      </w:r>
      <w:r w:rsidRPr="00980B38">
        <w:rPr>
          <w:highlight w:val="yellow"/>
          <w:lang w:val="de-AT"/>
        </w:rPr>
        <w:sym w:font="Wingdings" w:char="F0E0"/>
      </w:r>
      <w:r w:rsidRPr="00980B38">
        <w:rPr>
          <w:highlight w:val="yellow"/>
          <w:lang w:val="de-AT"/>
        </w:rPr>
        <w:t xml:space="preserve"> Relevante Landes- oder Bezirksverordnungen sind zu ergänzen. </w:t>
      </w:r>
      <w:r w:rsidR="006C721C" w:rsidRPr="00980B38">
        <w:rPr>
          <w:highlight w:val="yellow"/>
          <w:lang w:val="de-AT"/>
        </w:rPr>
        <w:t xml:space="preserve">Dies </w:t>
      </w:r>
      <w:r w:rsidR="00980B38" w:rsidRPr="00980B38">
        <w:rPr>
          <w:highlight w:val="yellow"/>
          <w:lang w:val="de-AT"/>
        </w:rPr>
        <w:t>b</w:t>
      </w:r>
      <w:r w:rsidR="006C721C" w:rsidRPr="00980B38">
        <w:rPr>
          <w:highlight w:val="yellow"/>
          <w:lang w:val="de-AT"/>
        </w:rPr>
        <w:t xml:space="preserve">ezieht sich speziell zu „Verordnungen betreffend ergänzender Maßnahmen zur Bekämpfung </w:t>
      </w:r>
      <w:r w:rsidR="00980B38" w:rsidRPr="00980B38">
        <w:rPr>
          <w:highlight w:val="yellow"/>
          <w:lang w:val="de-AT"/>
        </w:rPr>
        <w:t>von COVID-19“</w:t>
      </w:r>
      <w:r w:rsidR="00980B38">
        <w:rPr>
          <w:highlight w:val="yellow"/>
          <w:lang w:val="de-AT"/>
        </w:rPr>
        <w:t xml:space="preserve">, </w:t>
      </w:r>
      <w:proofErr w:type="spellStart"/>
      <w:r w:rsidR="00980B38">
        <w:rPr>
          <w:highlight w:val="yellow"/>
          <w:lang w:val="de-AT"/>
        </w:rPr>
        <w:t>z.B</w:t>
      </w:r>
      <w:proofErr w:type="spellEnd"/>
      <w:r w:rsidR="00980B38">
        <w:rPr>
          <w:highlight w:val="yellow"/>
          <w:lang w:val="de-AT"/>
        </w:rPr>
        <w:t>:</w:t>
      </w:r>
    </w:p>
    <w:p w14:paraId="56D2CCEA" w14:textId="50D92EAE" w:rsidR="0067447E" w:rsidRPr="00882A6F" w:rsidRDefault="0067447E" w:rsidP="00A47F51">
      <w:pPr>
        <w:pStyle w:val="Aufzaehlung1"/>
        <w:rPr>
          <w:highlight w:val="yellow"/>
          <w:lang w:val="de-AT"/>
        </w:rPr>
      </w:pPr>
      <w:r w:rsidRPr="00882A6F">
        <w:rPr>
          <w:highlight w:val="yellow"/>
        </w:rPr>
        <w:t xml:space="preserve">Verordnung </w:t>
      </w:r>
      <w:r w:rsidR="00882A6F" w:rsidRPr="00882A6F">
        <w:rPr>
          <w:highlight w:val="yellow"/>
        </w:rPr>
        <w:t xml:space="preserve">der BH Wiener Neustadt vom 24. März 2021 aufgrund des § 24 in Verbindung mit § 43a Abs. 3 des </w:t>
      </w:r>
      <w:proofErr w:type="spellStart"/>
      <w:r w:rsidR="00882A6F" w:rsidRPr="00882A6F">
        <w:rPr>
          <w:highlight w:val="yellow"/>
        </w:rPr>
        <w:t>Epidemiegesetzes</w:t>
      </w:r>
      <w:proofErr w:type="spellEnd"/>
      <w:r w:rsidR="00882A6F" w:rsidRPr="00882A6F">
        <w:rPr>
          <w:highlight w:val="yellow"/>
        </w:rPr>
        <w:t xml:space="preserve"> 1950, BGBl. Nr. 186/1950 in der Fassung BGBl. I Nr. 33/2021 und der §§ 3 und 4 in Verbindung mit § 7 Abs. 3 COVID-19-Maßnahmengesetz, BGBl. Nr. 12/2020 in der Fassung BGBl. I Nr. 33/2021</w:t>
      </w:r>
    </w:p>
    <w:p w14:paraId="2EFBE75B" w14:textId="2BCA6C5E" w:rsidR="003378A3" w:rsidRDefault="003378A3" w:rsidP="00A47F51">
      <w:pPr>
        <w:pStyle w:val="Aufzaehlung1"/>
        <w:numPr>
          <w:ilvl w:val="0"/>
          <w:numId w:val="0"/>
        </w:numPr>
        <w:ind w:left="1080"/>
      </w:pPr>
    </w:p>
    <w:p w14:paraId="0FAC1942" w14:textId="383CB091" w:rsidR="00185C78" w:rsidRDefault="00185C78" w:rsidP="00A47F51">
      <w:pPr>
        <w:pStyle w:val="Aufzaehlung1"/>
      </w:pPr>
      <w:r w:rsidRPr="00185C78">
        <w:rPr>
          <w:rFonts w:cs="Times New Roman"/>
          <w:b/>
          <w:bCs/>
          <w:color w:val="23477C"/>
          <w:szCs w:val="20"/>
        </w:rPr>
        <w:t>[Weitere Quelle zur Prüfung aktueller regionaler Vorgaben:]</w:t>
      </w:r>
      <w:r w:rsidRPr="00185C78">
        <w:rPr>
          <w:rFonts w:cs="Times New Roman"/>
          <w:b/>
          <w:bCs/>
          <w:color w:val="23477C"/>
          <w:szCs w:val="20"/>
        </w:rPr>
        <w:br/>
      </w:r>
      <w:hyperlink r:id="rId22" w:history="1">
        <w:r w:rsidRPr="003F4826">
          <w:rPr>
            <w:rStyle w:val="Hyperlink"/>
          </w:rPr>
          <w:t>https://www.ris.bka.gv.at/RisInfo/COVID_Gesetze_Bund_Land.pdf</w:t>
        </w:r>
      </w:hyperlink>
      <w:r>
        <w:t xml:space="preserve"> </w:t>
      </w:r>
    </w:p>
    <w:p w14:paraId="0B4E789B" w14:textId="4881DE44" w:rsidR="008B646F" w:rsidRDefault="000273F9" w:rsidP="00A47F51">
      <w:pPr>
        <w:pStyle w:val="Aufzaehlung1"/>
      </w:pPr>
      <w:hyperlink r:id="rId23" w:history="1">
        <w:r w:rsidR="008B646F" w:rsidRPr="003F4826">
          <w:rPr>
            <w:rStyle w:val="Hyperlink"/>
          </w:rPr>
          <w:t>https://www.noe.gv.at/noe/Coronavirus/Regionale_Massnahmen_in_Noe.html</w:t>
        </w:r>
      </w:hyperlink>
      <w:r w:rsidR="008B646F">
        <w:t xml:space="preserve"> </w:t>
      </w:r>
    </w:p>
    <w:p w14:paraId="1910CE27" w14:textId="77777777" w:rsidR="003378A3" w:rsidRDefault="003378A3" w:rsidP="00A47F51">
      <w:pPr>
        <w:pStyle w:val="Aufzaehlung1"/>
        <w:numPr>
          <w:ilvl w:val="0"/>
          <w:numId w:val="0"/>
        </w:numPr>
        <w:ind w:left="1080"/>
      </w:pPr>
    </w:p>
    <w:p w14:paraId="34301836" w14:textId="77AB7B60" w:rsidR="00A62328" w:rsidRPr="00FB27F8" w:rsidRDefault="00A62328" w:rsidP="00A47F51">
      <w:pPr>
        <w:pStyle w:val="Aufzaehlung1"/>
      </w:pPr>
      <w:r>
        <w:lastRenderedPageBreak/>
        <w:t xml:space="preserve">Die </w:t>
      </w:r>
      <w:r w:rsidR="00876CDC">
        <w:t xml:space="preserve">Vorgaben </w:t>
      </w:r>
      <w:r>
        <w:t xml:space="preserve">der verschiedenen </w:t>
      </w:r>
      <w:r w:rsidR="00D63D6B">
        <w:t>COVID-19 Verordnungsgruppen wurden</w:t>
      </w:r>
      <w:r w:rsidR="009670DF">
        <w:t xml:space="preserve">, sofern </w:t>
      </w:r>
      <w:r w:rsidR="00E3797D">
        <w:t>in der jeweils aktuellen Verordnung</w:t>
      </w:r>
      <w:r w:rsidR="008D25EF">
        <w:t xml:space="preserve"> </w:t>
      </w:r>
      <w:r w:rsidR="009670DF">
        <w:t xml:space="preserve">nicht strenger geregelt, </w:t>
      </w:r>
      <w:r w:rsidR="008D25EF">
        <w:t>dem zugrundeliegenden Schutzzielen folgend berücksichtigt.</w:t>
      </w:r>
      <w:r w:rsidR="00DB7290">
        <w:t xml:space="preserve"> Weiters wurden folgende Regelungen / Empfehlungen / Muster ebenfalls bei der Erstellung berücksichtigt:</w:t>
      </w:r>
    </w:p>
    <w:p w14:paraId="67A952B6" w14:textId="77777777" w:rsidR="00C10370" w:rsidRDefault="00C10370" w:rsidP="00A47F51">
      <w:pPr>
        <w:pStyle w:val="Aufzaehlung1"/>
        <w:numPr>
          <w:ilvl w:val="0"/>
          <w:numId w:val="0"/>
        </w:numPr>
        <w:ind w:left="1080"/>
      </w:pPr>
    </w:p>
    <w:p w14:paraId="06B6AA2C" w14:textId="3F0EFF95" w:rsidR="00C10370" w:rsidRDefault="00C10370" w:rsidP="00A47F51">
      <w:pPr>
        <w:pStyle w:val="Aufzaehlung1"/>
      </w:pPr>
      <w:r>
        <w:t xml:space="preserve">Bundesministerium für Soziales, Gesundheit, Pflege und Konsumentenschutz (2020): Empfehlungen für die inhaltliche Gestaltung eines COVID-19- Präventionskonzeptes </w:t>
      </w:r>
      <w:r w:rsidRPr="00DB7DDE">
        <w:t xml:space="preserve">für Veranstaltungen im Bereich von Kunst und Kultur, (Version 3, Stand: 28.09.2020); Wien; Abgerufen am </w:t>
      </w:r>
      <w:r w:rsidR="00D3612C">
        <w:t>21</w:t>
      </w:r>
      <w:r w:rsidRPr="00DB7DDE">
        <w:t>.</w:t>
      </w:r>
      <w:r w:rsidR="00994A12">
        <w:t>0</w:t>
      </w:r>
      <w:r w:rsidR="00D3612C">
        <w:t>6</w:t>
      </w:r>
      <w:r w:rsidRPr="00DB7DDE">
        <w:t>.202</w:t>
      </w:r>
      <w:r w:rsidR="00994A12">
        <w:t>1</w:t>
      </w:r>
    </w:p>
    <w:p w14:paraId="5FCAE749" w14:textId="45FBFCE1" w:rsidR="00843761" w:rsidRDefault="00843761" w:rsidP="00A47F51">
      <w:pPr>
        <w:pStyle w:val="Aufzaehlung1"/>
      </w:pPr>
      <w:r>
        <w:t>Bundesministerium für Soziales, Gesundheit, Pflege und Konsumentenschutz (202</w:t>
      </w:r>
      <w:r w:rsidR="00050E5B">
        <w:t>1</w:t>
      </w:r>
      <w:r>
        <w:t>): Falldefinition COVID-19</w:t>
      </w:r>
      <w:r w:rsidRPr="00DB7DDE">
        <w:t xml:space="preserve">, (Stand: </w:t>
      </w:r>
      <w:r w:rsidR="00050E5B" w:rsidRPr="00050E5B">
        <w:rPr>
          <w:highlight w:val="green"/>
        </w:rPr>
        <w:t>26</w:t>
      </w:r>
      <w:r w:rsidRPr="00050E5B">
        <w:rPr>
          <w:highlight w:val="green"/>
        </w:rPr>
        <w:t>.</w:t>
      </w:r>
      <w:r w:rsidR="00050E5B" w:rsidRPr="00050E5B">
        <w:rPr>
          <w:highlight w:val="green"/>
        </w:rPr>
        <w:t>05</w:t>
      </w:r>
      <w:r w:rsidRPr="00050E5B">
        <w:rPr>
          <w:highlight w:val="green"/>
        </w:rPr>
        <w:t>.202</w:t>
      </w:r>
      <w:r w:rsidR="00050E5B" w:rsidRPr="00050E5B">
        <w:rPr>
          <w:highlight w:val="green"/>
        </w:rPr>
        <w:t>1</w:t>
      </w:r>
      <w:r w:rsidRPr="00DB7DDE">
        <w:t xml:space="preserve">); Wien; Abgerufen am </w:t>
      </w:r>
      <w:r w:rsidR="00D3612C">
        <w:t>21</w:t>
      </w:r>
      <w:r>
        <w:t>.</w:t>
      </w:r>
      <w:r w:rsidR="00054184">
        <w:t>0</w:t>
      </w:r>
      <w:r w:rsidR="00050E5B">
        <w:t>6</w:t>
      </w:r>
      <w:r w:rsidRPr="00DB7DDE">
        <w:t>.202</w:t>
      </w:r>
      <w:r>
        <w:t>1</w:t>
      </w:r>
    </w:p>
    <w:p w14:paraId="4CB56498" w14:textId="0EC7E59D" w:rsidR="00224AE0" w:rsidRDefault="00224AE0" w:rsidP="00A47F51">
      <w:pPr>
        <w:pStyle w:val="Aufzaehlung1"/>
      </w:pPr>
      <w:r>
        <w:t xml:space="preserve">AGES </w:t>
      </w:r>
      <w:r w:rsidR="000565CB">
        <w:t>(Österreichische Agentur für Gesundheit und Ernährungssicherheit GmbH)</w:t>
      </w:r>
      <w:r w:rsidR="00AB692E">
        <w:t>: FAQ Coronavirus, Übertragung: (</w:t>
      </w:r>
      <w:hyperlink r:id="rId24" w:history="1">
        <w:r w:rsidR="00AB692E" w:rsidRPr="00090CC8">
          <w:rPr>
            <w:rStyle w:val="Hyperlink"/>
          </w:rPr>
          <w:t>https://www.ages.at/themen/krankheitserreger/coronavirus/faq-coronavirus/</w:t>
        </w:r>
      </w:hyperlink>
      <w:r w:rsidR="00AB692E">
        <w:t xml:space="preserve">), Abgerufen am </w:t>
      </w:r>
      <w:r w:rsidR="00F020D5">
        <w:t>21</w:t>
      </w:r>
      <w:r w:rsidR="00AB692E">
        <w:t>.0</w:t>
      </w:r>
      <w:r w:rsidR="00F020D5">
        <w:t>6</w:t>
      </w:r>
      <w:r w:rsidR="00AB692E">
        <w:t>.2021</w:t>
      </w:r>
    </w:p>
    <w:p w14:paraId="532CE5FB" w14:textId="2EE21B90" w:rsidR="00C10370" w:rsidRDefault="00C10370" w:rsidP="00A47F51">
      <w:pPr>
        <w:pStyle w:val="Aufzaehlung1"/>
      </w:pPr>
      <w:r>
        <w:t>Bundesministerium für Soziales, Gesundheit, Pflege und Konsumentenschutz (202</w:t>
      </w:r>
      <w:r w:rsidR="004277FA">
        <w:t>1</w:t>
      </w:r>
      <w:r>
        <w:t xml:space="preserve">): </w:t>
      </w:r>
      <w:r w:rsidR="00564EF0" w:rsidRPr="00564EF0">
        <w:t>Behördliche Vorgangsweise bei SARS-CoV-2 Kontaktpersonen: Kontaktpersonennachverfolgung</w:t>
      </w:r>
      <w:r w:rsidRPr="00DB7DDE">
        <w:t xml:space="preserve">, (Stand: </w:t>
      </w:r>
      <w:r w:rsidR="007000E2" w:rsidRPr="007000E2">
        <w:rPr>
          <w:highlight w:val="green"/>
        </w:rPr>
        <w:t>16</w:t>
      </w:r>
      <w:r w:rsidRPr="004277FA">
        <w:rPr>
          <w:highlight w:val="green"/>
        </w:rPr>
        <w:t>.</w:t>
      </w:r>
      <w:r w:rsidR="007000E2">
        <w:rPr>
          <w:highlight w:val="green"/>
        </w:rPr>
        <w:t>06</w:t>
      </w:r>
      <w:r w:rsidRPr="004277FA">
        <w:rPr>
          <w:highlight w:val="green"/>
        </w:rPr>
        <w:t>.202</w:t>
      </w:r>
      <w:r w:rsidR="00DA5E14" w:rsidRPr="004277FA">
        <w:rPr>
          <w:highlight w:val="green"/>
        </w:rPr>
        <w:t>1</w:t>
      </w:r>
      <w:r w:rsidRPr="00DB7DDE">
        <w:t xml:space="preserve">); Wien; Abgerufen am </w:t>
      </w:r>
      <w:r w:rsidR="007000E2">
        <w:t>2</w:t>
      </w:r>
      <w:r w:rsidR="004277FA">
        <w:t>1</w:t>
      </w:r>
      <w:r w:rsidR="00DA5E14">
        <w:t>.</w:t>
      </w:r>
      <w:r w:rsidR="00AB692E">
        <w:t>0</w:t>
      </w:r>
      <w:r w:rsidR="007000E2">
        <w:t>6</w:t>
      </w:r>
      <w:r w:rsidRPr="00DB7DDE">
        <w:t>.202</w:t>
      </w:r>
      <w:r w:rsidR="00DA5E14">
        <w:t>1</w:t>
      </w:r>
    </w:p>
    <w:p w14:paraId="5009B2DD" w14:textId="14DD27D4" w:rsidR="00E3797D" w:rsidRPr="00770915" w:rsidRDefault="00770915" w:rsidP="00A47F51">
      <w:pPr>
        <w:pStyle w:val="Aufzaehlung1"/>
        <w:rPr>
          <w:lang w:val="en-GB"/>
        </w:rPr>
      </w:pPr>
      <w:r w:rsidRPr="00770915">
        <w:rPr>
          <w:lang w:val="en-GB"/>
        </w:rPr>
        <w:t>E</w:t>
      </w:r>
      <w:r w:rsidR="000D682A">
        <w:rPr>
          <w:lang w:val="en-GB"/>
        </w:rPr>
        <w:t xml:space="preserve">CDC </w:t>
      </w:r>
      <w:r w:rsidRPr="00770915">
        <w:rPr>
          <w:lang w:val="en-GB"/>
        </w:rPr>
        <w:t>(2020): Heating, ventilation and air-conditioning systems in the context of COVID-19: first update</w:t>
      </w:r>
      <w:r>
        <w:rPr>
          <w:lang w:val="en-GB"/>
        </w:rPr>
        <w:t>,</w:t>
      </w:r>
      <w:r w:rsidR="00480323">
        <w:rPr>
          <w:lang w:val="en-GB"/>
        </w:rPr>
        <w:t xml:space="preserve"> (Stand 10.11.2020),</w:t>
      </w:r>
      <w:r w:rsidR="00480323" w:rsidRPr="000D682A">
        <w:rPr>
          <w:lang w:val="en-GB"/>
        </w:rPr>
        <w:t xml:space="preserve"> </w:t>
      </w:r>
      <w:proofErr w:type="spellStart"/>
      <w:r w:rsidR="00480323" w:rsidRPr="00480323">
        <w:rPr>
          <w:lang w:val="en-GB"/>
        </w:rPr>
        <w:t>Frösund</w:t>
      </w:r>
      <w:proofErr w:type="spellEnd"/>
      <w:r w:rsidR="000D682A">
        <w:rPr>
          <w:lang w:val="en-GB"/>
        </w:rPr>
        <w:t xml:space="preserve">, </w:t>
      </w:r>
      <w:proofErr w:type="spellStart"/>
      <w:r w:rsidR="000D682A">
        <w:rPr>
          <w:lang w:val="en-GB"/>
        </w:rPr>
        <w:t>Abgerufen</w:t>
      </w:r>
      <w:proofErr w:type="spellEnd"/>
      <w:r w:rsidR="000D682A">
        <w:rPr>
          <w:lang w:val="en-GB"/>
        </w:rPr>
        <w:t xml:space="preserve"> am </w:t>
      </w:r>
      <w:r w:rsidR="00635195">
        <w:rPr>
          <w:lang w:val="en-GB"/>
        </w:rPr>
        <w:t>16</w:t>
      </w:r>
      <w:r w:rsidR="000D682A">
        <w:rPr>
          <w:lang w:val="en-GB"/>
        </w:rPr>
        <w:t>.</w:t>
      </w:r>
      <w:r w:rsidR="00635195">
        <w:rPr>
          <w:lang w:val="en-GB"/>
        </w:rPr>
        <w:t>03</w:t>
      </w:r>
      <w:r w:rsidR="000D682A">
        <w:rPr>
          <w:lang w:val="en-GB"/>
        </w:rPr>
        <w:t>.202</w:t>
      </w:r>
      <w:r w:rsidR="000D6C87">
        <w:rPr>
          <w:lang w:val="en-GB"/>
        </w:rPr>
        <w:t>1</w:t>
      </w:r>
      <w:r w:rsidR="00480323">
        <w:rPr>
          <w:lang w:val="en-GB"/>
        </w:rPr>
        <w:t xml:space="preserve"> </w:t>
      </w:r>
    </w:p>
    <w:p w14:paraId="1E023B2F" w14:textId="1B780D77" w:rsidR="003E74B3" w:rsidRDefault="003E74B3" w:rsidP="00A47F51">
      <w:pPr>
        <w:pStyle w:val="Aufzaehlung1"/>
      </w:pPr>
      <w:r>
        <w:t>Ministerium des Inneren, Nordrhein-Westfalen (2020): Struktur eines Sicherheitskonzeptes; Düsseldorf, Deutschland; Abgerufen am 05.06.2020, von https://www.im.nrw/sites/default/files/media/document/file/Gro%C3%9Fveranstaltungen_Mustersicherheitskonzept.pdf</w:t>
      </w:r>
    </w:p>
    <w:p w14:paraId="53047FB3" w14:textId="4F4CDC7C" w:rsidR="003E74B3" w:rsidRDefault="003E74B3" w:rsidP="00A47F51">
      <w:pPr>
        <w:pStyle w:val="Aufzaehlung1"/>
      </w:pPr>
      <w:r>
        <w:t>Austrian Standards Institute, Wien (2014): ONR 49000, Risikomanagement für Organisationen und Systeme, Begriffe und Grundlagen, Umsetzung von ISO 31000 in die Praxis; Ausgabedatum: 01.01.2014</w:t>
      </w:r>
    </w:p>
    <w:p w14:paraId="52B36107" w14:textId="69DF6005" w:rsidR="00DB7290" w:rsidRDefault="007A47D0" w:rsidP="00A47F51">
      <w:pPr>
        <w:pStyle w:val="Aufzaehlung1"/>
      </w:pPr>
      <w:r>
        <w:t>Checkliste - COVID-19-Präventionskonzept für Betriebsstätten mit mehr als 51 Arbeitnehmer*innen gemäß 4. COVID-19-Schutzmaßnahmenverordnung</w:t>
      </w:r>
      <w:r w:rsidR="00E016BD">
        <w:t xml:space="preserve">, Abgerufen am 25.03.2021 von </w:t>
      </w:r>
      <w:hyperlink r:id="rId25" w:history="1">
        <w:r w:rsidR="00E016BD" w:rsidRPr="003C2ABA">
          <w:rPr>
            <w:rStyle w:val="Hyperlink"/>
          </w:rPr>
          <w:t>https://www.wko.at/service/corona.html</w:t>
        </w:r>
      </w:hyperlink>
      <w:r w:rsidR="00E016BD">
        <w:t>,</w:t>
      </w:r>
    </w:p>
    <w:p w14:paraId="1C0332AF" w14:textId="77777777" w:rsidR="00792CD7" w:rsidRDefault="00792CD7" w:rsidP="00A47F51">
      <w:pPr>
        <w:pStyle w:val="Aufzaehlung1"/>
        <w:sectPr w:rsidR="00792CD7" w:rsidSect="00D05C18">
          <w:headerReference w:type="even" r:id="rId26"/>
          <w:headerReference w:type="default" r:id="rId27"/>
          <w:footerReference w:type="default" r:id="rId28"/>
          <w:headerReference w:type="first" r:id="rId29"/>
          <w:pgSz w:w="11906" w:h="16838" w:code="9"/>
          <w:pgMar w:top="1528" w:right="1417" w:bottom="1134" w:left="1417" w:header="709" w:footer="680" w:gutter="0"/>
          <w:cols w:space="708"/>
          <w:formProt w:val="0"/>
          <w:docGrid w:linePitch="360"/>
        </w:sectPr>
      </w:pPr>
    </w:p>
    <w:p w14:paraId="25F860C6" w14:textId="61E48519" w:rsidR="00367187" w:rsidRPr="00ED2EE5" w:rsidRDefault="00DF024C" w:rsidP="00B00410">
      <w:pPr>
        <w:pStyle w:val="berschrift1"/>
      </w:pPr>
      <w:bookmarkStart w:id="19" w:name="_Toc58837206"/>
      <w:bookmarkStart w:id="20" w:name="_Toc67592661"/>
      <w:r w:rsidRPr="00DF024C">
        <w:lastRenderedPageBreak/>
        <w:t>Informationen zu COVID-19</w:t>
      </w:r>
      <w:bookmarkEnd w:id="19"/>
      <w:bookmarkEnd w:id="20"/>
    </w:p>
    <w:p w14:paraId="03C8EE80" w14:textId="5F6C23FE" w:rsidR="00A633AC" w:rsidRDefault="00912A0C" w:rsidP="00A633AC">
      <w:r>
        <w:t xml:space="preserve">Der Erkenntnisstand zu </w:t>
      </w:r>
      <w:r w:rsidR="0070338C">
        <w:t xml:space="preserve">relevanten Symptomen, Übertragungswegen sowie die </w:t>
      </w:r>
      <w:r w:rsidR="00A969E4">
        <w:t>Definitionen</w:t>
      </w:r>
      <w:r w:rsidR="0070338C">
        <w:t xml:space="preserve"> </w:t>
      </w:r>
      <w:r w:rsidR="007127E2">
        <w:t xml:space="preserve">für die Einstufung von Personen im Rahmen des Kontaktpersonen-Managements und der Pandemiebekämpfung </w:t>
      </w:r>
      <w:r w:rsidR="00A969E4">
        <w:t xml:space="preserve">entwickeln sich laufend weiter. In den folgenden </w:t>
      </w:r>
      <w:r w:rsidR="000D60AF">
        <w:t>Abschnitten werden,</w:t>
      </w:r>
      <w:r w:rsidR="00A969E4">
        <w:t xml:space="preserve"> die diesem </w:t>
      </w:r>
      <w:r w:rsidR="00B80F33">
        <w:t xml:space="preserve">Konzept zugrundeliegenden Definitionen </w:t>
      </w:r>
      <w:r w:rsidR="00415527">
        <w:t>beschrieben</w:t>
      </w:r>
      <w:r w:rsidR="00B80F33">
        <w:t>.</w:t>
      </w:r>
      <w:r w:rsidR="00415527">
        <w:t xml:space="preserve"> </w:t>
      </w:r>
    </w:p>
    <w:p w14:paraId="3F9BD362" w14:textId="77777777" w:rsidR="00CF6ED4" w:rsidRDefault="00CF6ED4" w:rsidP="00A633AC"/>
    <w:p w14:paraId="4E724684" w14:textId="77777777" w:rsidR="00A633AC" w:rsidRDefault="00F6002A" w:rsidP="00912A0C">
      <w:pPr>
        <w:pStyle w:val="berschrift2"/>
        <w:rPr>
          <w:lang w:val="de-AT"/>
        </w:rPr>
      </w:pPr>
      <w:bookmarkStart w:id="21" w:name="_Toc58837207"/>
      <w:bookmarkStart w:id="22" w:name="_Toc67592662"/>
      <w:r w:rsidRPr="00912A0C">
        <w:rPr>
          <w:lang w:val="de-AT"/>
        </w:rPr>
        <w:t xml:space="preserve">Aktuelle beschriebene </w:t>
      </w:r>
      <w:r w:rsidR="00A633AC" w:rsidRPr="00912A0C">
        <w:rPr>
          <w:lang w:val="de-AT"/>
        </w:rPr>
        <w:t>Symptome</w:t>
      </w:r>
      <w:bookmarkEnd w:id="21"/>
      <w:bookmarkEnd w:id="22"/>
    </w:p>
    <w:p w14:paraId="5A818B1C" w14:textId="7C1F3DCB" w:rsidR="00EF1BF3" w:rsidRDefault="00CF6ED4" w:rsidP="00CF6ED4">
      <w:pPr>
        <w:rPr>
          <w:lang w:val="de-AT"/>
        </w:rPr>
      </w:pPr>
      <w:r w:rsidRPr="00EF1BF3">
        <w:rPr>
          <w:b/>
          <w:lang w:val="de-AT"/>
        </w:rPr>
        <w:t xml:space="preserve">Jede </w:t>
      </w:r>
      <w:r w:rsidR="000118F1">
        <w:rPr>
          <w:b/>
          <w:lang w:val="de-AT"/>
        </w:rPr>
        <w:t>Person</w:t>
      </w:r>
      <w:r w:rsidRPr="00CF6ED4">
        <w:rPr>
          <w:lang w:val="de-AT"/>
        </w:rPr>
        <w:t xml:space="preserve"> mit mind. einem der </w:t>
      </w:r>
      <w:r w:rsidRPr="00EF1BF3">
        <w:rPr>
          <w:u w:val="single"/>
          <w:lang w:val="de-AT"/>
        </w:rPr>
        <w:t>folgenden Symptome</w:t>
      </w:r>
      <w:r w:rsidR="00A06DFE">
        <w:rPr>
          <w:rStyle w:val="Funotenzeichen"/>
          <w:u w:val="single"/>
          <w:lang w:val="de-AT"/>
        </w:rPr>
        <w:footnoteReference w:id="3"/>
      </w:r>
      <w:r w:rsidRPr="00CF6ED4">
        <w:rPr>
          <w:lang w:val="de-AT"/>
        </w:rPr>
        <w:t xml:space="preserve">: </w:t>
      </w:r>
    </w:p>
    <w:p w14:paraId="16B265EC" w14:textId="77777777" w:rsidR="00EF1BF3" w:rsidRDefault="00CF6ED4" w:rsidP="00FD4362">
      <w:pPr>
        <w:pStyle w:val="Listenabsatz"/>
        <w:numPr>
          <w:ilvl w:val="0"/>
          <w:numId w:val="10"/>
        </w:numPr>
        <w:rPr>
          <w:lang w:val="de-AT"/>
        </w:rPr>
      </w:pPr>
      <w:r w:rsidRPr="00EF1BF3">
        <w:rPr>
          <w:lang w:val="de-AT"/>
        </w:rPr>
        <w:t>Husten</w:t>
      </w:r>
    </w:p>
    <w:p w14:paraId="65D126CD" w14:textId="7674F2FC" w:rsidR="00EF1BF3" w:rsidRDefault="001265E7" w:rsidP="00FD4362">
      <w:pPr>
        <w:pStyle w:val="Listenabsatz"/>
        <w:numPr>
          <w:ilvl w:val="0"/>
          <w:numId w:val="10"/>
        </w:numPr>
        <w:rPr>
          <w:lang w:val="de-AT"/>
        </w:rPr>
      </w:pPr>
      <w:r>
        <w:rPr>
          <w:lang w:val="de-AT"/>
        </w:rPr>
        <w:t>Fieber</w:t>
      </w:r>
    </w:p>
    <w:p w14:paraId="6BAC468B" w14:textId="77777777" w:rsidR="00EF1BF3" w:rsidRDefault="00CF6ED4" w:rsidP="00FD4362">
      <w:pPr>
        <w:pStyle w:val="Listenabsatz"/>
        <w:numPr>
          <w:ilvl w:val="0"/>
          <w:numId w:val="10"/>
        </w:numPr>
        <w:rPr>
          <w:lang w:val="de-AT"/>
        </w:rPr>
      </w:pPr>
      <w:r w:rsidRPr="00EF1BF3">
        <w:rPr>
          <w:lang w:val="de-AT"/>
        </w:rPr>
        <w:t>Kurzatmigkeit</w:t>
      </w:r>
    </w:p>
    <w:p w14:paraId="32ACB01A" w14:textId="41A45D9E" w:rsidR="00CF6ED4" w:rsidRDefault="00CF6ED4" w:rsidP="00FD4362">
      <w:pPr>
        <w:pStyle w:val="Listenabsatz"/>
        <w:numPr>
          <w:ilvl w:val="0"/>
          <w:numId w:val="10"/>
        </w:numPr>
        <w:rPr>
          <w:lang w:val="de-AT"/>
        </w:rPr>
      </w:pPr>
      <w:r w:rsidRPr="00EF1BF3">
        <w:rPr>
          <w:lang w:val="de-AT"/>
        </w:rPr>
        <w:t>plötzliche</w:t>
      </w:r>
      <w:r w:rsidR="001265E7">
        <w:rPr>
          <w:lang w:val="de-AT"/>
        </w:rPr>
        <w:t>s</w:t>
      </w:r>
      <w:r w:rsidRPr="00EF1BF3">
        <w:rPr>
          <w:lang w:val="de-AT"/>
        </w:rPr>
        <w:t xml:space="preserve"> </w:t>
      </w:r>
      <w:r w:rsidR="001265E7">
        <w:rPr>
          <w:lang w:val="de-AT"/>
        </w:rPr>
        <w:t xml:space="preserve">Auftreten einer Störung bzw. </w:t>
      </w:r>
      <w:r w:rsidRPr="00EF1BF3">
        <w:rPr>
          <w:lang w:val="de-AT"/>
        </w:rPr>
        <w:t>Verlust des Geschmacks-/Geruchssinnes</w:t>
      </w:r>
    </w:p>
    <w:p w14:paraId="725D9B82" w14:textId="77777777" w:rsidR="00EF1BF3" w:rsidRPr="00EF1BF3" w:rsidRDefault="00EF1BF3" w:rsidP="00EF1BF3">
      <w:pPr>
        <w:rPr>
          <w:lang w:val="de-AT"/>
        </w:rPr>
      </w:pPr>
    </w:p>
    <w:p w14:paraId="0ED78337" w14:textId="191C61D4" w:rsidR="00F6002A" w:rsidRDefault="00A633AC" w:rsidP="00912A0C">
      <w:pPr>
        <w:pStyle w:val="berschrift2"/>
        <w:rPr>
          <w:lang w:val="de-AT"/>
        </w:rPr>
      </w:pPr>
      <w:bookmarkStart w:id="23" w:name="_Toc58837208"/>
      <w:bookmarkStart w:id="24" w:name="_Toc67592663"/>
      <w:r w:rsidRPr="00912A0C">
        <w:rPr>
          <w:lang w:val="de-AT"/>
        </w:rPr>
        <w:t>Darstellung der Übertragungswege</w:t>
      </w:r>
      <w:bookmarkEnd w:id="23"/>
      <w:bookmarkEnd w:id="24"/>
    </w:p>
    <w:p w14:paraId="70E1BA95" w14:textId="12410853" w:rsidR="00B80F33" w:rsidRDefault="00863106" w:rsidP="00B80F33">
      <w:pPr>
        <w:rPr>
          <w:lang w:val="de-AT"/>
        </w:rPr>
      </w:pPr>
      <w:r>
        <w:rPr>
          <w:lang w:val="de-AT"/>
        </w:rPr>
        <w:t xml:space="preserve">Die AGES </w:t>
      </w:r>
      <w:r w:rsidR="00D2687C">
        <w:rPr>
          <w:lang w:val="de-AT"/>
        </w:rPr>
        <w:t xml:space="preserve">geht von der Annahme aus, </w:t>
      </w:r>
      <w:r w:rsidR="003623AD" w:rsidRPr="003623AD">
        <w:rPr>
          <w:lang w:val="de-AT"/>
        </w:rPr>
        <w:t>dass sich das Virus wie andere Erreger von Atemwegserkrankungen hauptsächlich durch Tröpfcheninfektion verbreitet.</w:t>
      </w:r>
      <w:r w:rsidR="00C65FBE">
        <w:rPr>
          <w:lang w:val="de-AT"/>
        </w:rPr>
        <w:t xml:space="preserve"> </w:t>
      </w:r>
      <w:r w:rsidR="00123388">
        <w:rPr>
          <w:lang w:val="de-AT"/>
        </w:rPr>
        <w:t>D</w:t>
      </w:r>
      <w:r w:rsidR="00E924D2">
        <w:rPr>
          <w:lang w:val="de-AT"/>
        </w:rPr>
        <w:t xml:space="preserve">as Virus </w:t>
      </w:r>
      <w:r w:rsidR="00E514D7">
        <w:rPr>
          <w:lang w:val="de-AT"/>
        </w:rPr>
        <w:t xml:space="preserve">gelangt </w:t>
      </w:r>
      <w:r w:rsidR="00495CDE">
        <w:rPr>
          <w:lang w:val="de-AT"/>
        </w:rPr>
        <w:t xml:space="preserve">vor allem </w:t>
      </w:r>
      <w:r w:rsidR="00E514D7">
        <w:rPr>
          <w:lang w:val="de-AT"/>
        </w:rPr>
        <w:t xml:space="preserve">via </w:t>
      </w:r>
      <w:r w:rsidR="009725E9" w:rsidRPr="00E924D2">
        <w:rPr>
          <w:lang w:val="de-AT"/>
        </w:rPr>
        <w:t>Sekre</w:t>
      </w:r>
      <w:r w:rsidR="009725E9">
        <w:rPr>
          <w:lang w:val="de-AT"/>
        </w:rPr>
        <w:t>t-</w:t>
      </w:r>
      <w:r w:rsidR="009725E9" w:rsidRPr="00E924D2">
        <w:rPr>
          <w:lang w:val="de-AT"/>
        </w:rPr>
        <w:t>Tröpfchen</w:t>
      </w:r>
      <w:r w:rsidR="00E924D2" w:rsidRPr="00E924D2">
        <w:rPr>
          <w:lang w:val="de-AT"/>
        </w:rPr>
        <w:t xml:space="preserve"> </w:t>
      </w:r>
      <w:r w:rsidR="006A73BD">
        <w:rPr>
          <w:lang w:val="de-AT"/>
        </w:rPr>
        <w:t>in der Luft</w:t>
      </w:r>
      <w:r w:rsidR="008959EB">
        <w:rPr>
          <w:lang w:val="de-AT"/>
        </w:rPr>
        <w:t xml:space="preserve"> von Mensch-zu-Mensch.</w:t>
      </w:r>
      <w:r w:rsidR="001D6648">
        <w:rPr>
          <w:lang w:val="de-AT"/>
        </w:rPr>
        <w:t xml:space="preserve"> </w:t>
      </w:r>
      <w:r w:rsidR="001D6648" w:rsidRPr="001D6648">
        <w:rPr>
          <w:lang w:val="de-AT"/>
        </w:rPr>
        <w:t>Neben den Sekreten des Atmungstraktes und Speichel könnten auch Ausscheidungen (Harn, Stuhl) und Körperflüssigkeiten (Blut, Rippenfellflüssigkeit, Gelenkspunktate, usw.) infektiös sei</w:t>
      </w:r>
      <w:r w:rsidR="00060C64">
        <w:rPr>
          <w:lang w:val="de-AT"/>
        </w:rPr>
        <w:t xml:space="preserve">n und so </w:t>
      </w:r>
      <w:r w:rsidR="006A73BD">
        <w:rPr>
          <w:lang w:val="de-AT"/>
        </w:rPr>
        <w:t xml:space="preserve">über </w:t>
      </w:r>
      <w:r w:rsidR="00E924D2" w:rsidRPr="00E924D2">
        <w:rPr>
          <w:lang w:val="de-AT"/>
        </w:rPr>
        <w:t>kontaminierte Hände bzw. Oberflächen von Mensch-zu-Mensch</w:t>
      </w:r>
      <w:r w:rsidR="00060C64">
        <w:rPr>
          <w:lang w:val="de-AT"/>
        </w:rPr>
        <w:t xml:space="preserve"> übertragen werden</w:t>
      </w:r>
      <w:r w:rsidR="00E17C31">
        <w:rPr>
          <w:lang w:val="de-AT"/>
        </w:rPr>
        <w:t>.</w:t>
      </w:r>
    </w:p>
    <w:p w14:paraId="389C7F22" w14:textId="77777777" w:rsidR="00BD3CEC" w:rsidRDefault="00BD3CEC" w:rsidP="00B80F33">
      <w:pPr>
        <w:rPr>
          <w:lang w:val="de-AT"/>
        </w:rPr>
      </w:pPr>
    </w:p>
    <w:p w14:paraId="7BE1327C" w14:textId="71FF72F1" w:rsidR="00E17C31" w:rsidRPr="00E17C31" w:rsidRDefault="00E17C31" w:rsidP="00E17C31">
      <w:pPr>
        <w:rPr>
          <w:lang w:val="de-AT"/>
        </w:rPr>
      </w:pPr>
      <w:r w:rsidRPr="00E17C31">
        <w:rPr>
          <w:lang w:val="de-AT"/>
        </w:rPr>
        <w:t xml:space="preserve">Die Wahrscheinlichkeit einer Infektion hängt dabei </w:t>
      </w:r>
      <w:r w:rsidR="00D979B3">
        <w:rPr>
          <w:lang w:val="de-AT"/>
        </w:rPr>
        <w:t xml:space="preserve">ab </w:t>
      </w:r>
      <w:r w:rsidRPr="00E17C31">
        <w:rPr>
          <w:lang w:val="de-AT"/>
        </w:rPr>
        <w:t>von:</w:t>
      </w:r>
    </w:p>
    <w:p w14:paraId="1C21DFE8" w14:textId="2A197058" w:rsidR="00182166" w:rsidRDefault="00E17C31" w:rsidP="00E17C31">
      <w:pPr>
        <w:rPr>
          <w:lang w:val="de-AT"/>
        </w:rPr>
      </w:pPr>
      <w:r w:rsidRPr="00E17C31">
        <w:rPr>
          <w:lang w:val="de-AT"/>
        </w:rPr>
        <w:t>-</w:t>
      </w:r>
      <w:r w:rsidRPr="00E17C31">
        <w:rPr>
          <w:lang w:val="de-AT"/>
        </w:rPr>
        <w:tab/>
      </w:r>
      <w:r w:rsidR="0012279C">
        <w:rPr>
          <w:lang w:val="de-AT"/>
        </w:rPr>
        <w:t>ob die</w:t>
      </w:r>
      <w:r w:rsidR="00E601E1">
        <w:rPr>
          <w:lang w:val="de-AT"/>
        </w:rPr>
        <w:t xml:space="preserve"> Exposition</w:t>
      </w:r>
      <w:r w:rsidR="0012279C">
        <w:rPr>
          <w:rStyle w:val="Funotenzeichen"/>
          <w:lang w:val="de-AT"/>
        </w:rPr>
        <w:footnoteReference w:id="4"/>
      </w:r>
      <w:r w:rsidR="00E601E1">
        <w:rPr>
          <w:lang w:val="de-AT"/>
        </w:rPr>
        <w:t xml:space="preserve"> in geschlossenen Räumen </w:t>
      </w:r>
      <w:r w:rsidR="0012279C">
        <w:rPr>
          <w:lang w:val="de-AT"/>
        </w:rPr>
        <w:t xml:space="preserve">oder im Freien </w:t>
      </w:r>
      <w:r w:rsidR="00E601E1">
        <w:rPr>
          <w:lang w:val="de-AT"/>
        </w:rPr>
        <w:t>stattgefunden hat</w:t>
      </w:r>
      <w:r w:rsidR="00182166">
        <w:rPr>
          <w:lang w:val="de-AT"/>
        </w:rPr>
        <w:t>,</w:t>
      </w:r>
    </w:p>
    <w:p w14:paraId="7825DA7A" w14:textId="7FB7BCDF" w:rsidR="00E17C31" w:rsidRPr="00E17C31" w:rsidRDefault="00182166" w:rsidP="00E17C31">
      <w:pPr>
        <w:rPr>
          <w:lang w:val="de-AT"/>
        </w:rPr>
      </w:pPr>
      <w:r>
        <w:rPr>
          <w:lang w:val="de-AT"/>
        </w:rPr>
        <w:t>-</w:t>
      </w:r>
      <w:r>
        <w:rPr>
          <w:lang w:val="de-AT"/>
        </w:rPr>
        <w:tab/>
      </w:r>
      <w:r w:rsidR="00E17C31" w:rsidRPr="00E17C31">
        <w:rPr>
          <w:lang w:val="de-AT"/>
        </w:rPr>
        <w:t>der Dauer der Exposition,</w:t>
      </w:r>
    </w:p>
    <w:p w14:paraId="5F3B823D" w14:textId="77777777" w:rsidR="00E17C31" w:rsidRPr="00E17C31" w:rsidRDefault="00E17C31" w:rsidP="00E17C31">
      <w:pPr>
        <w:rPr>
          <w:lang w:val="de-AT"/>
        </w:rPr>
      </w:pPr>
      <w:r w:rsidRPr="00E17C31">
        <w:rPr>
          <w:lang w:val="de-AT"/>
        </w:rPr>
        <w:t>-</w:t>
      </w:r>
      <w:r w:rsidRPr="00E17C31">
        <w:rPr>
          <w:lang w:val="de-AT"/>
        </w:rPr>
        <w:tab/>
        <w:t>der räumlichen Nähe zur „Infektionsquelle“,</w:t>
      </w:r>
    </w:p>
    <w:p w14:paraId="09004B2F" w14:textId="77777777" w:rsidR="00E17C31" w:rsidRPr="00E17C31" w:rsidRDefault="00E17C31" w:rsidP="00E17C31">
      <w:pPr>
        <w:rPr>
          <w:lang w:val="de-AT"/>
        </w:rPr>
      </w:pPr>
      <w:r w:rsidRPr="00E17C31">
        <w:rPr>
          <w:lang w:val="de-AT"/>
        </w:rPr>
        <w:t>-</w:t>
      </w:r>
      <w:r w:rsidRPr="00E17C31">
        <w:rPr>
          <w:lang w:val="de-AT"/>
        </w:rPr>
        <w:tab/>
        <w:t xml:space="preserve">der Belüftung des Raumes und </w:t>
      </w:r>
    </w:p>
    <w:p w14:paraId="25312414" w14:textId="14958FDB" w:rsidR="00E17C31" w:rsidRDefault="00E17C31" w:rsidP="00E17C31">
      <w:pPr>
        <w:rPr>
          <w:lang w:val="de-AT"/>
        </w:rPr>
      </w:pPr>
      <w:r w:rsidRPr="00E17C31">
        <w:rPr>
          <w:lang w:val="de-AT"/>
        </w:rPr>
        <w:t>-</w:t>
      </w:r>
      <w:r w:rsidRPr="00E17C31">
        <w:rPr>
          <w:lang w:val="de-AT"/>
        </w:rPr>
        <w:tab/>
        <w:t>der grundsätzlichen Infektiosität der „Infektionsquelle“ ab.</w:t>
      </w:r>
    </w:p>
    <w:p w14:paraId="48BC7782" w14:textId="77777777" w:rsidR="00E9494F" w:rsidRDefault="00E9494F" w:rsidP="00E17C31">
      <w:pPr>
        <w:rPr>
          <w:lang w:val="de-AT"/>
        </w:rPr>
      </w:pPr>
    </w:p>
    <w:p w14:paraId="40DA3B60" w14:textId="456FD544" w:rsidR="00912A0C" w:rsidRPr="00912A0C" w:rsidRDefault="00F6002A" w:rsidP="00912A0C">
      <w:pPr>
        <w:pStyle w:val="berschrift2"/>
        <w:rPr>
          <w:lang w:val="de-AT"/>
        </w:rPr>
      </w:pPr>
      <w:bookmarkStart w:id="25" w:name="_Toc58837209"/>
      <w:bookmarkStart w:id="26" w:name="_Toc67592664"/>
      <w:r w:rsidRPr="00912A0C">
        <w:rPr>
          <w:lang w:val="de-AT"/>
        </w:rPr>
        <w:t>Begriffs</w:t>
      </w:r>
      <w:r w:rsidR="00912A0C" w:rsidRPr="00912A0C">
        <w:rPr>
          <w:lang w:val="de-AT"/>
        </w:rPr>
        <w:t>definitionen</w:t>
      </w:r>
      <w:r w:rsidR="00B80F33">
        <w:rPr>
          <w:lang w:val="de-AT"/>
        </w:rPr>
        <w:t xml:space="preserve"> gemäß </w:t>
      </w:r>
      <w:r w:rsidR="00515C82">
        <w:rPr>
          <w:lang w:val="de-AT"/>
        </w:rPr>
        <w:t>Gesundheit</w:t>
      </w:r>
      <w:r w:rsidR="00BA7F32">
        <w:rPr>
          <w:lang w:val="de-AT"/>
        </w:rPr>
        <w:t>s</w:t>
      </w:r>
      <w:r w:rsidR="00515C82">
        <w:rPr>
          <w:lang w:val="de-AT"/>
        </w:rPr>
        <w:t>ministerium bzw. AGES</w:t>
      </w:r>
      <w:bookmarkEnd w:id="25"/>
      <w:bookmarkEnd w:id="26"/>
    </w:p>
    <w:p w14:paraId="110821A1" w14:textId="76A5356F" w:rsidR="00A633AC" w:rsidRDefault="00912A0C" w:rsidP="00912A0C">
      <w:pPr>
        <w:pStyle w:val="berschrift3"/>
      </w:pPr>
      <w:bookmarkStart w:id="27" w:name="_Toc67592665"/>
      <w:r>
        <w:t>„</w:t>
      </w:r>
      <w:r w:rsidR="00A633AC">
        <w:t>Verdachtsfall"</w:t>
      </w:r>
      <w:bookmarkEnd w:id="27"/>
    </w:p>
    <w:p w14:paraId="3AFFE8B2" w14:textId="5EAB0D22" w:rsidR="00B80F33" w:rsidRDefault="0095578C" w:rsidP="00B80F33">
      <w:pPr>
        <w:rPr>
          <w:lang w:val="de-AT"/>
        </w:rPr>
      </w:pPr>
      <w:r w:rsidRPr="0095578C">
        <w:rPr>
          <w:lang w:val="x-none"/>
        </w:rPr>
        <w:t>Jede Person, die die klinischen Kriterien erfüllt</w:t>
      </w:r>
      <w:r w:rsidR="00644328">
        <w:rPr>
          <w:lang w:val="de-AT"/>
        </w:rPr>
        <w:t xml:space="preserve">. </w:t>
      </w:r>
    </w:p>
    <w:p w14:paraId="68CC2059" w14:textId="7CF85A3F" w:rsidR="00BD576B" w:rsidRDefault="00BD576B" w:rsidP="00BD576B">
      <w:pPr>
        <w:pStyle w:val="berschrift3"/>
      </w:pPr>
      <w:bookmarkStart w:id="28" w:name="_Toc67592666"/>
      <w:r>
        <w:t>„</w:t>
      </w:r>
      <w:r>
        <w:rPr>
          <w:lang w:val="de-AT"/>
        </w:rPr>
        <w:t>Wahrscheinlicher Fall</w:t>
      </w:r>
      <w:r>
        <w:t>"</w:t>
      </w:r>
      <w:bookmarkEnd w:id="28"/>
    </w:p>
    <w:p w14:paraId="7A01E227" w14:textId="06FA2252" w:rsidR="00BD576B" w:rsidRDefault="00BE3457" w:rsidP="00BD576B">
      <w:pPr>
        <w:rPr>
          <w:lang w:val="de-AT"/>
        </w:rPr>
      </w:pPr>
      <w:r>
        <w:rPr>
          <w:lang w:val="de-AT"/>
        </w:rPr>
        <w:t>Unter anderem j</w:t>
      </w:r>
      <w:proofErr w:type="spellStart"/>
      <w:r w:rsidR="00BD576B" w:rsidRPr="0095578C">
        <w:rPr>
          <w:lang w:val="x-none"/>
        </w:rPr>
        <w:t>ede</w:t>
      </w:r>
      <w:proofErr w:type="spellEnd"/>
      <w:r w:rsidR="00BD576B" w:rsidRPr="0095578C">
        <w:rPr>
          <w:lang w:val="x-none"/>
        </w:rPr>
        <w:t xml:space="preserve"> Person, die die klinischen </w:t>
      </w:r>
      <w:r w:rsidR="009C183A">
        <w:rPr>
          <w:lang w:val="de-AT"/>
        </w:rPr>
        <w:t xml:space="preserve">und die epidemiologischen </w:t>
      </w:r>
      <w:r w:rsidR="00BD576B" w:rsidRPr="0095578C">
        <w:rPr>
          <w:lang w:val="x-none"/>
        </w:rPr>
        <w:t>Kriterien erfüllt</w:t>
      </w:r>
      <w:r w:rsidR="00BD576B">
        <w:rPr>
          <w:lang w:val="de-AT"/>
        </w:rPr>
        <w:t xml:space="preserve"> bzw. ein positives Ergebnis bei einem </w:t>
      </w:r>
      <w:r w:rsidR="003A15FC">
        <w:rPr>
          <w:lang w:val="de-AT"/>
        </w:rPr>
        <w:t>Antigen-</w:t>
      </w:r>
      <w:r w:rsidR="00BD576B">
        <w:rPr>
          <w:lang w:val="de-AT"/>
        </w:rPr>
        <w:t xml:space="preserve">Schnelltest hat. </w:t>
      </w:r>
    </w:p>
    <w:p w14:paraId="7FFED1A3" w14:textId="068EDACC" w:rsidR="00A633AC" w:rsidRDefault="00A633AC" w:rsidP="00912A0C">
      <w:pPr>
        <w:pStyle w:val="berschrift3"/>
      </w:pPr>
      <w:bookmarkStart w:id="29" w:name="_Toc67592667"/>
      <w:r>
        <w:t>"Bestätigter Fall"</w:t>
      </w:r>
      <w:bookmarkEnd w:id="29"/>
    </w:p>
    <w:p w14:paraId="32D37C7A" w14:textId="1F8DC833" w:rsidR="00565E85" w:rsidRDefault="00565E85" w:rsidP="00CA459E">
      <w:pPr>
        <w:pStyle w:val="Listenabsatz"/>
        <w:numPr>
          <w:ilvl w:val="0"/>
          <w:numId w:val="36"/>
        </w:numPr>
        <w:rPr>
          <w:lang w:val="x-none"/>
        </w:rPr>
      </w:pPr>
      <w:r>
        <w:lastRenderedPageBreak/>
        <w:t>Jede Person, mit Nachweis von SARS-CoV-2 spezifischer Nukleinsäure, unabhängig von klinischer Manifestation</w:t>
      </w:r>
    </w:p>
    <w:p w14:paraId="7B28079A" w14:textId="77777777" w:rsidR="00ED54DA" w:rsidRPr="00CA459E" w:rsidRDefault="00ED54DA" w:rsidP="00ED54DA">
      <w:pPr>
        <w:pStyle w:val="Listenabsatz"/>
        <w:numPr>
          <w:ilvl w:val="0"/>
          <w:numId w:val="0"/>
        </w:numPr>
        <w:ind w:left="360"/>
        <w:rPr>
          <w:lang w:val="de-AT"/>
        </w:rPr>
      </w:pPr>
    </w:p>
    <w:p w14:paraId="25F860C7" w14:textId="11DB932F" w:rsidR="00367187" w:rsidRDefault="00ED77F7" w:rsidP="00912A0C">
      <w:pPr>
        <w:pStyle w:val="berschrift3"/>
        <w:rPr>
          <w:lang w:val="de-AT"/>
        </w:rPr>
      </w:pPr>
      <w:bookmarkStart w:id="30" w:name="_Toc67592668"/>
      <w:r>
        <w:rPr>
          <w:lang w:val="de-AT"/>
        </w:rPr>
        <w:t xml:space="preserve">Gruppe von Kontaktpersonen </w:t>
      </w:r>
      <w:r w:rsidR="00BA35D5">
        <w:rPr>
          <w:lang w:val="de-AT"/>
        </w:rPr>
        <w:t xml:space="preserve">– in Bezug </w:t>
      </w:r>
      <w:r w:rsidR="006871CA">
        <w:rPr>
          <w:lang w:val="de-AT"/>
        </w:rPr>
        <w:t xml:space="preserve">auf </w:t>
      </w:r>
      <w:r w:rsidR="00AB15C0">
        <w:rPr>
          <w:lang w:val="de-AT"/>
        </w:rPr>
        <w:t>das COVID-19 Präventionskonzept</w:t>
      </w:r>
      <w:r w:rsidR="00BA35D5">
        <w:rPr>
          <w:lang w:val="de-AT"/>
        </w:rPr>
        <w:t>:</w:t>
      </w:r>
      <w:bookmarkEnd w:id="30"/>
    </w:p>
    <w:p w14:paraId="37E71FBF" w14:textId="25034B9B" w:rsidR="00E04DD2" w:rsidRDefault="00842F45" w:rsidP="00E04DD2">
      <w:pPr>
        <w:rPr>
          <w:lang w:val="de-AT"/>
        </w:rPr>
      </w:pPr>
      <w:r>
        <w:rPr>
          <w:lang w:val="de-AT"/>
        </w:rPr>
        <w:t xml:space="preserve">Ansteckungsverdächtigte </w:t>
      </w:r>
      <w:r w:rsidR="00E04DD2">
        <w:rPr>
          <w:lang w:val="de-AT"/>
        </w:rPr>
        <w:t>im Rahmen dieses Konzept sind Personen</w:t>
      </w:r>
      <w:r w:rsidR="00AB15C0">
        <w:rPr>
          <w:lang w:val="de-AT"/>
        </w:rPr>
        <w:t>,</w:t>
      </w:r>
      <w:r w:rsidR="00E04DD2">
        <w:rPr>
          <w:lang w:val="de-AT"/>
        </w:rPr>
        <w:t xml:space="preserve"> die Kontakt zu einem </w:t>
      </w:r>
      <w:r w:rsidR="00A173A4">
        <w:rPr>
          <w:lang w:val="de-AT"/>
        </w:rPr>
        <w:t xml:space="preserve">bestätigen Fall </w:t>
      </w:r>
      <w:r w:rsidR="006230F7">
        <w:rPr>
          <w:lang w:val="de-AT"/>
        </w:rPr>
        <w:t>in der Zeit der Anst</w:t>
      </w:r>
      <w:r w:rsidR="002B7BBF">
        <w:rPr>
          <w:lang w:val="de-AT"/>
        </w:rPr>
        <w:t xml:space="preserve">eckungsfähigkeit </w:t>
      </w:r>
      <w:r w:rsidR="00A173A4">
        <w:rPr>
          <w:lang w:val="de-AT"/>
        </w:rPr>
        <w:t xml:space="preserve">hatten. Dabei wird zwischen Kontaktpersonen I (hohes Infektionsrisiko) und Kontaktpersonen II </w:t>
      </w:r>
      <w:r w:rsidR="00081A06">
        <w:rPr>
          <w:lang w:val="de-AT"/>
        </w:rPr>
        <w:t>(n</w:t>
      </w:r>
      <w:r w:rsidR="00B51036">
        <w:rPr>
          <w:lang w:val="de-AT"/>
        </w:rPr>
        <w:t>iedrige</w:t>
      </w:r>
      <w:r w:rsidR="00546429">
        <w:rPr>
          <w:lang w:val="de-AT"/>
        </w:rPr>
        <w:t xml:space="preserve"> Risiko-Exposition) unterschieden:</w:t>
      </w:r>
    </w:p>
    <w:p w14:paraId="3BB6F788" w14:textId="77777777" w:rsidR="00833559" w:rsidRDefault="00833559" w:rsidP="00E04DD2">
      <w:pPr>
        <w:rPr>
          <w:lang w:val="de-AT"/>
        </w:rPr>
      </w:pPr>
    </w:p>
    <w:p w14:paraId="0257FD58" w14:textId="4A929A02" w:rsidR="00BA35D5" w:rsidRPr="00E52762" w:rsidRDefault="00546429" w:rsidP="00DE396C">
      <w:pPr>
        <w:rPr>
          <w:u w:val="single"/>
        </w:rPr>
      </w:pPr>
      <w:r w:rsidRPr="00E52762">
        <w:rPr>
          <w:u w:val="single"/>
        </w:rPr>
        <w:t xml:space="preserve">Als </w:t>
      </w:r>
      <w:r w:rsidR="003D73E0" w:rsidRPr="00E52762">
        <w:rPr>
          <w:u w:val="single"/>
        </w:rPr>
        <w:t xml:space="preserve">Kontaktpersonen </w:t>
      </w:r>
      <w:r w:rsidRPr="00E52762">
        <w:rPr>
          <w:u w:val="single"/>
        </w:rPr>
        <w:t>I (</w:t>
      </w:r>
      <w:r w:rsidR="00646D83" w:rsidRPr="00E52762">
        <w:rPr>
          <w:u w:val="single"/>
        </w:rPr>
        <w:t>hohe</w:t>
      </w:r>
      <w:r w:rsidRPr="00E52762">
        <w:rPr>
          <w:u w:val="single"/>
        </w:rPr>
        <w:t>s</w:t>
      </w:r>
      <w:r w:rsidR="00646D83" w:rsidRPr="00E52762">
        <w:rPr>
          <w:u w:val="single"/>
        </w:rPr>
        <w:t xml:space="preserve"> Infektionsrisiko</w:t>
      </w:r>
      <w:r w:rsidR="00424660">
        <w:rPr>
          <w:u w:val="single"/>
        </w:rPr>
        <w:t>; K1</w:t>
      </w:r>
      <w:r w:rsidR="000C70F7" w:rsidRPr="00E52762">
        <w:rPr>
          <w:u w:val="single"/>
        </w:rPr>
        <w:t>)</w:t>
      </w:r>
      <w:r w:rsidRPr="00E52762">
        <w:rPr>
          <w:u w:val="single"/>
        </w:rPr>
        <w:t xml:space="preserve"> gelten</w:t>
      </w:r>
      <w:r w:rsidR="00BA35D5" w:rsidRPr="00E52762">
        <w:rPr>
          <w:u w:val="single"/>
        </w:rPr>
        <w:t>:</w:t>
      </w:r>
    </w:p>
    <w:p w14:paraId="74CBF698" w14:textId="50795CA3" w:rsidR="00BA35D5" w:rsidRDefault="00BA35D5" w:rsidP="00FD4362">
      <w:pPr>
        <w:pStyle w:val="Listenabsatz"/>
        <w:numPr>
          <w:ilvl w:val="0"/>
          <w:numId w:val="11"/>
        </w:numPr>
      </w:pPr>
      <w:r>
        <w:t>Personen</w:t>
      </w:r>
      <w:bookmarkStart w:id="31" w:name="_Ref54800142"/>
      <w:r w:rsidR="00A34A45">
        <w:rPr>
          <w:rStyle w:val="Funotenzeichen"/>
        </w:rPr>
        <w:footnoteReference w:id="5"/>
      </w:r>
      <w:bookmarkEnd w:id="31"/>
      <w:r>
        <w:t>, die kumulativ für 15 Minuten oder länger in einer Entfernung ≤2 Meter Kontakt von Angesicht zu Angesicht mit einem bestätigten Fall hatten (insbes. Haushaltskontakte).</w:t>
      </w:r>
    </w:p>
    <w:p w14:paraId="688B310A" w14:textId="58A65330" w:rsidR="00BA35D5" w:rsidRDefault="00BA35D5" w:rsidP="00FD4362">
      <w:pPr>
        <w:pStyle w:val="Listenabsatz"/>
        <w:numPr>
          <w:ilvl w:val="0"/>
          <w:numId w:val="11"/>
        </w:numPr>
      </w:pPr>
      <w:r>
        <w:t>Personen</w:t>
      </w:r>
      <w:r w:rsidR="00546429">
        <w:rPr>
          <w:rStyle w:val="Funotenzeichen"/>
        </w:rPr>
        <w:footnoteReference w:id="6"/>
      </w:r>
      <w:r>
        <w:t>, die sich im selben Raum (z.B. Seminarraum, Besprechungsraum, etc.) mit einem bestätigten Fall in einer Entfernung ≤ 2 Meter für 15 Minuten oder länger aufgehalten haben.</w:t>
      </w:r>
    </w:p>
    <w:p w14:paraId="7FD24D9F" w14:textId="17EFE9FC" w:rsidR="00240F83" w:rsidRDefault="00240F83" w:rsidP="00FD4362">
      <w:pPr>
        <w:pStyle w:val="Listenabsatz"/>
        <w:numPr>
          <w:ilvl w:val="0"/>
          <w:numId w:val="11"/>
        </w:numPr>
      </w:pPr>
      <w:r w:rsidRPr="00240F83">
        <w:t>Personen</w:t>
      </w:r>
      <w:r w:rsidR="008121DD">
        <w:rPr>
          <w:rStyle w:val="Funotenzeichen"/>
        </w:rPr>
        <w:footnoteReference w:id="7"/>
      </w:r>
      <w:r w:rsidR="00841723">
        <w:t xml:space="preserve"> </w:t>
      </w:r>
      <w:r w:rsidRPr="00240F83">
        <w:t>mit folgenden Kontaktarten im Flugzeug oder an</w:t>
      </w:r>
      <w:r>
        <w:t>d</w:t>
      </w:r>
      <w:r w:rsidRPr="00240F83">
        <w:t>eren</w:t>
      </w:r>
      <w:r>
        <w:t xml:space="preserve"> L</w:t>
      </w:r>
      <w:r w:rsidRPr="00240F83">
        <w:t>angstreckentransportmitteln wie Reisebussen oder Zügen</w:t>
      </w:r>
      <w:r w:rsidR="00783D81">
        <w:t>: Direkter Sitznachbar des bestätigten Falles oder Besatzungsmitglied</w:t>
      </w:r>
      <w:r w:rsidR="00841723">
        <w:t>.</w:t>
      </w:r>
    </w:p>
    <w:p w14:paraId="45200908" w14:textId="4E2D0ED2" w:rsidR="005A2FFB" w:rsidRDefault="005A2FFB" w:rsidP="00FD4362">
      <w:pPr>
        <w:pStyle w:val="Listenabsatz"/>
        <w:numPr>
          <w:ilvl w:val="0"/>
          <w:numId w:val="11"/>
        </w:numPr>
      </w:pPr>
      <w:r>
        <w:t>Personen die unabhängig von der Entfernung mit hoher Wahrscheinlichkeit einer relevanten Konzentration von Aerosolen ausgesetzt waren (z.B. Feiern, gemeinsames Singen oder Sporttreiben in Innenräumen) oder ungeschützten, direkten Kontakt mit infektiösen Sekreten eines bestätigten Falles hatten.</w:t>
      </w:r>
    </w:p>
    <w:p w14:paraId="7A7B8E9B" w14:textId="77777777" w:rsidR="00C5636A" w:rsidRPr="00370C23" w:rsidRDefault="005A2FFB" w:rsidP="00FD4362">
      <w:pPr>
        <w:pStyle w:val="Listenabsatz"/>
        <w:numPr>
          <w:ilvl w:val="0"/>
          <w:numId w:val="11"/>
        </w:numPr>
      </w:pPr>
      <w:r w:rsidRPr="00370C23">
        <w:t>Personen, die direkten physischen Kontakt (z.B. Hände schütteln) mit einem bestätigten Fall hatten.</w:t>
      </w:r>
      <w:r w:rsidR="00C5636A" w:rsidRPr="00370C23">
        <w:t xml:space="preserve"> </w:t>
      </w:r>
    </w:p>
    <w:p w14:paraId="4FC00F77" w14:textId="3B5DCF75" w:rsidR="00BA35D5" w:rsidRDefault="00C5636A" w:rsidP="00FD4362">
      <w:pPr>
        <w:pStyle w:val="Listenabsatz"/>
        <w:numPr>
          <w:ilvl w:val="0"/>
          <w:numId w:val="11"/>
        </w:numPr>
      </w:pPr>
      <w:r>
        <w:t xml:space="preserve">Falls die Kontaktperson innerhalb der letzten </w:t>
      </w:r>
      <w:r w:rsidR="00D55F42">
        <w:t>6</w:t>
      </w:r>
      <w:r>
        <w:t xml:space="preserve"> Monate als bestätigter Fall klassifiziert wurde, ist die Person entsprechend einer Kontaktperson der Kategorie II einzustufen.</w:t>
      </w:r>
    </w:p>
    <w:p w14:paraId="52953104" w14:textId="55CE8752" w:rsidR="009424DB" w:rsidRPr="002D743D" w:rsidRDefault="009424DB" w:rsidP="00FD4362">
      <w:pPr>
        <w:pStyle w:val="Listenabsatz"/>
        <w:numPr>
          <w:ilvl w:val="0"/>
          <w:numId w:val="11"/>
        </w:numPr>
        <w:rPr>
          <w:highlight w:val="green"/>
        </w:rPr>
      </w:pPr>
      <w:r>
        <w:t xml:space="preserve">Vorgehen bei geimpften Personen: Die Impfung bietet nach derzeitigem Wissensstand einen Individualschutz. </w:t>
      </w:r>
      <w:r w:rsidR="001F7784" w:rsidRPr="002D743D">
        <w:rPr>
          <w:highlight w:val="green"/>
        </w:rPr>
        <w:t xml:space="preserve">Geimpfte Kontaktpersonen können abhängig von der Anzahl der erhaltenen Impfung und der seitdem vergangener Tage </w:t>
      </w:r>
      <w:r w:rsidR="002D743D" w:rsidRPr="002D743D">
        <w:rPr>
          <w:highlight w:val="green"/>
        </w:rPr>
        <w:t xml:space="preserve">auch </w:t>
      </w:r>
      <w:r w:rsidR="001F7784" w:rsidRPr="002D743D">
        <w:rPr>
          <w:highlight w:val="green"/>
        </w:rPr>
        <w:t>als Kontaktperson entsprechend der Kategorie II eingestuft werden</w:t>
      </w:r>
      <w:r w:rsidRPr="002D743D">
        <w:rPr>
          <w:highlight w:val="green"/>
        </w:rPr>
        <w:t>.</w:t>
      </w:r>
      <w:r w:rsidR="002D743D" w:rsidRPr="002D743D">
        <w:rPr>
          <w:highlight w:val="green"/>
        </w:rPr>
        <w:t xml:space="preserve"> (Details sind dem jeweils gültigen Dokument zur Behördlichen Vorgangsweise bei SARS-CoV2-Kontaktpersonen zu entnehmen)</w:t>
      </w:r>
    </w:p>
    <w:p w14:paraId="3F310229" w14:textId="77777777" w:rsidR="00CB32E0" w:rsidRDefault="00CB32E0" w:rsidP="00CB32E0"/>
    <w:p w14:paraId="2AE9DCAD" w14:textId="0ABA1C31" w:rsidR="00CB32E0" w:rsidRPr="00CB32E0" w:rsidRDefault="00CB32E0" w:rsidP="00CB32E0">
      <w:pPr>
        <w:rPr>
          <w:u w:val="single"/>
        </w:rPr>
      </w:pPr>
      <w:r w:rsidRPr="00CB32E0">
        <w:rPr>
          <w:u w:val="single"/>
        </w:rPr>
        <w:t>Als Kontaktpersonen II (</w:t>
      </w:r>
      <w:r w:rsidRPr="00CB32E0">
        <w:rPr>
          <w:u w:val="single"/>
          <w:lang w:val="de-AT"/>
        </w:rPr>
        <w:t>niedrige Risiko-Exposition</w:t>
      </w:r>
      <w:r w:rsidR="00424660">
        <w:rPr>
          <w:u w:val="single"/>
          <w:lang w:val="de-AT"/>
        </w:rPr>
        <w:t>; K2</w:t>
      </w:r>
      <w:r w:rsidRPr="00CB32E0">
        <w:rPr>
          <w:u w:val="single"/>
        </w:rPr>
        <w:t>) gelten:</w:t>
      </w:r>
    </w:p>
    <w:p w14:paraId="0085830A" w14:textId="40186B29" w:rsidR="00CB32E0" w:rsidRDefault="0076287F" w:rsidP="00FD4362">
      <w:pPr>
        <w:pStyle w:val="Listenabsatz"/>
        <w:numPr>
          <w:ilvl w:val="0"/>
          <w:numId w:val="11"/>
        </w:numPr>
      </w:pPr>
      <w:r w:rsidRPr="0076287F">
        <w:lastRenderedPageBreak/>
        <w:t>Personen</w:t>
      </w:r>
      <w:r w:rsidR="00424660">
        <w:rPr>
          <w:rStyle w:val="Funotenzeichen"/>
        </w:rPr>
        <w:footnoteReference w:id="8"/>
      </w:r>
      <w:r w:rsidRPr="0076287F">
        <w:t xml:space="preserve">, die kumulativ für kürzer als 15 Minuten in einer Entfernung ≤2 Meter Kontakt von Angesicht zu Angesicht mit einem bestätigten Fall hatten bzw. Personen, die sich im selben Raum (z.B. </w:t>
      </w:r>
      <w:r w:rsidR="00916E9B">
        <w:t>Büro</w:t>
      </w:r>
      <w:r w:rsidRPr="0076287F">
        <w:t>, Besprechungsraum, Räume einer Gesundheitseinrichtung) mit einem bestätigten Fall in einer Entfernung &gt;2 Metern für 15 Minuten oder länger oder in einer Entfernung von ≤ 2 Metern für kürzer als 15 Minuten aufgehalten haben.</w:t>
      </w:r>
      <w:r w:rsidR="00E27082">
        <w:t xml:space="preserve"> </w:t>
      </w:r>
    </w:p>
    <w:p w14:paraId="42B1F195" w14:textId="77777777" w:rsidR="00A0699F" w:rsidRDefault="00A0699F" w:rsidP="00A0699F">
      <w:pPr>
        <w:pStyle w:val="Listenabsatz"/>
        <w:numPr>
          <w:ilvl w:val="0"/>
          <w:numId w:val="0"/>
        </w:numPr>
        <w:ind w:left="360"/>
      </w:pPr>
    </w:p>
    <w:p w14:paraId="03EC03EA" w14:textId="62E29FA1" w:rsidR="005F0CAE" w:rsidRPr="002D2E8A" w:rsidRDefault="005F0CAE" w:rsidP="003B75E8">
      <w:pPr>
        <w:pStyle w:val="Listenabsatz"/>
        <w:numPr>
          <w:ilvl w:val="0"/>
          <w:numId w:val="11"/>
        </w:numPr>
        <w:rPr>
          <w:highlight w:val="green"/>
        </w:rPr>
      </w:pPr>
      <w:r w:rsidRPr="002D2E8A">
        <w:rPr>
          <w:highlight w:val="green"/>
        </w:rPr>
        <w:t>Weitere spezielle Regelungen</w:t>
      </w:r>
      <w:r w:rsidR="00054F58" w:rsidRPr="002D2E8A">
        <w:rPr>
          <w:highlight w:val="green"/>
        </w:rPr>
        <w:t xml:space="preserve"> aus dem</w:t>
      </w:r>
      <w:r w:rsidR="002D2E8A" w:rsidRPr="002D2E8A">
        <w:rPr>
          <w:highlight w:val="green"/>
        </w:rPr>
        <w:t xml:space="preserve"> Dokument „Behördliche Vorgangsweise bei SARSCoV-2 Kontaktpersonen: Kontaktpersonennachverfolgung“</w:t>
      </w:r>
      <w:r w:rsidRPr="002D2E8A">
        <w:rPr>
          <w:highlight w:val="green"/>
        </w:rPr>
        <w:t xml:space="preserve"> </w:t>
      </w:r>
      <w:r w:rsidR="00054F58" w:rsidRPr="002D2E8A">
        <w:rPr>
          <w:highlight w:val="green"/>
        </w:rPr>
        <w:t xml:space="preserve">sind zu ergänzen, wenn sie für die Zielgruppe des Präventionskonzept relevant erscheinen. </w:t>
      </w:r>
    </w:p>
    <w:p w14:paraId="105ED7AA" w14:textId="77777777" w:rsidR="005F0CAE" w:rsidRPr="005F0CAE" w:rsidRDefault="005F0CAE" w:rsidP="005F0CAE">
      <w:pPr>
        <w:pStyle w:val="Listenabsatz"/>
        <w:numPr>
          <w:ilvl w:val="0"/>
          <w:numId w:val="0"/>
        </w:numPr>
        <w:ind w:left="720"/>
        <w:rPr>
          <w:highlight w:val="yellow"/>
        </w:rPr>
      </w:pPr>
    </w:p>
    <w:p w14:paraId="2FC5A23B" w14:textId="4C37635F" w:rsidR="00E60FB8" w:rsidRPr="00DB28ED" w:rsidRDefault="00A0699F" w:rsidP="00FD4362">
      <w:pPr>
        <w:pStyle w:val="Listenabsatz"/>
        <w:numPr>
          <w:ilvl w:val="0"/>
          <w:numId w:val="11"/>
        </w:numPr>
        <w:rPr>
          <w:highlight w:val="yellow"/>
        </w:rPr>
      </w:pPr>
      <w:r w:rsidRPr="00DB28ED">
        <w:rPr>
          <w:highlight w:val="yellow"/>
        </w:rPr>
        <w:t xml:space="preserve">Für </w:t>
      </w:r>
      <w:r w:rsidR="005D25FF" w:rsidRPr="00DB28ED">
        <w:rPr>
          <w:highlight w:val="yellow"/>
        </w:rPr>
        <w:t xml:space="preserve">MitarbeiterInnen des Gesundheits- und Pflegepersonals </w:t>
      </w:r>
      <w:r w:rsidR="00B62B0E" w:rsidRPr="00DB28ED">
        <w:rPr>
          <w:highlight w:val="yellow"/>
        </w:rPr>
        <w:t xml:space="preserve">können </w:t>
      </w:r>
      <w:r w:rsidR="00976041" w:rsidRPr="00DB28ED">
        <w:rPr>
          <w:highlight w:val="yellow"/>
        </w:rPr>
        <w:t xml:space="preserve">je nach getragener </w:t>
      </w:r>
      <w:r w:rsidR="00B62B0E" w:rsidRPr="00DB28ED">
        <w:rPr>
          <w:highlight w:val="yellow"/>
        </w:rPr>
        <w:t>a</w:t>
      </w:r>
      <w:r w:rsidR="00976041" w:rsidRPr="00DB28ED">
        <w:rPr>
          <w:highlight w:val="yellow"/>
        </w:rPr>
        <w:t xml:space="preserve">däquater Schutzausrüstung </w:t>
      </w:r>
      <w:r w:rsidRPr="00DB28ED">
        <w:rPr>
          <w:highlight w:val="yellow"/>
        </w:rPr>
        <w:t>unterschiedliche Einstufungen und Maßnahmen durch die Gesundheitsbehörden vorgegeben werden – diese sind je nach UNTERNEHMEN und Mitarbeitergruppe entsprechend einzupflegen</w:t>
      </w:r>
      <w:r w:rsidR="00DB28ED" w:rsidRPr="00DB28ED">
        <w:rPr>
          <w:highlight w:val="yellow"/>
        </w:rPr>
        <w:t xml:space="preserve"> – siehe aktuelle Version des Dokuments: Behördliche Vorgangsweise bei SARS-CoV-2 Kontaktpersonen: Kontaktpersonennachverfolgung</w:t>
      </w:r>
    </w:p>
    <w:p w14:paraId="692F0749" w14:textId="77777777" w:rsidR="005F0CAE" w:rsidRDefault="005F0CAE" w:rsidP="00DE396C"/>
    <w:p w14:paraId="3764261E" w14:textId="0C4A9BCF" w:rsidR="000220E3" w:rsidRDefault="002265EC" w:rsidP="000220E3">
      <w:pPr>
        <w:pStyle w:val="berschrift3"/>
        <w:rPr>
          <w:lang w:val="de-AT"/>
        </w:rPr>
      </w:pPr>
      <w:r>
        <w:rPr>
          <w:lang w:val="de-AT"/>
        </w:rPr>
        <w:t xml:space="preserve">Nachweis geringer epidemiologischer Gefahr lt. </w:t>
      </w:r>
      <w:r w:rsidR="00A83475">
        <w:rPr>
          <w:lang w:val="de-AT"/>
        </w:rPr>
        <w:t>COVID-19-Öffnungsverordnung</w:t>
      </w:r>
      <w:r w:rsidR="000220E3">
        <w:rPr>
          <w:lang w:val="de-AT"/>
        </w:rPr>
        <w:t>:</w:t>
      </w:r>
    </w:p>
    <w:p w14:paraId="6047D82F" w14:textId="77777777" w:rsidR="00A47F51" w:rsidRPr="007B7799" w:rsidRDefault="00A83475" w:rsidP="000220E3">
      <w:pPr>
        <w:rPr>
          <w:lang w:val="de-AT"/>
        </w:rPr>
      </w:pPr>
      <w:r w:rsidRPr="007B7799">
        <w:rPr>
          <w:lang w:val="de-AT"/>
        </w:rPr>
        <w:t xml:space="preserve">Im Rahmen der COVID-19-Öffnungsverordnung führt der Gesetzgeber zum Nachweis </w:t>
      </w:r>
      <w:r w:rsidR="00403A0E" w:rsidRPr="007B7799">
        <w:rPr>
          <w:lang w:val="de-AT"/>
        </w:rPr>
        <w:t>eine</w:t>
      </w:r>
      <w:r w:rsidR="00BD02B6" w:rsidRPr="007B7799">
        <w:rPr>
          <w:lang w:val="de-AT"/>
        </w:rPr>
        <w:t xml:space="preserve">r </w:t>
      </w:r>
      <w:r w:rsidR="00403A0E" w:rsidRPr="007B7799">
        <w:rPr>
          <w:lang w:val="de-AT"/>
        </w:rPr>
        <w:t xml:space="preserve">„geringen </w:t>
      </w:r>
      <w:r w:rsidR="00BD02B6" w:rsidRPr="007B7799">
        <w:rPr>
          <w:lang w:val="de-AT"/>
        </w:rPr>
        <w:t xml:space="preserve">Bedrohung als </w:t>
      </w:r>
      <w:r w:rsidR="00403A0E" w:rsidRPr="007B7799">
        <w:rPr>
          <w:lang w:val="de-AT"/>
        </w:rPr>
        <w:t>Infektions</w:t>
      </w:r>
      <w:r w:rsidR="00BD02B6" w:rsidRPr="007B7799">
        <w:rPr>
          <w:lang w:val="de-AT"/>
        </w:rPr>
        <w:t xml:space="preserve">verbreiter“ einer Person </w:t>
      </w:r>
      <w:r w:rsidR="00D5511B" w:rsidRPr="007B7799">
        <w:rPr>
          <w:lang w:val="de-AT"/>
        </w:rPr>
        <w:t xml:space="preserve">die „3-G-Regel“ ein. Diese geht davon aus, dass eine </w:t>
      </w:r>
      <w:r w:rsidR="00800960" w:rsidRPr="007B7799">
        <w:rPr>
          <w:lang w:val="de-AT"/>
        </w:rPr>
        <w:t>„getestete, genesene oder geimpfte Person“ eine geringe epidemiologische Gefahr darstellt. Der Nachweis</w:t>
      </w:r>
      <w:r w:rsidR="00A47F51" w:rsidRPr="007B7799">
        <w:rPr>
          <w:lang w:val="de-AT"/>
        </w:rPr>
        <w:t xml:space="preserve"> muss, wenn gesetzlich gefordert, von der Person erbracht werden. </w:t>
      </w:r>
    </w:p>
    <w:p w14:paraId="33D6E401" w14:textId="725BF30C" w:rsidR="00A47F51" w:rsidRPr="007B7799" w:rsidRDefault="00A47F51" w:rsidP="000220E3">
      <w:pPr>
        <w:rPr>
          <w:u w:val="single"/>
          <w:lang w:val="de-AT"/>
        </w:rPr>
      </w:pPr>
      <w:r w:rsidRPr="007B7799">
        <w:rPr>
          <w:u w:val="single"/>
          <w:lang w:val="de-AT"/>
        </w:rPr>
        <w:t>Nachweise dazu sind unter anderem:</w:t>
      </w:r>
    </w:p>
    <w:p w14:paraId="408257C7" w14:textId="1E73DFDF" w:rsidR="00A47F51" w:rsidRPr="007B7799" w:rsidRDefault="00C84914" w:rsidP="00A47F51">
      <w:pPr>
        <w:pStyle w:val="Aufzaehlung1"/>
        <w:rPr>
          <w:lang w:val="de-AT"/>
        </w:rPr>
      </w:pPr>
      <w:r w:rsidRPr="007B7799">
        <w:rPr>
          <w:lang w:val="de-AT"/>
        </w:rPr>
        <w:t xml:space="preserve">Negativer </w:t>
      </w:r>
      <w:r w:rsidR="00617712" w:rsidRPr="007B7799">
        <w:rPr>
          <w:lang w:val="de-AT"/>
        </w:rPr>
        <w:t xml:space="preserve">SARS-CoV-2-Antigentest zur Eigenwendung (Selbsttest) – </w:t>
      </w:r>
      <w:r w:rsidR="00165B68" w:rsidRPr="007B7799">
        <w:rPr>
          <w:lang w:val="de-AT"/>
        </w:rPr>
        <w:t xml:space="preserve">die Probennahme liegt max. </w:t>
      </w:r>
      <w:r w:rsidR="00617712" w:rsidRPr="007B7799">
        <w:rPr>
          <w:lang w:val="de-AT"/>
        </w:rPr>
        <w:t>24h</w:t>
      </w:r>
      <w:r w:rsidR="00165B68" w:rsidRPr="007B7799">
        <w:rPr>
          <w:lang w:val="de-AT"/>
        </w:rPr>
        <w:t xml:space="preserve"> zurück</w:t>
      </w:r>
    </w:p>
    <w:p w14:paraId="0C6070BE" w14:textId="5AA7AD87" w:rsidR="00617712" w:rsidRPr="007B7799" w:rsidRDefault="00C84914" w:rsidP="00A47F51">
      <w:pPr>
        <w:pStyle w:val="Aufzaehlung1"/>
        <w:rPr>
          <w:lang w:val="de-AT"/>
        </w:rPr>
      </w:pPr>
      <w:r w:rsidRPr="007B7799">
        <w:rPr>
          <w:lang w:val="de-AT"/>
        </w:rPr>
        <w:t xml:space="preserve">Nachweis einer befugten Stelle über eine negativen </w:t>
      </w:r>
      <w:r w:rsidR="00617712" w:rsidRPr="007B7799">
        <w:rPr>
          <w:lang w:val="de-AT"/>
        </w:rPr>
        <w:t>SARS-CoV-2-Antigentest</w:t>
      </w:r>
      <w:r w:rsidR="002857BD" w:rsidRPr="007B7799">
        <w:rPr>
          <w:lang w:val="de-AT"/>
        </w:rPr>
        <w:t xml:space="preserve"> – </w:t>
      </w:r>
      <w:r w:rsidR="00165B68" w:rsidRPr="007B7799">
        <w:rPr>
          <w:lang w:val="de-AT"/>
        </w:rPr>
        <w:t xml:space="preserve">die Probennahme liegt max. </w:t>
      </w:r>
      <w:r w:rsidRPr="007B7799">
        <w:rPr>
          <w:lang w:val="de-AT"/>
        </w:rPr>
        <w:t>48h</w:t>
      </w:r>
      <w:r w:rsidR="00165B68" w:rsidRPr="007B7799">
        <w:rPr>
          <w:lang w:val="de-AT"/>
        </w:rPr>
        <w:t xml:space="preserve"> zurück</w:t>
      </w:r>
    </w:p>
    <w:p w14:paraId="22C028F9" w14:textId="5E602934" w:rsidR="00C84914" w:rsidRPr="007B7799" w:rsidRDefault="002857BD" w:rsidP="00A47F51">
      <w:pPr>
        <w:pStyle w:val="Aufzaehlung1"/>
        <w:rPr>
          <w:lang w:val="de-AT"/>
        </w:rPr>
      </w:pPr>
      <w:r w:rsidRPr="007B7799">
        <w:rPr>
          <w:lang w:val="de-AT"/>
        </w:rPr>
        <w:t>Nachweis einer befugten Stelle über einen negativen molekularbiologischen Test</w:t>
      </w:r>
      <w:r w:rsidR="00165B68" w:rsidRPr="007B7799">
        <w:rPr>
          <w:lang w:val="de-AT"/>
        </w:rPr>
        <w:t xml:space="preserve"> auf SARS-CoV-2; die Probenname liegt max. 72h zurück</w:t>
      </w:r>
    </w:p>
    <w:p w14:paraId="277D4B97" w14:textId="77777777" w:rsidR="00583252" w:rsidRPr="007B7799" w:rsidRDefault="0064027D" w:rsidP="00A47F51">
      <w:pPr>
        <w:pStyle w:val="Aufzaehlung1"/>
        <w:rPr>
          <w:lang w:val="de-AT"/>
        </w:rPr>
      </w:pPr>
      <w:r w:rsidRPr="007B7799">
        <w:rPr>
          <w:lang w:val="de-AT"/>
        </w:rPr>
        <w:t>Ärztliche Bestätigung über überstandene</w:t>
      </w:r>
      <w:r w:rsidR="00583252" w:rsidRPr="007B7799">
        <w:rPr>
          <w:lang w:val="de-AT"/>
        </w:rPr>
        <w:t xml:space="preserve"> Infektion mit SARS-CoV-2 innerhalb der letzten 6 Monate</w:t>
      </w:r>
    </w:p>
    <w:p w14:paraId="2DACB7E5" w14:textId="1AD92C9A" w:rsidR="00C767AA" w:rsidRPr="007B7799" w:rsidRDefault="00583252" w:rsidP="00A47F51">
      <w:pPr>
        <w:pStyle w:val="Aufzaehlung1"/>
        <w:rPr>
          <w:lang w:val="de-AT"/>
        </w:rPr>
      </w:pPr>
      <w:r w:rsidRPr="007B7799">
        <w:rPr>
          <w:lang w:val="de-AT"/>
        </w:rPr>
        <w:t xml:space="preserve">Nachweis über </w:t>
      </w:r>
      <w:r w:rsidR="00C767AA" w:rsidRPr="007B7799">
        <w:rPr>
          <w:lang w:val="de-AT"/>
        </w:rPr>
        <w:t>erfolgte Impfung</w:t>
      </w:r>
      <w:r w:rsidR="00FE02FE" w:rsidRPr="007B7799">
        <w:rPr>
          <w:lang w:val="de-AT"/>
        </w:rPr>
        <w:t xml:space="preserve"> gilt</w:t>
      </w:r>
      <w:r w:rsidR="006E3CD7" w:rsidRPr="007B7799">
        <w:rPr>
          <w:lang w:val="de-AT"/>
        </w:rPr>
        <w:t xml:space="preserve"> (Überblick):</w:t>
      </w:r>
    </w:p>
    <w:p w14:paraId="2A199CC3" w14:textId="4E622C91" w:rsidR="00165B68" w:rsidRPr="007B7799" w:rsidRDefault="00FE02FE" w:rsidP="00C767AA">
      <w:pPr>
        <w:pStyle w:val="Aufzaehlung1"/>
        <w:numPr>
          <w:ilvl w:val="1"/>
          <w:numId w:val="46"/>
        </w:numPr>
        <w:rPr>
          <w:lang w:val="de-AT"/>
        </w:rPr>
      </w:pPr>
      <w:r w:rsidRPr="007B7799">
        <w:rPr>
          <w:lang w:val="de-AT"/>
        </w:rPr>
        <w:t>b</w:t>
      </w:r>
      <w:r w:rsidR="00C767AA" w:rsidRPr="007B7799">
        <w:rPr>
          <w:lang w:val="de-AT"/>
        </w:rPr>
        <w:t xml:space="preserve">ei einer Impfung / </w:t>
      </w:r>
      <w:r w:rsidRPr="007B7799">
        <w:rPr>
          <w:lang w:val="de-AT"/>
        </w:rPr>
        <w:t xml:space="preserve">der </w:t>
      </w:r>
      <w:r w:rsidR="00C767AA" w:rsidRPr="007B7799">
        <w:rPr>
          <w:lang w:val="de-AT"/>
        </w:rPr>
        <w:t xml:space="preserve">1. Teilimpfung: </w:t>
      </w:r>
      <w:r w:rsidR="00491ADC" w:rsidRPr="007B7799">
        <w:rPr>
          <w:lang w:val="de-AT"/>
        </w:rPr>
        <w:t xml:space="preserve">ab dem </w:t>
      </w:r>
      <w:r w:rsidR="00C767AA" w:rsidRPr="007B7799">
        <w:rPr>
          <w:lang w:val="de-AT"/>
        </w:rPr>
        <w:t>22. Tag</w:t>
      </w:r>
      <w:r w:rsidR="00491ADC" w:rsidRPr="007B7799">
        <w:rPr>
          <w:lang w:val="de-AT"/>
        </w:rPr>
        <w:t xml:space="preserve"> nach der Impfung und nicht länger als 3</w:t>
      </w:r>
      <w:r w:rsidR="0077449A" w:rsidRPr="007B7799">
        <w:rPr>
          <w:lang w:val="de-AT"/>
        </w:rPr>
        <w:t xml:space="preserve"> </w:t>
      </w:r>
      <w:r w:rsidR="006E3CD7" w:rsidRPr="007B7799">
        <w:rPr>
          <w:lang w:val="de-AT"/>
        </w:rPr>
        <w:t>Monate zurück</w:t>
      </w:r>
      <w:r w:rsidR="00F9166D" w:rsidRPr="007B7799">
        <w:rPr>
          <w:lang w:val="de-AT"/>
        </w:rPr>
        <w:t xml:space="preserve"> (oder 9 Monate bei Impfstoff mit nur </w:t>
      </w:r>
      <w:r w:rsidRPr="007B7799">
        <w:rPr>
          <w:lang w:val="de-AT"/>
        </w:rPr>
        <w:t>einer</w:t>
      </w:r>
      <w:r w:rsidR="00F9166D" w:rsidRPr="007B7799">
        <w:rPr>
          <w:lang w:val="de-AT"/>
        </w:rPr>
        <w:t xml:space="preserve"> Impfung)</w:t>
      </w:r>
    </w:p>
    <w:p w14:paraId="0318D94D" w14:textId="08858B4B" w:rsidR="00F9166D" w:rsidRPr="007B7799" w:rsidRDefault="006E3CD7" w:rsidP="00C767AA">
      <w:pPr>
        <w:pStyle w:val="Aufzaehlung1"/>
        <w:numPr>
          <w:ilvl w:val="1"/>
          <w:numId w:val="46"/>
        </w:numPr>
        <w:rPr>
          <w:lang w:val="de-AT"/>
        </w:rPr>
      </w:pPr>
      <w:r w:rsidRPr="007B7799">
        <w:rPr>
          <w:lang w:val="de-AT"/>
        </w:rPr>
        <w:t>a</w:t>
      </w:r>
      <w:r w:rsidR="00FE02FE" w:rsidRPr="007B7799">
        <w:rPr>
          <w:lang w:val="de-AT"/>
        </w:rPr>
        <w:t>b der 2. Teilimpfung</w:t>
      </w:r>
    </w:p>
    <w:p w14:paraId="47F4DA6E" w14:textId="77777777" w:rsidR="006842A2" w:rsidRDefault="006842A2">
      <w:pPr>
        <w:rPr>
          <w:rFonts w:eastAsia="Times New Roman"/>
          <w:b/>
          <w:bCs/>
          <w:color w:val="23477C"/>
          <w:sz w:val="32"/>
          <w:szCs w:val="24"/>
          <w:lang w:val="x-none"/>
        </w:rPr>
      </w:pPr>
      <w:r>
        <w:br w:type="page"/>
      </w:r>
    </w:p>
    <w:p w14:paraId="5D7112C9" w14:textId="4731436F" w:rsidR="008E6070" w:rsidRPr="00A7122C" w:rsidRDefault="008E6070" w:rsidP="00A7122C">
      <w:pPr>
        <w:pStyle w:val="berschrift1"/>
      </w:pPr>
      <w:bookmarkStart w:id="32" w:name="_Toc58837210"/>
      <w:bookmarkStart w:id="33" w:name="_Toc67592669"/>
      <w:r w:rsidRPr="00A7122C">
        <w:lastRenderedPageBreak/>
        <w:t>ALLGEMEINE ANGABEN</w:t>
      </w:r>
      <w:bookmarkEnd w:id="32"/>
      <w:bookmarkEnd w:id="33"/>
    </w:p>
    <w:p w14:paraId="422A4477" w14:textId="31D3A071" w:rsidR="00EB1C60" w:rsidRPr="00015B0A" w:rsidRDefault="00EB1C60" w:rsidP="00EB1C60">
      <w:pPr>
        <w:pStyle w:val="berschrift2"/>
        <w:rPr>
          <w:lang w:val="de-AT"/>
        </w:rPr>
      </w:pPr>
      <w:bookmarkStart w:id="34" w:name="_Toc58837211"/>
      <w:bookmarkStart w:id="35" w:name="_Toc67592670"/>
      <w:r>
        <w:rPr>
          <w:lang w:val="de-AT"/>
        </w:rPr>
        <w:t>Das Unternehmen</w:t>
      </w:r>
      <w:bookmarkEnd w:id="34"/>
      <w:bookmarkEnd w:id="35"/>
    </w:p>
    <w:p w14:paraId="6A915176" w14:textId="77777777" w:rsidR="00EB1C60" w:rsidRDefault="00EB1C60" w:rsidP="00EB1C60">
      <w:pPr>
        <w:pStyle w:val="berschrift3"/>
      </w:pPr>
      <w:bookmarkStart w:id="36" w:name="_Toc67592671"/>
      <w:r w:rsidRPr="0043346D">
        <w:t>Nam</w:t>
      </w:r>
      <w:r>
        <w:rPr>
          <w:lang w:val="de-DE"/>
        </w:rPr>
        <w:t>e</w:t>
      </w:r>
      <w:r w:rsidRPr="0043346D">
        <w:t>:</w:t>
      </w:r>
      <w:bookmarkEnd w:id="36"/>
      <w:r>
        <w:rPr>
          <w:lang w:val="de-AT"/>
        </w:rPr>
        <w:t xml:space="preserve"> </w:t>
      </w:r>
    </w:p>
    <w:p w14:paraId="61EA6BB3" w14:textId="7A84283E" w:rsidR="00EB1C60" w:rsidRPr="00E77994" w:rsidRDefault="004F5EAB" w:rsidP="00EB1C60">
      <w:pPr>
        <w:rPr>
          <w:lang w:val="x-none"/>
        </w:rPr>
      </w:pPr>
      <w:r w:rsidRPr="00C076F4">
        <w:rPr>
          <w:highlight w:val="yellow"/>
        </w:rPr>
        <w:t>UNTERNEHMENSNAME</w:t>
      </w:r>
      <w:r w:rsidR="00EF5FF5">
        <w:t xml:space="preserve"> </w:t>
      </w:r>
      <w:r w:rsidR="00EF5FF5" w:rsidRPr="002A783D">
        <w:rPr>
          <w:rStyle w:val="AnleitungHinweisBlauZchn"/>
        </w:rPr>
        <w:t xml:space="preserve">[bei Bedarf]: </w:t>
      </w:r>
      <w:r w:rsidR="00EF5FF5" w:rsidRPr="002A783D">
        <w:rPr>
          <w:rStyle w:val="AnleitungHinweisBlauZchn"/>
          <w:highlight w:val="yellow"/>
        </w:rPr>
        <w:t>Name der Betriebsstätte</w:t>
      </w:r>
    </w:p>
    <w:p w14:paraId="79329B4C" w14:textId="3A6B9D32" w:rsidR="00EB1C60" w:rsidRDefault="00EF5FF5" w:rsidP="00EB1C60">
      <w:pPr>
        <w:pStyle w:val="berschrift3"/>
        <w:rPr>
          <w:lang w:val="de-DE"/>
        </w:rPr>
      </w:pPr>
      <w:bookmarkStart w:id="37" w:name="_Toc67592672"/>
      <w:r>
        <w:rPr>
          <w:lang w:val="de-AT"/>
        </w:rPr>
        <w:t>Betriebsstätte (Anschrift)</w:t>
      </w:r>
      <w:r w:rsidR="00EB1C60">
        <w:rPr>
          <w:lang w:val="de-DE"/>
        </w:rPr>
        <w:t>:</w:t>
      </w:r>
      <w:bookmarkEnd w:id="37"/>
    </w:p>
    <w:p w14:paraId="037AEAEB" w14:textId="5B9D45EC" w:rsidR="00100C6F" w:rsidRPr="00EF5FF5" w:rsidRDefault="00100C6F" w:rsidP="00100C6F">
      <w:pPr>
        <w:rPr>
          <w:lang w:val="de-AT"/>
        </w:rPr>
      </w:pPr>
      <w:r w:rsidRPr="00EF5FF5">
        <w:rPr>
          <w:highlight w:val="yellow"/>
          <w:lang w:val="de-AT"/>
        </w:rPr>
        <w:t xml:space="preserve">Straße </w:t>
      </w:r>
      <w:proofErr w:type="spellStart"/>
      <w:r w:rsidRPr="00EF5FF5">
        <w:rPr>
          <w:highlight w:val="yellow"/>
          <w:lang w:val="de-AT"/>
        </w:rPr>
        <w:t>Nr</w:t>
      </w:r>
      <w:proofErr w:type="spellEnd"/>
      <w:r w:rsidRPr="00EF5FF5">
        <w:rPr>
          <w:highlight w:val="yellow"/>
          <w:lang w:val="de-AT"/>
        </w:rPr>
        <w:t>, PLZ Ort</w:t>
      </w:r>
    </w:p>
    <w:p w14:paraId="08D1F0B6" w14:textId="77777777" w:rsidR="00EB1C60" w:rsidRDefault="00EB1C60" w:rsidP="00EB1C60">
      <w:pPr>
        <w:pStyle w:val="berschrift3"/>
      </w:pPr>
      <w:bookmarkStart w:id="38" w:name="_Toc67592673"/>
      <w:r w:rsidRPr="0043346D">
        <w:t>Erreichbarkeit</w:t>
      </w:r>
      <w:r>
        <w:rPr>
          <w:lang w:val="de-DE"/>
        </w:rPr>
        <w:t xml:space="preserve"> zu Bürozeiten</w:t>
      </w:r>
      <w:r w:rsidRPr="0043346D">
        <w:t>:</w:t>
      </w:r>
      <w:bookmarkEnd w:id="38"/>
    </w:p>
    <w:p w14:paraId="2CD50C23" w14:textId="60FB94AC" w:rsidR="00E41023" w:rsidRDefault="00E41023" w:rsidP="00A47F51">
      <w:pPr>
        <w:pStyle w:val="Aufzaehlung1"/>
      </w:pPr>
      <w:r w:rsidRPr="0068704D">
        <w:t>Telefon</w:t>
      </w:r>
      <w:r>
        <w:t>:</w:t>
      </w:r>
      <w:r>
        <w:tab/>
      </w:r>
      <w:r w:rsidRPr="00F543CA">
        <w:t xml:space="preserve">+43 </w:t>
      </w:r>
      <w:r w:rsidRPr="00E41023">
        <w:rPr>
          <w:rFonts w:cs="Times New Roman"/>
          <w:color w:val="808080" w:themeColor="background1" w:themeShade="80"/>
          <w:szCs w:val="20"/>
          <w:highlight w:val="yellow"/>
          <w:lang w:val="de-AT"/>
        </w:rPr>
        <w:t>NUMMER</w:t>
      </w:r>
    </w:p>
    <w:p w14:paraId="043F53E4" w14:textId="11A5CE86" w:rsidR="00E41023" w:rsidRPr="0068704D" w:rsidRDefault="00E41023" w:rsidP="00A47F51">
      <w:pPr>
        <w:pStyle w:val="Aufzaehlung1"/>
      </w:pPr>
      <w:r w:rsidRPr="0068704D">
        <w:t>E-Mail:</w:t>
      </w:r>
      <w:r w:rsidRPr="0068704D">
        <w:tab/>
      </w:r>
      <w:r w:rsidRPr="00E41023">
        <w:rPr>
          <w:highlight w:val="yellow"/>
          <w:lang w:val="de-AT"/>
        </w:rPr>
        <w:t>offizielle Firmen-Kontakt-email</w:t>
      </w:r>
    </w:p>
    <w:p w14:paraId="306FB0BF" w14:textId="77777777" w:rsidR="00EB1C60" w:rsidRPr="00166B6D" w:rsidRDefault="00EB1C60" w:rsidP="00EB1C60"/>
    <w:p w14:paraId="47DC4EC7" w14:textId="50E5997A" w:rsidR="00EB1C60" w:rsidRDefault="00EB1C60" w:rsidP="00EB1C60">
      <w:pPr>
        <w:pStyle w:val="berschrift3"/>
      </w:pPr>
      <w:bookmarkStart w:id="39" w:name="_Toc67592674"/>
      <w:r w:rsidRPr="0043346D">
        <w:t>Verantwortliche</w:t>
      </w:r>
      <w:r w:rsidR="00783AC3">
        <w:rPr>
          <w:lang w:val="de-AT"/>
        </w:rPr>
        <w:t>r Person der Unternehmensführung</w:t>
      </w:r>
      <w:r w:rsidR="006E273F">
        <w:rPr>
          <w:lang w:val="de-AT"/>
        </w:rPr>
        <w:t xml:space="preserve"> (Arbeitgeber)</w:t>
      </w:r>
      <w:r w:rsidRPr="0043346D">
        <w:t xml:space="preserve"> </w:t>
      </w:r>
      <w:r w:rsidR="00783AC3">
        <w:rPr>
          <w:lang w:val="de-AT"/>
        </w:rPr>
        <w:t xml:space="preserve">für den </w:t>
      </w:r>
      <w:proofErr w:type="spellStart"/>
      <w:r w:rsidR="00783AC3">
        <w:rPr>
          <w:lang w:val="de-AT"/>
        </w:rPr>
        <w:t>ArbeitnehmerInnen</w:t>
      </w:r>
      <w:r w:rsidR="006E273F">
        <w:rPr>
          <w:lang w:val="de-AT"/>
        </w:rPr>
        <w:t>s</w:t>
      </w:r>
      <w:r w:rsidR="00783AC3">
        <w:rPr>
          <w:lang w:val="de-AT"/>
        </w:rPr>
        <w:t>chutz</w:t>
      </w:r>
      <w:proofErr w:type="spellEnd"/>
      <w:r w:rsidRPr="0043346D">
        <w:t>(Handy, E-Mail):</w:t>
      </w:r>
      <w:bookmarkEnd w:id="39"/>
    </w:p>
    <w:p w14:paraId="64461EBF" w14:textId="35A1940B" w:rsidR="00BA5D76" w:rsidRPr="006E273F" w:rsidRDefault="00BA5D76" w:rsidP="00BA5D76">
      <w:bookmarkStart w:id="40" w:name="_Toc58837212"/>
      <w:r>
        <w:t>Name:</w:t>
      </w:r>
      <w:r>
        <w:tab/>
      </w:r>
      <w:r w:rsidRPr="006E273F">
        <w:rPr>
          <w:color w:val="808080" w:themeColor="background1" w:themeShade="80"/>
          <w:lang w:val="de-AT"/>
        </w:rPr>
        <w:t>Vorname Nachname</w:t>
      </w:r>
    </w:p>
    <w:p w14:paraId="71166451" w14:textId="0AB72A73" w:rsidR="00BA5D76" w:rsidRPr="006E273F" w:rsidRDefault="00BA5D76" w:rsidP="00BA5D76">
      <w:r w:rsidRPr="006E273F">
        <w:t>Mobil:</w:t>
      </w:r>
      <w:r w:rsidRPr="006E273F">
        <w:tab/>
      </w:r>
      <w:r w:rsidRPr="00F543CA">
        <w:t xml:space="preserve">+43 </w:t>
      </w:r>
      <w:r w:rsidRPr="006E273F">
        <w:rPr>
          <w:color w:val="808080" w:themeColor="background1" w:themeShade="80"/>
          <w:lang w:val="de-AT"/>
        </w:rPr>
        <w:t>NUMME</w:t>
      </w:r>
      <w:r>
        <w:rPr>
          <w:color w:val="808080" w:themeColor="background1" w:themeShade="80"/>
          <w:lang w:val="de-AT"/>
        </w:rPr>
        <w:t>R</w:t>
      </w:r>
    </w:p>
    <w:p w14:paraId="03137CF4" w14:textId="6389B685" w:rsidR="00BA5D76" w:rsidRPr="00BA5D76" w:rsidRDefault="00BA5D76" w:rsidP="00BA5D76">
      <w:pPr>
        <w:rPr>
          <w:lang w:val="de-AT"/>
        </w:rPr>
      </w:pPr>
      <w:r>
        <w:t>E-Mail:</w:t>
      </w:r>
      <w:r>
        <w:tab/>
      </w:r>
      <w:r>
        <w:rPr>
          <w:color w:val="808080" w:themeColor="background1" w:themeShade="80"/>
          <w:lang w:val="de-AT"/>
        </w:rPr>
        <w:t xml:space="preserve">persönliche </w:t>
      </w:r>
      <w:proofErr w:type="spellStart"/>
      <w:r>
        <w:rPr>
          <w:color w:val="808080" w:themeColor="background1" w:themeShade="80"/>
          <w:lang w:val="de-AT"/>
        </w:rPr>
        <w:t>e-</w:t>
      </w:r>
      <w:r w:rsidRPr="006E273F">
        <w:rPr>
          <w:color w:val="808080" w:themeColor="background1" w:themeShade="80"/>
          <w:lang w:val="de-AT"/>
        </w:rPr>
        <w:t>mail</w:t>
      </w:r>
      <w:proofErr w:type="spellEnd"/>
      <w:r>
        <w:rPr>
          <w:color w:val="808080" w:themeColor="background1" w:themeShade="80"/>
          <w:lang w:val="de-AT"/>
        </w:rPr>
        <w:t xml:space="preserve"> Adresse</w:t>
      </w:r>
      <w:r w:rsidRPr="006E273F">
        <w:rPr>
          <w:color w:val="808080" w:themeColor="background1" w:themeShade="80"/>
          <w:lang w:val="de-AT"/>
        </w:rPr>
        <w:t xml:space="preserve"> </w:t>
      </w:r>
    </w:p>
    <w:p w14:paraId="12C59B59" w14:textId="77777777" w:rsidR="004F5EAB" w:rsidRDefault="004F5EAB" w:rsidP="004F5EAB"/>
    <w:p w14:paraId="55EA98F6" w14:textId="10503C0E" w:rsidR="008E6070" w:rsidRDefault="00EB1C60" w:rsidP="00100C6F">
      <w:pPr>
        <w:pStyle w:val="berschrift2"/>
        <w:rPr>
          <w:lang w:val="de-AT"/>
        </w:rPr>
      </w:pPr>
      <w:bookmarkStart w:id="41" w:name="_Toc67592675"/>
      <w:r>
        <w:rPr>
          <w:lang w:val="de-AT"/>
        </w:rPr>
        <w:t>Tätigkeiten des Unternehmens</w:t>
      </w:r>
      <w:r w:rsidR="00631230">
        <w:rPr>
          <w:lang w:val="de-AT"/>
        </w:rPr>
        <w:t>; Branche</w:t>
      </w:r>
      <w:bookmarkEnd w:id="40"/>
      <w:r w:rsidR="004F5EAB">
        <w:rPr>
          <w:lang w:val="de-AT"/>
        </w:rPr>
        <w:t>:</w:t>
      </w:r>
      <w:bookmarkEnd w:id="41"/>
    </w:p>
    <w:p w14:paraId="21C6F9DB" w14:textId="1DCB4D4E" w:rsidR="004535DF" w:rsidRDefault="004535DF" w:rsidP="004535DF">
      <w:pPr>
        <w:rPr>
          <w:lang w:val="de-AT"/>
        </w:rPr>
      </w:pPr>
      <w:r w:rsidRPr="006E273F">
        <w:rPr>
          <w:lang w:val="de-AT"/>
        </w:rPr>
        <w:t>[</w:t>
      </w:r>
      <w:r w:rsidRPr="00A6493C">
        <w:rPr>
          <w:color w:val="808080" w:themeColor="background1" w:themeShade="80"/>
          <w:lang w:val="de-AT"/>
        </w:rPr>
        <w:t>Angabe der Branche(n)</w:t>
      </w:r>
      <w:r>
        <w:rPr>
          <w:color w:val="808080" w:themeColor="background1" w:themeShade="80"/>
          <w:lang w:val="de-AT"/>
        </w:rPr>
        <w:t xml:space="preserve">, </w:t>
      </w:r>
      <w:r w:rsidRPr="00A6493C">
        <w:rPr>
          <w:color w:val="808080" w:themeColor="background1" w:themeShade="80"/>
          <w:lang w:val="de-AT"/>
        </w:rPr>
        <w:t>eine Auflistung der Dienstleistungen des Unternehmens</w:t>
      </w:r>
      <w:r w:rsidRPr="006E273F">
        <w:rPr>
          <w:lang w:val="de-AT"/>
        </w:rPr>
        <w:t>]</w:t>
      </w:r>
      <w:r>
        <w:rPr>
          <w:lang w:val="de-AT"/>
        </w:rPr>
        <w:t xml:space="preserve"> </w:t>
      </w:r>
    </w:p>
    <w:p w14:paraId="6E9EE00A" w14:textId="77777777" w:rsidR="004F5EAB" w:rsidRDefault="004F5EAB" w:rsidP="004F5EAB">
      <w:pPr>
        <w:rPr>
          <w:lang w:val="de-AT"/>
        </w:rPr>
      </w:pPr>
    </w:p>
    <w:p w14:paraId="4E04D3E7" w14:textId="6C6E69FC" w:rsidR="00E379AB" w:rsidRPr="00A10E63" w:rsidRDefault="00312E4F" w:rsidP="00FB1683">
      <w:pPr>
        <w:pStyle w:val="berschrift3"/>
        <w:rPr>
          <w:lang w:val="de-DE"/>
        </w:rPr>
      </w:pPr>
      <w:bookmarkStart w:id="42" w:name="_Toc67592676"/>
      <w:r>
        <w:rPr>
          <w:lang w:val="de-DE"/>
        </w:rPr>
        <w:t xml:space="preserve">Öffnungszeiten / </w:t>
      </w:r>
      <w:r w:rsidR="00824024">
        <w:rPr>
          <w:lang w:val="de-DE"/>
        </w:rPr>
        <w:t xml:space="preserve">Bürozeiten mit </w:t>
      </w:r>
      <w:r w:rsidR="00213500">
        <w:rPr>
          <w:lang w:val="de-DE"/>
        </w:rPr>
        <w:t>Kunden*innen</w:t>
      </w:r>
      <w:r w:rsidR="00824024">
        <w:rPr>
          <w:lang w:val="de-DE"/>
        </w:rPr>
        <w:t>verkehr</w:t>
      </w:r>
      <w:r w:rsidR="00FB1683">
        <w:rPr>
          <w:lang w:val="de-DE"/>
        </w:rPr>
        <w:t>:</w:t>
      </w:r>
      <w:bookmarkEnd w:id="42"/>
    </w:p>
    <w:p w14:paraId="4C90B3E1" w14:textId="77777777" w:rsidR="00E91D01" w:rsidRDefault="00E91D01" w:rsidP="00E91D01">
      <w:pPr>
        <w:rPr>
          <w:lang w:val="de-AT"/>
        </w:rPr>
      </w:pPr>
      <w:r>
        <w:rPr>
          <w:lang w:val="de-AT"/>
        </w:rPr>
        <w:t>Mo bis Do:</w:t>
      </w:r>
      <w:r>
        <w:rPr>
          <w:lang w:val="de-AT"/>
        </w:rPr>
        <w:tab/>
      </w:r>
      <w:proofErr w:type="spellStart"/>
      <w:r w:rsidRPr="00065097">
        <w:rPr>
          <w:highlight w:val="yellow"/>
          <w:lang w:val="de-AT"/>
        </w:rPr>
        <w:t>hh:mm</w:t>
      </w:r>
      <w:proofErr w:type="spellEnd"/>
      <w:r w:rsidRPr="00065097">
        <w:rPr>
          <w:highlight w:val="yellow"/>
          <w:lang w:val="de-AT"/>
        </w:rPr>
        <w:t xml:space="preserve"> bis </w:t>
      </w:r>
      <w:proofErr w:type="spellStart"/>
      <w:r w:rsidRPr="00065097">
        <w:rPr>
          <w:highlight w:val="yellow"/>
          <w:lang w:val="de-AT"/>
        </w:rPr>
        <w:t>hh:mm</w:t>
      </w:r>
      <w:proofErr w:type="spellEnd"/>
      <w:r>
        <w:rPr>
          <w:lang w:val="de-AT"/>
        </w:rPr>
        <w:t xml:space="preserve"> / Mittagspause von </w:t>
      </w:r>
      <w:proofErr w:type="spellStart"/>
      <w:r w:rsidRPr="00065097">
        <w:rPr>
          <w:highlight w:val="yellow"/>
          <w:lang w:val="de-AT"/>
        </w:rPr>
        <w:t>hh:mm</w:t>
      </w:r>
      <w:proofErr w:type="spellEnd"/>
      <w:r w:rsidRPr="00065097">
        <w:rPr>
          <w:highlight w:val="yellow"/>
          <w:lang w:val="de-AT"/>
        </w:rPr>
        <w:t xml:space="preserve"> bis </w:t>
      </w:r>
      <w:proofErr w:type="spellStart"/>
      <w:r w:rsidRPr="00065097">
        <w:rPr>
          <w:highlight w:val="yellow"/>
          <w:lang w:val="de-AT"/>
        </w:rPr>
        <w:t>hh:mm</w:t>
      </w:r>
      <w:proofErr w:type="spellEnd"/>
    </w:p>
    <w:p w14:paraId="6651A16B" w14:textId="77777777" w:rsidR="00E91D01" w:rsidRDefault="00E91D01" w:rsidP="00E91D01">
      <w:pPr>
        <w:rPr>
          <w:lang w:val="de-AT"/>
        </w:rPr>
      </w:pPr>
      <w:r>
        <w:rPr>
          <w:lang w:val="de-AT"/>
        </w:rPr>
        <w:t>Fr:</w:t>
      </w:r>
      <w:r>
        <w:rPr>
          <w:lang w:val="de-AT"/>
        </w:rPr>
        <w:tab/>
      </w:r>
      <w:r>
        <w:rPr>
          <w:lang w:val="de-AT"/>
        </w:rPr>
        <w:tab/>
      </w:r>
      <w:proofErr w:type="spellStart"/>
      <w:r w:rsidRPr="00065097">
        <w:rPr>
          <w:highlight w:val="yellow"/>
          <w:lang w:val="de-AT"/>
        </w:rPr>
        <w:t>hh:mm</w:t>
      </w:r>
      <w:proofErr w:type="spellEnd"/>
      <w:r w:rsidRPr="00065097">
        <w:rPr>
          <w:highlight w:val="yellow"/>
          <w:lang w:val="de-AT"/>
        </w:rPr>
        <w:t xml:space="preserve"> bis </w:t>
      </w:r>
      <w:proofErr w:type="spellStart"/>
      <w:r w:rsidRPr="00065097">
        <w:rPr>
          <w:highlight w:val="yellow"/>
          <w:lang w:val="de-AT"/>
        </w:rPr>
        <w:t>hh:mm</w:t>
      </w:r>
      <w:proofErr w:type="spellEnd"/>
      <w:r>
        <w:rPr>
          <w:lang w:val="de-AT"/>
        </w:rPr>
        <w:t xml:space="preserve"> / Mittagspause von </w:t>
      </w:r>
      <w:proofErr w:type="spellStart"/>
      <w:r w:rsidRPr="00065097">
        <w:rPr>
          <w:highlight w:val="yellow"/>
          <w:lang w:val="de-AT"/>
        </w:rPr>
        <w:t>hh:mm</w:t>
      </w:r>
      <w:proofErr w:type="spellEnd"/>
      <w:r w:rsidRPr="00065097">
        <w:rPr>
          <w:highlight w:val="yellow"/>
          <w:lang w:val="de-AT"/>
        </w:rPr>
        <w:t xml:space="preserve"> bis </w:t>
      </w:r>
      <w:proofErr w:type="spellStart"/>
      <w:r w:rsidRPr="00065097">
        <w:rPr>
          <w:highlight w:val="yellow"/>
          <w:lang w:val="de-AT"/>
        </w:rPr>
        <w:t>hh:mm</w:t>
      </w:r>
      <w:proofErr w:type="spellEnd"/>
    </w:p>
    <w:p w14:paraId="64AA682D" w14:textId="77777777" w:rsidR="00E91D01" w:rsidRDefault="00E91D01" w:rsidP="00E91D01">
      <w:pPr>
        <w:rPr>
          <w:lang w:val="de-AT"/>
        </w:rPr>
      </w:pPr>
      <w:r>
        <w:rPr>
          <w:lang w:val="de-AT"/>
        </w:rPr>
        <w:t>Sa, So:</w:t>
      </w:r>
      <w:r>
        <w:rPr>
          <w:lang w:val="de-AT"/>
        </w:rPr>
        <w:tab/>
      </w:r>
      <w:proofErr w:type="spellStart"/>
      <w:r w:rsidRPr="00065097">
        <w:rPr>
          <w:highlight w:val="yellow"/>
          <w:lang w:val="de-AT"/>
        </w:rPr>
        <w:t>hh:mm</w:t>
      </w:r>
      <w:proofErr w:type="spellEnd"/>
      <w:r w:rsidRPr="00065097">
        <w:rPr>
          <w:highlight w:val="yellow"/>
          <w:lang w:val="de-AT"/>
        </w:rPr>
        <w:t xml:space="preserve"> bis </w:t>
      </w:r>
      <w:proofErr w:type="spellStart"/>
      <w:r w:rsidRPr="00065097">
        <w:rPr>
          <w:highlight w:val="yellow"/>
          <w:lang w:val="de-AT"/>
        </w:rPr>
        <w:t>hh:mm</w:t>
      </w:r>
      <w:proofErr w:type="spellEnd"/>
      <w:r>
        <w:rPr>
          <w:lang w:val="de-AT"/>
        </w:rPr>
        <w:t xml:space="preserve"> / Mittagspause von </w:t>
      </w:r>
      <w:proofErr w:type="spellStart"/>
      <w:r w:rsidRPr="00065097">
        <w:rPr>
          <w:highlight w:val="yellow"/>
          <w:lang w:val="de-AT"/>
        </w:rPr>
        <w:t>hh:mm</w:t>
      </w:r>
      <w:proofErr w:type="spellEnd"/>
      <w:r w:rsidRPr="00065097">
        <w:rPr>
          <w:highlight w:val="yellow"/>
          <w:lang w:val="de-AT"/>
        </w:rPr>
        <w:t xml:space="preserve"> bis </w:t>
      </w:r>
      <w:proofErr w:type="spellStart"/>
      <w:r w:rsidRPr="00065097">
        <w:rPr>
          <w:highlight w:val="yellow"/>
          <w:lang w:val="de-AT"/>
        </w:rPr>
        <w:t>hh:mm</w:t>
      </w:r>
      <w:proofErr w:type="spellEnd"/>
    </w:p>
    <w:p w14:paraId="3866D290" w14:textId="77777777" w:rsidR="00312E4F" w:rsidRPr="002338A8" w:rsidRDefault="00312E4F" w:rsidP="00FB1683">
      <w:pPr>
        <w:rPr>
          <w:lang w:val="de-AT"/>
        </w:rPr>
      </w:pPr>
    </w:p>
    <w:p w14:paraId="55452D55" w14:textId="4E36AD99" w:rsidR="00710071" w:rsidRPr="00A10E63" w:rsidRDefault="0024114F" w:rsidP="00710071">
      <w:pPr>
        <w:pStyle w:val="berschrift3"/>
      </w:pPr>
      <w:bookmarkStart w:id="43" w:name="_Toc67592677"/>
      <w:r>
        <w:rPr>
          <w:lang w:val="de-AT"/>
        </w:rPr>
        <w:t>A</w:t>
      </w:r>
      <w:r w:rsidR="00710071">
        <w:rPr>
          <w:lang w:val="de-AT"/>
        </w:rPr>
        <w:t>nwesenheitszeiten</w:t>
      </w:r>
      <w:r>
        <w:rPr>
          <w:lang w:val="de-AT"/>
        </w:rPr>
        <w:t xml:space="preserve"> der </w:t>
      </w:r>
      <w:r w:rsidR="0074527D">
        <w:rPr>
          <w:lang w:val="de-AT"/>
        </w:rPr>
        <w:t>Mitarbeiter*innen</w:t>
      </w:r>
      <w:r w:rsidR="00312E4F">
        <w:rPr>
          <w:lang w:val="de-AT"/>
        </w:rPr>
        <w:t xml:space="preserve"> </w:t>
      </w:r>
      <w:r w:rsidR="007A7C90">
        <w:rPr>
          <w:lang w:val="de-AT"/>
        </w:rPr>
        <w:t xml:space="preserve">in </w:t>
      </w:r>
      <w:r w:rsidR="00312E4F">
        <w:rPr>
          <w:lang w:val="de-AT"/>
        </w:rPr>
        <w:t xml:space="preserve">den </w:t>
      </w:r>
      <w:r w:rsidR="00E41023">
        <w:rPr>
          <w:lang w:val="de-AT"/>
        </w:rPr>
        <w:t>Räumlichkeiten der Betriebsstätte</w:t>
      </w:r>
      <w:bookmarkEnd w:id="43"/>
    </w:p>
    <w:p w14:paraId="6208B431" w14:textId="709CCA0A" w:rsidR="00065097" w:rsidRDefault="00065097" w:rsidP="00065097">
      <w:pPr>
        <w:rPr>
          <w:lang w:val="de-AT"/>
        </w:rPr>
      </w:pPr>
      <w:r>
        <w:rPr>
          <w:lang w:val="de-AT"/>
        </w:rPr>
        <w:t>Mo bis Do:</w:t>
      </w:r>
      <w:r>
        <w:rPr>
          <w:lang w:val="de-AT"/>
        </w:rPr>
        <w:tab/>
      </w:r>
      <w:proofErr w:type="spellStart"/>
      <w:r w:rsidRPr="00065097">
        <w:rPr>
          <w:highlight w:val="yellow"/>
          <w:lang w:val="de-AT"/>
        </w:rPr>
        <w:t>hh:mm</w:t>
      </w:r>
      <w:proofErr w:type="spellEnd"/>
      <w:r w:rsidRPr="00065097">
        <w:rPr>
          <w:highlight w:val="yellow"/>
          <w:lang w:val="de-AT"/>
        </w:rPr>
        <w:t xml:space="preserve"> bis </w:t>
      </w:r>
      <w:proofErr w:type="spellStart"/>
      <w:r w:rsidRPr="00065097">
        <w:rPr>
          <w:highlight w:val="yellow"/>
          <w:lang w:val="de-AT"/>
        </w:rPr>
        <w:t>hh:mm</w:t>
      </w:r>
      <w:proofErr w:type="spellEnd"/>
      <w:r>
        <w:rPr>
          <w:lang w:val="de-AT"/>
        </w:rPr>
        <w:t xml:space="preserve"> </w:t>
      </w:r>
    </w:p>
    <w:p w14:paraId="02F5AD79" w14:textId="49FFC789" w:rsidR="00065097" w:rsidRDefault="00065097" w:rsidP="00065097">
      <w:pPr>
        <w:rPr>
          <w:lang w:val="de-AT"/>
        </w:rPr>
      </w:pPr>
      <w:r>
        <w:rPr>
          <w:lang w:val="de-AT"/>
        </w:rPr>
        <w:t>Fr:</w:t>
      </w:r>
      <w:r>
        <w:rPr>
          <w:lang w:val="de-AT"/>
        </w:rPr>
        <w:tab/>
      </w:r>
      <w:r>
        <w:rPr>
          <w:lang w:val="de-AT"/>
        </w:rPr>
        <w:tab/>
      </w:r>
      <w:proofErr w:type="spellStart"/>
      <w:r w:rsidRPr="00065097">
        <w:rPr>
          <w:highlight w:val="yellow"/>
          <w:lang w:val="de-AT"/>
        </w:rPr>
        <w:t>hh:mm</w:t>
      </w:r>
      <w:proofErr w:type="spellEnd"/>
      <w:r w:rsidRPr="00065097">
        <w:rPr>
          <w:highlight w:val="yellow"/>
          <w:lang w:val="de-AT"/>
        </w:rPr>
        <w:t xml:space="preserve"> bis </w:t>
      </w:r>
      <w:proofErr w:type="spellStart"/>
      <w:r w:rsidRPr="00065097">
        <w:rPr>
          <w:highlight w:val="yellow"/>
          <w:lang w:val="de-AT"/>
        </w:rPr>
        <w:t>hh:mm</w:t>
      </w:r>
      <w:proofErr w:type="spellEnd"/>
      <w:r>
        <w:rPr>
          <w:lang w:val="de-AT"/>
        </w:rPr>
        <w:t xml:space="preserve"> </w:t>
      </w:r>
    </w:p>
    <w:p w14:paraId="260C9D20" w14:textId="7496ADCE" w:rsidR="00065097" w:rsidRDefault="00065097" w:rsidP="00065097">
      <w:pPr>
        <w:rPr>
          <w:lang w:val="de-AT"/>
        </w:rPr>
      </w:pPr>
      <w:r>
        <w:rPr>
          <w:lang w:val="de-AT"/>
        </w:rPr>
        <w:t>Sa, So:</w:t>
      </w:r>
      <w:r>
        <w:rPr>
          <w:lang w:val="de-AT"/>
        </w:rPr>
        <w:tab/>
      </w:r>
      <w:proofErr w:type="spellStart"/>
      <w:r w:rsidRPr="00065097">
        <w:rPr>
          <w:highlight w:val="yellow"/>
          <w:lang w:val="de-AT"/>
        </w:rPr>
        <w:t>hh:mm</w:t>
      </w:r>
      <w:proofErr w:type="spellEnd"/>
      <w:r w:rsidRPr="00065097">
        <w:rPr>
          <w:highlight w:val="yellow"/>
          <w:lang w:val="de-AT"/>
        </w:rPr>
        <w:t xml:space="preserve"> bis </w:t>
      </w:r>
      <w:proofErr w:type="spellStart"/>
      <w:r w:rsidRPr="00065097">
        <w:rPr>
          <w:highlight w:val="yellow"/>
          <w:lang w:val="de-AT"/>
        </w:rPr>
        <w:t>hh:mm</w:t>
      </w:r>
      <w:proofErr w:type="spellEnd"/>
      <w:r>
        <w:rPr>
          <w:lang w:val="de-AT"/>
        </w:rPr>
        <w:t xml:space="preserve"> </w:t>
      </w:r>
    </w:p>
    <w:p w14:paraId="028C23C7" w14:textId="3CD60873" w:rsidR="00710071" w:rsidRDefault="00710071" w:rsidP="00DC3FF3">
      <w:pPr>
        <w:rPr>
          <w:lang w:val="de-AT"/>
        </w:rPr>
      </w:pPr>
    </w:p>
    <w:p w14:paraId="2AC897B8" w14:textId="73FA1B77" w:rsidR="00710071" w:rsidRDefault="00710071" w:rsidP="00710071">
      <w:pPr>
        <w:pStyle w:val="berschrift3"/>
      </w:pPr>
      <w:bookmarkStart w:id="44" w:name="_Toc67592678"/>
      <w:r>
        <w:rPr>
          <w:lang w:val="de-AT"/>
        </w:rPr>
        <w:t xml:space="preserve">Anwesenheitszeiten der </w:t>
      </w:r>
      <w:r w:rsidR="0074527D">
        <w:rPr>
          <w:lang w:val="de-AT"/>
        </w:rPr>
        <w:t>Mitarbeiter*innen</w:t>
      </w:r>
      <w:r>
        <w:rPr>
          <w:lang w:val="de-AT"/>
        </w:rPr>
        <w:t xml:space="preserve"> bei </w:t>
      </w:r>
      <w:r w:rsidR="00213500">
        <w:rPr>
          <w:lang w:val="de-AT"/>
        </w:rPr>
        <w:t>Kunden*innen</w:t>
      </w:r>
      <w:bookmarkEnd w:id="44"/>
    </w:p>
    <w:p w14:paraId="3856DCA1" w14:textId="506F1FB0" w:rsidR="004F5EAB" w:rsidRPr="005C7545" w:rsidRDefault="005C7545" w:rsidP="005C7545">
      <w:pPr>
        <w:pStyle w:val="AnleitungHinweisBlau"/>
      </w:pPr>
      <w:r w:rsidRPr="005C7545">
        <w:t>[Hier typische Zeitbereich angeben / in der Regel]</w:t>
      </w:r>
    </w:p>
    <w:p w14:paraId="2042E66B" w14:textId="77777777" w:rsidR="005C7545" w:rsidRDefault="005C7545" w:rsidP="005C7545">
      <w:pPr>
        <w:rPr>
          <w:lang w:val="de-AT"/>
        </w:rPr>
      </w:pPr>
      <w:r>
        <w:rPr>
          <w:lang w:val="de-AT"/>
        </w:rPr>
        <w:t>Mo bis Do:</w:t>
      </w:r>
      <w:r>
        <w:rPr>
          <w:lang w:val="de-AT"/>
        </w:rPr>
        <w:tab/>
      </w:r>
      <w:proofErr w:type="spellStart"/>
      <w:r w:rsidRPr="00065097">
        <w:rPr>
          <w:highlight w:val="yellow"/>
          <w:lang w:val="de-AT"/>
        </w:rPr>
        <w:t>hh:mm</w:t>
      </w:r>
      <w:proofErr w:type="spellEnd"/>
      <w:r w:rsidRPr="00065097">
        <w:rPr>
          <w:highlight w:val="yellow"/>
          <w:lang w:val="de-AT"/>
        </w:rPr>
        <w:t xml:space="preserve"> bis </w:t>
      </w:r>
      <w:proofErr w:type="spellStart"/>
      <w:r w:rsidRPr="00065097">
        <w:rPr>
          <w:highlight w:val="yellow"/>
          <w:lang w:val="de-AT"/>
        </w:rPr>
        <w:t>hh:mm</w:t>
      </w:r>
      <w:proofErr w:type="spellEnd"/>
      <w:r>
        <w:rPr>
          <w:lang w:val="de-AT"/>
        </w:rPr>
        <w:t xml:space="preserve"> </w:t>
      </w:r>
    </w:p>
    <w:p w14:paraId="418E507E" w14:textId="77777777" w:rsidR="005C7545" w:rsidRDefault="005C7545" w:rsidP="005C7545">
      <w:pPr>
        <w:rPr>
          <w:lang w:val="de-AT"/>
        </w:rPr>
      </w:pPr>
      <w:r>
        <w:rPr>
          <w:lang w:val="de-AT"/>
        </w:rPr>
        <w:t>Fr:</w:t>
      </w:r>
      <w:r>
        <w:rPr>
          <w:lang w:val="de-AT"/>
        </w:rPr>
        <w:tab/>
      </w:r>
      <w:r>
        <w:rPr>
          <w:lang w:val="de-AT"/>
        </w:rPr>
        <w:tab/>
      </w:r>
      <w:proofErr w:type="spellStart"/>
      <w:r w:rsidRPr="00065097">
        <w:rPr>
          <w:highlight w:val="yellow"/>
          <w:lang w:val="de-AT"/>
        </w:rPr>
        <w:t>hh:mm</w:t>
      </w:r>
      <w:proofErr w:type="spellEnd"/>
      <w:r w:rsidRPr="00065097">
        <w:rPr>
          <w:highlight w:val="yellow"/>
          <w:lang w:val="de-AT"/>
        </w:rPr>
        <w:t xml:space="preserve"> bis </w:t>
      </w:r>
      <w:proofErr w:type="spellStart"/>
      <w:r w:rsidRPr="00065097">
        <w:rPr>
          <w:highlight w:val="yellow"/>
          <w:lang w:val="de-AT"/>
        </w:rPr>
        <w:t>hh:mm</w:t>
      </w:r>
      <w:proofErr w:type="spellEnd"/>
      <w:r>
        <w:rPr>
          <w:lang w:val="de-AT"/>
        </w:rPr>
        <w:t xml:space="preserve"> </w:t>
      </w:r>
    </w:p>
    <w:p w14:paraId="0BB2BF67" w14:textId="77777777" w:rsidR="005C7545" w:rsidRDefault="005C7545" w:rsidP="005C7545">
      <w:pPr>
        <w:rPr>
          <w:lang w:val="de-AT"/>
        </w:rPr>
      </w:pPr>
      <w:r>
        <w:rPr>
          <w:lang w:val="de-AT"/>
        </w:rPr>
        <w:t>Sa, So:</w:t>
      </w:r>
      <w:r>
        <w:rPr>
          <w:lang w:val="de-AT"/>
        </w:rPr>
        <w:tab/>
      </w:r>
      <w:proofErr w:type="spellStart"/>
      <w:r w:rsidRPr="00065097">
        <w:rPr>
          <w:highlight w:val="yellow"/>
          <w:lang w:val="de-AT"/>
        </w:rPr>
        <w:t>hh:mm</w:t>
      </w:r>
      <w:proofErr w:type="spellEnd"/>
      <w:r w:rsidRPr="00065097">
        <w:rPr>
          <w:highlight w:val="yellow"/>
          <w:lang w:val="de-AT"/>
        </w:rPr>
        <w:t xml:space="preserve"> bis </w:t>
      </w:r>
      <w:proofErr w:type="spellStart"/>
      <w:r w:rsidRPr="00065097">
        <w:rPr>
          <w:highlight w:val="yellow"/>
          <w:lang w:val="de-AT"/>
        </w:rPr>
        <w:t>hh:mm</w:t>
      </w:r>
      <w:proofErr w:type="spellEnd"/>
      <w:r>
        <w:rPr>
          <w:lang w:val="de-AT"/>
        </w:rPr>
        <w:t xml:space="preserve"> </w:t>
      </w:r>
    </w:p>
    <w:p w14:paraId="20DB3AAD" w14:textId="77777777" w:rsidR="004F5EAB" w:rsidRDefault="004F5EAB" w:rsidP="004F5EAB">
      <w:pPr>
        <w:rPr>
          <w:lang w:val="de-AT"/>
        </w:rPr>
      </w:pPr>
    </w:p>
    <w:p w14:paraId="16544ABD" w14:textId="64201DED" w:rsidR="00710071" w:rsidRDefault="00710071" w:rsidP="00710071">
      <w:pPr>
        <w:pStyle w:val="berschrift3"/>
        <w:rPr>
          <w:lang w:val="de-AT"/>
        </w:rPr>
      </w:pPr>
      <w:bookmarkStart w:id="45" w:name="_Toc67592679"/>
      <w:r>
        <w:rPr>
          <w:lang w:val="de-AT"/>
        </w:rPr>
        <w:t>Anwesenheitszeiten von Service-</w:t>
      </w:r>
      <w:r w:rsidR="0074527D">
        <w:rPr>
          <w:lang w:val="de-AT"/>
        </w:rPr>
        <w:t>Mitarbeiter*innen</w:t>
      </w:r>
      <w:r>
        <w:rPr>
          <w:lang w:val="de-AT"/>
        </w:rPr>
        <w:t xml:space="preserve"> / Externen Dienstleistern (Büroräume)</w:t>
      </w:r>
      <w:bookmarkEnd w:id="45"/>
    </w:p>
    <w:p w14:paraId="3428797F" w14:textId="77777777" w:rsidR="005C7545" w:rsidRDefault="005C7545" w:rsidP="005C7545">
      <w:pPr>
        <w:rPr>
          <w:lang w:val="de-AT"/>
        </w:rPr>
      </w:pPr>
      <w:r>
        <w:rPr>
          <w:lang w:val="de-AT"/>
        </w:rPr>
        <w:t>Mo bis Do:</w:t>
      </w:r>
      <w:r>
        <w:rPr>
          <w:lang w:val="de-AT"/>
        </w:rPr>
        <w:tab/>
      </w:r>
      <w:proofErr w:type="spellStart"/>
      <w:r w:rsidRPr="00065097">
        <w:rPr>
          <w:highlight w:val="yellow"/>
          <w:lang w:val="de-AT"/>
        </w:rPr>
        <w:t>hh:mm</w:t>
      </w:r>
      <w:proofErr w:type="spellEnd"/>
      <w:r w:rsidRPr="00065097">
        <w:rPr>
          <w:highlight w:val="yellow"/>
          <w:lang w:val="de-AT"/>
        </w:rPr>
        <w:t xml:space="preserve"> bis </w:t>
      </w:r>
      <w:proofErr w:type="spellStart"/>
      <w:r w:rsidRPr="00065097">
        <w:rPr>
          <w:highlight w:val="yellow"/>
          <w:lang w:val="de-AT"/>
        </w:rPr>
        <w:t>hh:mm</w:t>
      </w:r>
      <w:proofErr w:type="spellEnd"/>
      <w:r>
        <w:rPr>
          <w:lang w:val="de-AT"/>
        </w:rPr>
        <w:t xml:space="preserve"> </w:t>
      </w:r>
    </w:p>
    <w:p w14:paraId="0FC9CE83" w14:textId="77777777" w:rsidR="005C7545" w:rsidRDefault="005C7545" w:rsidP="005C7545">
      <w:pPr>
        <w:rPr>
          <w:lang w:val="de-AT"/>
        </w:rPr>
      </w:pPr>
      <w:r>
        <w:rPr>
          <w:lang w:val="de-AT"/>
        </w:rPr>
        <w:t>Fr:</w:t>
      </w:r>
      <w:r>
        <w:rPr>
          <w:lang w:val="de-AT"/>
        </w:rPr>
        <w:tab/>
      </w:r>
      <w:r>
        <w:rPr>
          <w:lang w:val="de-AT"/>
        </w:rPr>
        <w:tab/>
      </w:r>
      <w:proofErr w:type="spellStart"/>
      <w:r w:rsidRPr="00065097">
        <w:rPr>
          <w:highlight w:val="yellow"/>
          <w:lang w:val="de-AT"/>
        </w:rPr>
        <w:t>hh:mm</w:t>
      </w:r>
      <w:proofErr w:type="spellEnd"/>
      <w:r w:rsidRPr="00065097">
        <w:rPr>
          <w:highlight w:val="yellow"/>
          <w:lang w:val="de-AT"/>
        </w:rPr>
        <w:t xml:space="preserve"> bis </w:t>
      </w:r>
      <w:proofErr w:type="spellStart"/>
      <w:r w:rsidRPr="00065097">
        <w:rPr>
          <w:highlight w:val="yellow"/>
          <w:lang w:val="de-AT"/>
        </w:rPr>
        <w:t>hh:mm</w:t>
      </w:r>
      <w:proofErr w:type="spellEnd"/>
      <w:r>
        <w:rPr>
          <w:lang w:val="de-AT"/>
        </w:rPr>
        <w:t xml:space="preserve"> </w:t>
      </w:r>
    </w:p>
    <w:p w14:paraId="4C04351B" w14:textId="77777777" w:rsidR="005C7545" w:rsidRDefault="005C7545" w:rsidP="005C7545">
      <w:pPr>
        <w:rPr>
          <w:lang w:val="de-AT"/>
        </w:rPr>
      </w:pPr>
      <w:r>
        <w:rPr>
          <w:lang w:val="de-AT"/>
        </w:rPr>
        <w:t>Sa, So:</w:t>
      </w:r>
      <w:r>
        <w:rPr>
          <w:lang w:val="de-AT"/>
        </w:rPr>
        <w:tab/>
      </w:r>
      <w:proofErr w:type="spellStart"/>
      <w:r w:rsidRPr="00065097">
        <w:rPr>
          <w:highlight w:val="yellow"/>
          <w:lang w:val="de-AT"/>
        </w:rPr>
        <w:t>hh:mm</w:t>
      </w:r>
      <w:proofErr w:type="spellEnd"/>
      <w:r w:rsidRPr="00065097">
        <w:rPr>
          <w:highlight w:val="yellow"/>
          <w:lang w:val="de-AT"/>
        </w:rPr>
        <w:t xml:space="preserve"> bis </w:t>
      </w:r>
      <w:proofErr w:type="spellStart"/>
      <w:r w:rsidRPr="00065097">
        <w:rPr>
          <w:highlight w:val="yellow"/>
          <w:lang w:val="de-AT"/>
        </w:rPr>
        <w:t>hh:mm</w:t>
      </w:r>
      <w:proofErr w:type="spellEnd"/>
      <w:r>
        <w:rPr>
          <w:lang w:val="de-AT"/>
        </w:rPr>
        <w:t xml:space="preserve"> </w:t>
      </w:r>
    </w:p>
    <w:p w14:paraId="59599536" w14:textId="77777777" w:rsidR="004F5EAB" w:rsidRPr="004F5EAB" w:rsidRDefault="004F5EAB" w:rsidP="004F5EAB">
      <w:pPr>
        <w:rPr>
          <w:lang w:val="de-AT"/>
        </w:rPr>
      </w:pPr>
    </w:p>
    <w:p w14:paraId="5E828F47" w14:textId="09E5C837" w:rsidR="004163FD" w:rsidRDefault="004163FD" w:rsidP="004163FD">
      <w:pPr>
        <w:pStyle w:val="berschrift2"/>
        <w:rPr>
          <w:lang w:val="de-AT"/>
        </w:rPr>
      </w:pPr>
      <w:bookmarkStart w:id="46" w:name="_Toc58837213"/>
      <w:bookmarkStart w:id="47" w:name="_Toc67592680"/>
      <w:r w:rsidRPr="00015B0A">
        <w:rPr>
          <w:lang w:val="de-AT"/>
        </w:rPr>
        <w:lastRenderedPageBreak/>
        <w:t>COVID-19-Beauftragte</w:t>
      </w:r>
      <w:r>
        <w:rPr>
          <w:lang w:val="de-AT"/>
        </w:rPr>
        <w:t>/r</w:t>
      </w:r>
      <w:r w:rsidRPr="00015B0A">
        <w:rPr>
          <w:lang w:val="de-AT"/>
        </w:rPr>
        <w:t>:</w:t>
      </w:r>
      <w:bookmarkEnd w:id="46"/>
      <w:r w:rsidR="00B622B3">
        <w:rPr>
          <w:lang w:val="de-AT"/>
        </w:rPr>
        <w:t xml:space="preserve"> </w:t>
      </w:r>
      <w:r w:rsidR="002408E0" w:rsidRPr="002408E0">
        <w:rPr>
          <w:highlight w:val="yellow"/>
          <w:lang w:val="de-AT"/>
        </w:rPr>
        <w:t xml:space="preserve">(je nach </w:t>
      </w:r>
      <w:r w:rsidR="00D279CC">
        <w:rPr>
          <w:highlight w:val="yellow"/>
          <w:lang w:val="de-AT"/>
        </w:rPr>
        <w:t xml:space="preserve">Unternehmen/Umfeld des </w:t>
      </w:r>
      <w:proofErr w:type="spellStart"/>
      <w:r w:rsidR="00D279CC">
        <w:rPr>
          <w:highlight w:val="yellow"/>
          <w:lang w:val="de-AT"/>
        </w:rPr>
        <w:t>Konzetptes</w:t>
      </w:r>
      <w:proofErr w:type="spellEnd"/>
      <w:r w:rsidR="002408E0" w:rsidRPr="002408E0">
        <w:rPr>
          <w:highlight w:val="yellow"/>
          <w:lang w:val="de-AT"/>
        </w:rPr>
        <w:t>)</w:t>
      </w:r>
      <w:bookmarkEnd w:id="47"/>
    </w:p>
    <w:p w14:paraId="51BF8683" w14:textId="713A8BC5" w:rsidR="004163FD" w:rsidRDefault="00C50936" w:rsidP="004163FD">
      <w:pPr>
        <w:rPr>
          <w:lang w:val="de-AT"/>
        </w:rPr>
      </w:pPr>
      <w:r w:rsidRPr="00856065">
        <w:rPr>
          <w:highlight w:val="green"/>
          <w:lang w:val="de-AT"/>
        </w:rPr>
        <w:t xml:space="preserve">Mit der Funktion des COVID-19 Beauftragte werden nur Personen </w:t>
      </w:r>
      <w:r w:rsidR="003938BB" w:rsidRPr="00856065">
        <w:rPr>
          <w:highlight w:val="green"/>
          <w:lang w:val="de-AT"/>
        </w:rPr>
        <w:t xml:space="preserve">betraut, die Kenntnis des COVID-19 Präventionskonzeptes haben, sowie zu den örtlichen Gegebenheiten und </w:t>
      </w:r>
      <w:r w:rsidR="00856065" w:rsidRPr="00856065">
        <w:rPr>
          <w:highlight w:val="green"/>
          <w:lang w:val="de-AT"/>
        </w:rPr>
        <w:t>organisatorischen Abläufen.</w:t>
      </w:r>
      <w:r w:rsidR="002813C2">
        <w:rPr>
          <w:lang w:val="de-AT"/>
        </w:rPr>
        <w:br/>
      </w:r>
      <w:r w:rsidR="00725DCC" w:rsidRPr="00725DCC">
        <w:rPr>
          <w:rStyle w:val="AnleitungHinweisBlauZchn"/>
        </w:rPr>
        <w:t>[</w:t>
      </w:r>
      <w:r w:rsidR="002813C2" w:rsidRPr="00725DCC">
        <w:rPr>
          <w:rStyle w:val="AnleitungHinweisBlauZchn"/>
        </w:rPr>
        <w:t xml:space="preserve">Es wird </w:t>
      </w:r>
      <w:r w:rsidR="00C95FE2" w:rsidRPr="00725DCC">
        <w:rPr>
          <w:rStyle w:val="AnleitungHinweisBlauZchn"/>
        </w:rPr>
        <w:t xml:space="preserve">allen </w:t>
      </w:r>
      <w:r w:rsidR="00DF3C08" w:rsidRPr="00725DCC">
        <w:rPr>
          <w:rStyle w:val="AnleitungHinweisBlauZchn"/>
        </w:rPr>
        <w:t>Unternehmen</w:t>
      </w:r>
      <w:r w:rsidR="005C7545" w:rsidRPr="00725DCC">
        <w:rPr>
          <w:rStyle w:val="AnleitungHinweisBlauZchn"/>
        </w:rPr>
        <w:t xml:space="preserve">, </w:t>
      </w:r>
      <w:r w:rsidR="00C95FE2" w:rsidRPr="00725DCC">
        <w:rPr>
          <w:rStyle w:val="AnleitungHinweisBlauZchn"/>
        </w:rPr>
        <w:t>Einrichtungen</w:t>
      </w:r>
      <w:r w:rsidR="00856065">
        <w:rPr>
          <w:rStyle w:val="AnleitungHinweisBlauZchn"/>
        </w:rPr>
        <w:t>, Veranstaltern</w:t>
      </w:r>
      <w:r w:rsidR="005C7545" w:rsidRPr="00725DCC">
        <w:rPr>
          <w:rStyle w:val="AnleitungHinweisBlauZchn"/>
        </w:rPr>
        <w:t xml:space="preserve"> und für alle Betriebsstätten</w:t>
      </w:r>
      <w:r w:rsidR="00C95FE2" w:rsidRPr="00725DCC">
        <w:rPr>
          <w:rStyle w:val="AnleitungHinweisBlauZchn"/>
        </w:rPr>
        <w:t>, die ein COVID-19 Präventionskonzept erstellen oder erstellen müssen</w:t>
      </w:r>
      <w:r w:rsidR="00725DCC" w:rsidRPr="00725DCC">
        <w:rPr>
          <w:rStyle w:val="AnleitungHinweisBlauZchn"/>
        </w:rPr>
        <w:t xml:space="preserve">, dringend empfohlen, einen COVID-19 Beauftragten zu bestellen sowie seine Rolle im COVID-19 Präventionskonzept zu beschreiben. Diese Empfehlung gilt auch für </w:t>
      </w:r>
      <w:r w:rsidR="006E20E0" w:rsidRPr="00725DCC">
        <w:rPr>
          <w:rStyle w:val="AnleitungHinweisBlauZchn"/>
        </w:rPr>
        <w:t xml:space="preserve">alle Einrichtungen die </w:t>
      </w:r>
      <w:r w:rsidR="00675EC3" w:rsidRPr="00725DCC">
        <w:rPr>
          <w:rStyle w:val="AnleitungHinweisBlauZchn"/>
        </w:rPr>
        <w:t xml:space="preserve">Aus- Fort- und Weiterbildung </w:t>
      </w:r>
      <w:r w:rsidR="006E20E0" w:rsidRPr="00725DCC">
        <w:rPr>
          <w:rStyle w:val="AnleitungHinweisBlauZchn"/>
        </w:rPr>
        <w:t xml:space="preserve">für </w:t>
      </w:r>
      <w:r w:rsidR="00F455D0" w:rsidRPr="00725DCC">
        <w:rPr>
          <w:rStyle w:val="AnleitungHinweisBlauZchn"/>
        </w:rPr>
        <w:t xml:space="preserve">berufliche Zwecke </w:t>
      </w:r>
      <w:r w:rsidR="006E20E0" w:rsidRPr="00725DCC">
        <w:rPr>
          <w:rStyle w:val="AnleitungHinweisBlauZchn"/>
        </w:rPr>
        <w:t>anbieten</w:t>
      </w:r>
      <w:r w:rsidR="008373B0" w:rsidRPr="00725DCC">
        <w:rPr>
          <w:rStyle w:val="AnleitungHinweisBlauZchn"/>
        </w:rPr>
        <w:t xml:space="preserve">. </w:t>
      </w:r>
      <w:r w:rsidR="00725DCC" w:rsidRPr="00725DCC">
        <w:rPr>
          <w:rStyle w:val="AnleitungHinweisBlauZchn"/>
        </w:rPr>
        <w:t>]</w:t>
      </w:r>
      <w:r w:rsidR="006E20E0" w:rsidRPr="00725DCC">
        <w:rPr>
          <w:rStyle w:val="AnleitungHinweisBlauZchn"/>
        </w:rPr>
        <w:br/>
      </w:r>
      <w:r w:rsidR="00856065" w:rsidRPr="00856065">
        <w:rPr>
          <w:highlight w:val="green"/>
          <w:lang w:val="de-AT"/>
        </w:rPr>
        <w:t>[Wenn der Fall anführen:]</w:t>
      </w:r>
      <w:r w:rsidR="00856065">
        <w:rPr>
          <w:lang w:val="de-AT"/>
        </w:rPr>
        <w:t xml:space="preserve"> </w:t>
      </w:r>
      <w:r w:rsidR="0087625A">
        <w:rPr>
          <w:lang w:val="de-AT"/>
        </w:rPr>
        <w:t xml:space="preserve">Im Unternehmen </w:t>
      </w:r>
      <w:r w:rsidR="00B622B3" w:rsidRPr="00B622B3">
        <w:rPr>
          <w:highlight w:val="yellow"/>
          <w:lang w:val="de-AT"/>
        </w:rPr>
        <w:t>U</w:t>
      </w:r>
      <w:r w:rsidR="00B622B3" w:rsidRPr="00B622B3">
        <w:rPr>
          <w:highlight w:val="yellow"/>
        </w:rPr>
        <w:t>NTERNEHMENSNAME</w:t>
      </w:r>
      <w:r w:rsidR="00B622B3">
        <w:t xml:space="preserve"> </w:t>
      </w:r>
      <w:r w:rsidR="00B622B3">
        <w:rPr>
          <w:lang w:val="de-AT"/>
        </w:rPr>
        <w:t>wird</w:t>
      </w:r>
      <w:r w:rsidR="0087625A">
        <w:rPr>
          <w:lang w:val="de-AT"/>
        </w:rPr>
        <w:t xml:space="preserve"> diese Funktion </w:t>
      </w:r>
      <w:r w:rsidR="00284F8B">
        <w:rPr>
          <w:lang w:val="de-AT"/>
        </w:rPr>
        <w:t xml:space="preserve">freiwillig eingesetzt, um die Umsetzung der Maßnahmen dieses Präventionskonzeptes </w:t>
      </w:r>
      <w:r w:rsidR="000F7F1B">
        <w:rPr>
          <w:lang w:val="de-AT"/>
        </w:rPr>
        <w:t>sicher zu stellen.</w:t>
      </w:r>
    </w:p>
    <w:p w14:paraId="4473DEE8" w14:textId="77777777" w:rsidR="008373B0" w:rsidRPr="00C33685" w:rsidRDefault="008373B0" w:rsidP="004163FD">
      <w:pPr>
        <w:rPr>
          <w:lang w:val="de-AT"/>
        </w:rPr>
      </w:pPr>
    </w:p>
    <w:p w14:paraId="3B9822C3" w14:textId="43562703" w:rsidR="004163FD" w:rsidRDefault="004163FD" w:rsidP="004163FD">
      <w:pPr>
        <w:pStyle w:val="berschrift3"/>
      </w:pPr>
      <w:bookmarkStart w:id="48" w:name="_Toc67592681"/>
      <w:r w:rsidRPr="0043346D">
        <w:t>Name des</w:t>
      </w:r>
      <w:r>
        <w:rPr>
          <w:lang w:val="de-DE"/>
        </w:rPr>
        <w:t>/</w:t>
      </w:r>
      <w:r w:rsidRPr="0043346D">
        <w:t>r COVID-19-Beauftragten</w:t>
      </w:r>
      <w:r w:rsidR="004D5A4C">
        <w:rPr>
          <w:lang w:val="de-AT"/>
        </w:rPr>
        <w:t xml:space="preserve"> und Erreichbarkeit</w:t>
      </w:r>
      <w:r w:rsidRPr="0043346D">
        <w:t>:</w:t>
      </w:r>
      <w:bookmarkEnd w:id="48"/>
    </w:p>
    <w:p w14:paraId="5037A36E" w14:textId="77777777" w:rsidR="00D2545D" w:rsidRPr="00D2545D" w:rsidRDefault="00D2545D" w:rsidP="00D2545D">
      <w:r>
        <w:t>Name:</w:t>
      </w:r>
      <w:r>
        <w:tab/>
      </w:r>
      <w:r w:rsidRPr="00D2545D">
        <w:rPr>
          <w:highlight w:val="yellow"/>
          <w:lang w:val="de-AT"/>
        </w:rPr>
        <w:t>Vorname Nachname</w:t>
      </w:r>
    </w:p>
    <w:p w14:paraId="01859918" w14:textId="77777777" w:rsidR="00D2545D" w:rsidRPr="00D2545D" w:rsidRDefault="00D2545D" w:rsidP="00D2545D">
      <w:r w:rsidRPr="00D2545D">
        <w:t>Mobil:</w:t>
      </w:r>
      <w:r w:rsidRPr="00D2545D">
        <w:tab/>
        <w:t xml:space="preserve">+43 </w:t>
      </w:r>
      <w:r w:rsidRPr="00D2545D">
        <w:rPr>
          <w:highlight w:val="yellow"/>
          <w:lang w:val="de-AT"/>
        </w:rPr>
        <w:t>NUMMER</w:t>
      </w:r>
    </w:p>
    <w:p w14:paraId="7D4ED0EE" w14:textId="1DD9F105" w:rsidR="00D2545D" w:rsidRPr="00BA5D76" w:rsidRDefault="00D2545D" w:rsidP="00D2545D">
      <w:pPr>
        <w:rPr>
          <w:lang w:val="de-AT"/>
        </w:rPr>
      </w:pPr>
      <w:r>
        <w:t>E-Mail:</w:t>
      </w:r>
      <w:r>
        <w:tab/>
      </w:r>
      <w:r w:rsidRPr="00D2545D">
        <w:rPr>
          <w:highlight w:val="yellow"/>
        </w:rPr>
        <w:t>offizielle FIRMEN-</w:t>
      </w:r>
      <w:proofErr w:type="spellStart"/>
      <w:r w:rsidRPr="00D2545D">
        <w:rPr>
          <w:highlight w:val="yellow"/>
        </w:rPr>
        <w:t>Konktat</w:t>
      </w:r>
      <w:proofErr w:type="spellEnd"/>
      <w:r w:rsidRPr="00D2545D">
        <w:rPr>
          <w:highlight w:val="yellow"/>
        </w:rPr>
        <w:t>-/</w:t>
      </w:r>
      <w:proofErr w:type="spellStart"/>
      <w:r w:rsidRPr="00D2545D">
        <w:rPr>
          <w:highlight w:val="yellow"/>
        </w:rPr>
        <w:t>e-mail</w:t>
      </w:r>
      <w:proofErr w:type="spellEnd"/>
      <w:r w:rsidRPr="00D2545D">
        <w:rPr>
          <w:highlight w:val="yellow"/>
        </w:rPr>
        <w:t xml:space="preserve"> + </w:t>
      </w:r>
      <w:r w:rsidRPr="00D2545D">
        <w:rPr>
          <w:highlight w:val="yellow"/>
          <w:lang w:val="de-AT"/>
        </w:rPr>
        <w:t xml:space="preserve">persönliche </w:t>
      </w:r>
      <w:proofErr w:type="spellStart"/>
      <w:r w:rsidRPr="00D2545D">
        <w:rPr>
          <w:highlight w:val="yellow"/>
          <w:lang w:val="de-AT"/>
        </w:rPr>
        <w:t>e-mail</w:t>
      </w:r>
      <w:proofErr w:type="spellEnd"/>
      <w:r w:rsidRPr="00D2545D">
        <w:rPr>
          <w:highlight w:val="yellow"/>
          <w:lang w:val="de-AT"/>
        </w:rPr>
        <w:t xml:space="preserve"> Adresse</w:t>
      </w:r>
      <w:r w:rsidRPr="00D2545D">
        <w:rPr>
          <w:lang w:val="de-AT"/>
        </w:rPr>
        <w:t xml:space="preserve"> </w:t>
      </w:r>
    </w:p>
    <w:p w14:paraId="32DDD52B" w14:textId="4FD3A176" w:rsidR="004163FD" w:rsidRPr="00D2545D" w:rsidRDefault="004163FD" w:rsidP="004163FD">
      <w:pPr>
        <w:rPr>
          <w:lang w:val="de-AT"/>
        </w:rPr>
      </w:pPr>
    </w:p>
    <w:p w14:paraId="0347A63F" w14:textId="144B0245" w:rsidR="004163FD" w:rsidRPr="00730E8D" w:rsidRDefault="004163FD" w:rsidP="004163FD">
      <w:pPr>
        <w:pStyle w:val="berschrift3"/>
      </w:pPr>
      <w:bookmarkStart w:id="49" w:name="_Toc67592682"/>
      <w:r>
        <w:t>Aufgabe des COVID-19-Beauftragten:</w:t>
      </w:r>
      <w:bookmarkEnd w:id="49"/>
    </w:p>
    <w:p w14:paraId="6EC16745" w14:textId="77777777" w:rsidR="004163FD" w:rsidRDefault="004163FD" w:rsidP="004163FD">
      <w:pPr>
        <w:rPr>
          <w:lang w:val="de-AT" w:eastAsia="de-AT"/>
        </w:rPr>
      </w:pPr>
      <w:r>
        <w:rPr>
          <w:lang w:val="de-AT" w:eastAsia="de-AT"/>
        </w:rPr>
        <w:t>Der COVID-19-Beauftragte hat folgende Aufgaben:</w:t>
      </w:r>
    </w:p>
    <w:p w14:paraId="0CA3BE9A" w14:textId="1838E253" w:rsidR="004163FD" w:rsidRDefault="004163FD" w:rsidP="00A47F51">
      <w:pPr>
        <w:pStyle w:val="Aufzaehlung1"/>
        <w:rPr>
          <w:lang w:val="de-AT" w:eastAsia="de-AT"/>
        </w:rPr>
      </w:pPr>
      <w:r w:rsidRPr="00730E8D">
        <w:rPr>
          <w:lang w:val="de-AT" w:eastAsia="de-AT"/>
        </w:rPr>
        <w:t xml:space="preserve">Umsetzung, </w:t>
      </w:r>
      <w:r w:rsidR="00E4127F">
        <w:rPr>
          <w:lang w:val="de-AT" w:eastAsia="de-AT"/>
        </w:rPr>
        <w:t>Kontrolle</w:t>
      </w:r>
      <w:r w:rsidRPr="00730E8D">
        <w:rPr>
          <w:lang w:val="de-AT" w:eastAsia="de-AT"/>
        </w:rPr>
        <w:t xml:space="preserve"> und Dokumentation der Maßnahmen des COVID-19-Präventionskonzeptes</w:t>
      </w:r>
    </w:p>
    <w:p w14:paraId="00D3E028" w14:textId="5A15828B" w:rsidR="004163FD" w:rsidRDefault="004163FD" w:rsidP="00A47F51">
      <w:pPr>
        <w:pStyle w:val="Aufzaehlung1"/>
        <w:rPr>
          <w:lang w:val="de-AT" w:eastAsia="de-AT"/>
        </w:rPr>
      </w:pPr>
      <w:r w:rsidRPr="00D85553">
        <w:rPr>
          <w:lang w:val="de-AT" w:eastAsia="de-AT"/>
        </w:rPr>
        <w:t xml:space="preserve">Ansprechperson für die Umsetzung der Maßnahmen gegenüber </w:t>
      </w:r>
      <w:r w:rsidR="00753F4D">
        <w:rPr>
          <w:lang w:val="de-AT" w:eastAsia="de-AT"/>
        </w:rPr>
        <w:t xml:space="preserve">Führungskräften und </w:t>
      </w:r>
      <w:r w:rsidR="0074527D">
        <w:rPr>
          <w:lang w:val="de-AT" w:eastAsia="de-AT"/>
        </w:rPr>
        <w:t>Mitarbeiter*innen</w:t>
      </w:r>
      <w:r w:rsidR="00753F4D">
        <w:rPr>
          <w:lang w:val="de-AT" w:eastAsia="de-AT"/>
        </w:rPr>
        <w:t xml:space="preserve"> des Unternehmens</w:t>
      </w:r>
    </w:p>
    <w:p w14:paraId="063DF7C6" w14:textId="312D18FC" w:rsidR="00ED33BB" w:rsidRPr="00D85553" w:rsidRDefault="00ED33BB" w:rsidP="00A47F51">
      <w:pPr>
        <w:pStyle w:val="Aufzaehlung1"/>
        <w:rPr>
          <w:lang w:val="de-AT" w:eastAsia="de-AT"/>
        </w:rPr>
      </w:pPr>
      <w:r>
        <w:rPr>
          <w:lang w:val="de-AT" w:eastAsia="de-AT"/>
        </w:rPr>
        <w:t>Mitwirkung bei der Erstellung des COVID-19 Präventionskonzeptes</w:t>
      </w:r>
    </w:p>
    <w:p w14:paraId="5B4B1993" w14:textId="2F784D0C" w:rsidR="004163FD" w:rsidRDefault="004163FD" w:rsidP="00A47F51">
      <w:pPr>
        <w:pStyle w:val="Aufzaehlung1"/>
        <w:rPr>
          <w:lang w:val="de-AT" w:eastAsia="de-AT"/>
        </w:rPr>
      </w:pPr>
      <w:r>
        <w:rPr>
          <w:lang w:val="de-AT" w:eastAsia="de-AT"/>
        </w:rPr>
        <w:t xml:space="preserve">Ansprechpartner für Behörden im Kontaktpersonenmanagement </w:t>
      </w:r>
    </w:p>
    <w:p w14:paraId="6B20FB56" w14:textId="5344081D" w:rsidR="004163FD" w:rsidRDefault="006465EA" w:rsidP="00A47F51">
      <w:pPr>
        <w:pStyle w:val="Aufzaehlung1"/>
        <w:rPr>
          <w:lang w:val="de-AT" w:eastAsia="de-AT"/>
        </w:rPr>
      </w:pPr>
      <w:r>
        <w:rPr>
          <w:lang w:val="de-AT" w:eastAsia="de-AT"/>
        </w:rPr>
        <w:t xml:space="preserve">Durchführung </w:t>
      </w:r>
      <w:r w:rsidRPr="00B94829">
        <w:rPr>
          <w:lang w:val="de-AT" w:eastAsia="de-AT"/>
        </w:rPr>
        <w:t xml:space="preserve">von Unterweisungen </w:t>
      </w:r>
      <w:r w:rsidR="004163FD" w:rsidRPr="00B94829">
        <w:rPr>
          <w:lang w:val="de-AT" w:eastAsia="de-AT"/>
        </w:rPr>
        <w:t>von</w:t>
      </w:r>
      <w:r w:rsidR="00021283">
        <w:rPr>
          <w:lang w:val="de-AT" w:eastAsia="de-AT"/>
        </w:rPr>
        <w:t xml:space="preserve"> Führungskräften bzw. </w:t>
      </w:r>
      <w:r w:rsidR="0074527D">
        <w:rPr>
          <w:lang w:val="de-AT" w:eastAsia="de-AT"/>
        </w:rPr>
        <w:t>Mitarbeiter*innen</w:t>
      </w:r>
      <w:r>
        <w:rPr>
          <w:lang w:val="de-AT" w:eastAsia="de-AT"/>
        </w:rPr>
        <w:t xml:space="preserve"> </w:t>
      </w:r>
      <w:r w:rsidR="004163FD">
        <w:rPr>
          <w:lang w:val="de-AT" w:eastAsia="de-AT"/>
        </w:rPr>
        <w:t>gemäß dieses Präventionskonzeptes</w:t>
      </w:r>
    </w:p>
    <w:p w14:paraId="3AD0E606" w14:textId="19CF92E9" w:rsidR="00BA73E8" w:rsidRDefault="00BA73E8" w:rsidP="00A47F51">
      <w:pPr>
        <w:pStyle w:val="Aufzaehlung1"/>
        <w:rPr>
          <w:lang w:val="de-AT" w:eastAsia="de-AT"/>
        </w:rPr>
      </w:pPr>
      <w:r>
        <w:rPr>
          <w:lang w:val="de-AT" w:eastAsia="de-AT"/>
        </w:rPr>
        <w:t>Laufende Aktualisierung des COVID-19 Präventionskonzeptes in Abstimmung mit der Geschäftsführung</w:t>
      </w:r>
    </w:p>
    <w:p w14:paraId="01A6101F" w14:textId="094D969E" w:rsidR="00505CAC" w:rsidRPr="00505CAC" w:rsidRDefault="00505CAC" w:rsidP="00A47F51">
      <w:pPr>
        <w:pStyle w:val="Aufzaehlung1"/>
        <w:rPr>
          <w:rStyle w:val="AnleitungHinweisBlauZchn"/>
        </w:rPr>
      </w:pPr>
      <w:r>
        <w:rPr>
          <w:lang w:val="de-AT" w:eastAsia="de-AT"/>
        </w:rPr>
        <w:t xml:space="preserve">Der COVID-19-Beauftragte benötigt keine definierte Ausbildung. </w:t>
      </w:r>
      <w:r>
        <w:rPr>
          <w:lang w:val="de-AT" w:eastAsia="de-AT"/>
        </w:rPr>
        <w:br/>
      </w:r>
      <w:r w:rsidRPr="00505CAC">
        <w:rPr>
          <w:rStyle w:val="AnleitungHinweisBlauZchn"/>
        </w:rPr>
        <w:t>[nichtzutreffenden Teil streichen:]</w:t>
      </w:r>
    </w:p>
    <w:p w14:paraId="5AC52CA2" w14:textId="55BF3D08" w:rsidR="00505CAC" w:rsidRDefault="00505CAC" w:rsidP="00A47F51">
      <w:pPr>
        <w:pStyle w:val="Aufzaehlung1"/>
        <w:rPr>
          <w:lang w:val="de-AT" w:eastAsia="de-AT"/>
        </w:rPr>
      </w:pPr>
      <w:r w:rsidRPr="00505CAC">
        <w:rPr>
          <w:b/>
          <w:bCs/>
          <w:highlight w:val="yellow"/>
          <w:lang w:val="de-AT" w:eastAsia="de-AT"/>
        </w:rPr>
        <w:t>Er/Sie</w:t>
      </w:r>
      <w:r w:rsidRPr="00A64B1F">
        <w:rPr>
          <w:b/>
          <w:bCs/>
          <w:lang w:val="de-AT" w:eastAsia="de-AT"/>
        </w:rPr>
        <w:t xml:space="preserve"> </w:t>
      </w:r>
      <w:r>
        <w:rPr>
          <w:lang w:val="de-AT" w:eastAsia="de-AT"/>
        </w:rPr>
        <w:t xml:space="preserve">wird durch die Geschäftsführung mit dem vorliegenden COVID-19 Präventionskonzept vertraut gemacht. / </w:t>
      </w:r>
      <w:r>
        <w:rPr>
          <w:lang w:val="de-AT" w:eastAsia="de-AT"/>
        </w:rPr>
        <w:br/>
      </w:r>
      <w:r w:rsidRPr="00505CAC">
        <w:rPr>
          <w:b/>
          <w:bCs/>
          <w:highlight w:val="yellow"/>
          <w:lang w:val="de-AT" w:eastAsia="de-AT"/>
        </w:rPr>
        <w:t>Er/Sie</w:t>
      </w:r>
      <w:r>
        <w:rPr>
          <w:lang w:val="de-AT" w:eastAsia="de-AT"/>
        </w:rPr>
        <w:t xml:space="preserve"> hat bei der Erstellung des vorliegenden Präventionskonzeptes mitgewirkt. </w:t>
      </w:r>
    </w:p>
    <w:p w14:paraId="09367BDF" w14:textId="48A8869E" w:rsidR="009B4B58" w:rsidRDefault="00505CAC" w:rsidP="00A47F51">
      <w:pPr>
        <w:pStyle w:val="Aufzaehlung1"/>
        <w:rPr>
          <w:lang w:val="de-AT" w:eastAsia="de-AT"/>
        </w:rPr>
      </w:pPr>
      <w:r w:rsidRPr="00A64B1F">
        <w:rPr>
          <w:b/>
          <w:bCs/>
          <w:lang w:val="de-AT" w:eastAsia="de-AT"/>
        </w:rPr>
        <w:t>Ein</w:t>
      </w:r>
      <w:r w:rsidRPr="002C46ED">
        <w:rPr>
          <w:lang w:val="de-AT" w:eastAsia="de-AT"/>
        </w:rPr>
        <w:t xml:space="preserve">e explizite Unterweisung </w:t>
      </w:r>
      <w:r w:rsidRPr="001D0098">
        <w:rPr>
          <w:highlight w:val="yellow"/>
          <w:lang w:val="de-AT" w:eastAsia="de-AT"/>
        </w:rPr>
        <w:t>des</w:t>
      </w:r>
      <w:r w:rsidR="001D0098" w:rsidRPr="001D0098">
        <w:rPr>
          <w:highlight w:val="yellow"/>
          <w:lang w:val="de-AT" w:eastAsia="de-AT"/>
        </w:rPr>
        <w:t>/der</w:t>
      </w:r>
      <w:r w:rsidRPr="002C46ED">
        <w:rPr>
          <w:lang w:val="de-AT" w:eastAsia="de-AT"/>
        </w:rPr>
        <w:t xml:space="preserve"> COVID-19-Beauftragten in Hinblick auf datenschutzrelevante Fragestellungen ist nicht vorgesehen, da dieser auch die Verantwortliche Person gemäß §46 DSG der</w:t>
      </w:r>
      <w:r>
        <w:rPr>
          <w:lang w:val="de-AT" w:eastAsia="de-AT"/>
        </w:rPr>
        <w:t xml:space="preserve"> </w:t>
      </w:r>
      <w:r w:rsidRPr="00B8237B">
        <w:rPr>
          <w:highlight w:val="yellow"/>
          <w:lang w:val="de-AT" w:eastAsia="de-AT"/>
        </w:rPr>
        <w:t>UNTERNEHMEN</w:t>
      </w:r>
      <w:r>
        <w:rPr>
          <w:lang w:val="de-AT" w:eastAsia="de-AT"/>
        </w:rPr>
        <w:t xml:space="preserve"> </w:t>
      </w:r>
      <w:r w:rsidRPr="002C46ED">
        <w:rPr>
          <w:lang w:val="de-AT" w:eastAsia="de-AT"/>
        </w:rPr>
        <w:t xml:space="preserve">ist. </w:t>
      </w:r>
      <w:r>
        <w:rPr>
          <w:lang w:val="de-AT" w:eastAsia="de-AT"/>
        </w:rPr>
        <w:t xml:space="preserve">/ </w:t>
      </w:r>
      <w:r>
        <w:rPr>
          <w:lang w:val="de-AT" w:eastAsia="de-AT"/>
        </w:rPr>
        <w:br/>
      </w:r>
      <w:r w:rsidRPr="00A64B1F">
        <w:rPr>
          <w:b/>
          <w:bCs/>
          <w:lang w:val="de-AT" w:eastAsia="de-AT"/>
        </w:rPr>
        <w:t>Eine</w:t>
      </w:r>
      <w:r w:rsidRPr="002C46ED">
        <w:rPr>
          <w:lang w:val="de-AT" w:eastAsia="de-AT"/>
        </w:rPr>
        <w:t xml:space="preserve"> explizite Unterweisung </w:t>
      </w:r>
      <w:r w:rsidRPr="001D0098">
        <w:rPr>
          <w:highlight w:val="yellow"/>
          <w:lang w:val="de-AT" w:eastAsia="de-AT"/>
        </w:rPr>
        <w:t>des</w:t>
      </w:r>
      <w:r w:rsidR="001D0098" w:rsidRPr="001D0098">
        <w:rPr>
          <w:highlight w:val="yellow"/>
          <w:lang w:val="de-AT" w:eastAsia="de-AT"/>
        </w:rPr>
        <w:t>/der</w:t>
      </w:r>
      <w:r w:rsidRPr="002C46ED">
        <w:rPr>
          <w:lang w:val="de-AT" w:eastAsia="de-AT"/>
        </w:rPr>
        <w:t xml:space="preserve"> COVID-19-Beauftragten in Hinblick auf datenschutzrelevante Fragestellungen erfolgt nicht, da dieser gemäß DSVGO Art.39 Abs. 1 </w:t>
      </w:r>
      <w:proofErr w:type="spellStart"/>
      <w:r w:rsidRPr="002C46ED">
        <w:rPr>
          <w:lang w:val="de-AT" w:eastAsia="de-AT"/>
        </w:rPr>
        <w:t>lit</w:t>
      </w:r>
      <w:proofErr w:type="spellEnd"/>
      <w:r w:rsidRPr="002C46ED">
        <w:rPr>
          <w:lang w:val="de-AT" w:eastAsia="de-AT"/>
        </w:rPr>
        <w:t>. b.) in den Datenschutz-Richtlinien des Unternehmens geschult ist.</w:t>
      </w:r>
      <w:r>
        <w:rPr>
          <w:lang w:val="de-AT" w:eastAsia="de-AT"/>
        </w:rPr>
        <w:t xml:space="preserve"> </w:t>
      </w:r>
      <w:r>
        <w:rPr>
          <w:lang w:val="de-AT" w:eastAsia="de-AT"/>
        </w:rPr>
        <w:lastRenderedPageBreak/>
        <w:t>/</w:t>
      </w:r>
      <w:r>
        <w:rPr>
          <w:lang w:val="de-AT" w:eastAsia="de-AT"/>
        </w:rPr>
        <w:br/>
      </w:r>
      <w:r w:rsidRPr="001D0098">
        <w:rPr>
          <w:b/>
          <w:bCs/>
          <w:highlight w:val="yellow"/>
          <w:lang w:val="de-AT" w:eastAsia="de-AT"/>
        </w:rPr>
        <w:t>De</w:t>
      </w:r>
      <w:r w:rsidRPr="001D0098">
        <w:rPr>
          <w:highlight w:val="yellow"/>
          <w:lang w:val="de-AT" w:eastAsia="de-AT"/>
        </w:rPr>
        <w:t>r</w:t>
      </w:r>
      <w:r w:rsidR="001D0098" w:rsidRPr="001D0098">
        <w:rPr>
          <w:highlight w:val="yellow"/>
          <w:lang w:val="de-AT" w:eastAsia="de-AT"/>
        </w:rPr>
        <w:t>/Die</w:t>
      </w:r>
      <w:r>
        <w:rPr>
          <w:lang w:val="de-AT" w:eastAsia="de-AT"/>
        </w:rPr>
        <w:t xml:space="preserve"> COVID-19-Beauftragte wird durch die verantwortliche Person gemäß §46 DSG in Hinblick auf den korrekten datenschutzrechtlichen Umgang mit Daten / sensiblen Daten, in Bezug auf die Umsetzung der Maßnahmen dieses Präventionskonzeptes, unterwiesen.</w:t>
      </w:r>
    </w:p>
    <w:p w14:paraId="044135B1" w14:textId="77777777" w:rsidR="001D0098" w:rsidRPr="001D0098" w:rsidRDefault="001D0098" w:rsidP="00E4127F">
      <w:pPr>
        <w:pStyle w:val="Aufzaehlung1"/>
        <w:numPr>
          <w:ilvl w:val="0"/>
          <w:numId w:val="0"/>
        </w:numPr>
        <w:ind w:left="1080"/>
        <w:rPr>
          <w:lang w:val="de-AT" w:eastAsia="de-AT"/>
        </w:rPr>
      </w:pPr>
    </w:p>
    <w:p w14:paraId="74C27AA8" w14:textId="158ACF11" w:rsidR="001D41B8" w:rsidRDefault="001D41B8" w:rsidP="001D41B8">
      <w:pPr>
        <w:pStyle w:val="berschrift2"/>
      </w:pPr>
      <w:bookmarkStart w:id="50" w:name="_Toc58837214"/>
      <w:bookmarkStart w:id="51" w:name="_Toc67592683"/>
      <w:r>
        <w:t>Personendatenverarbeitung</w:t>
      </w:r>
      <w:bookmarkEnd w:id="50"/>
      <w:bookmarkEnd w:id="51"/>
    </w:p>
    <w:p w14:paraId="185565C2" w14:textId="0FEAA89F" w:rsidR="00644AEE" w:rsidRDefault="009F3EDD" w:rsidP="00F96088">
      <w:pPr>
        <w:rPr>
          <w:lang w:val="de-AT"/>
        </w:rPr>
      </w:pPr>
      <w:r>
        <w:rPr>
          <w:lang w:val="de-AT"/>
        </w:rPr>
        <w:t xml:space="preserve">Für Anfragen </w:t>
      </w:r>
      <w:r w:rsidR="00F96088" w:rsidRPr="00F96088">
        <w:rPr>
          <w:lang w:val="de-AT"/>
        </w:rPr>
        <w:t>der Behörde im Falle von behördlichen Erhebungen über</w:t>
      </w:r>
      <w:r w:rsidR="005360FE">
        <w:rPr>
          <w:lang w:val="de-AT"/>
        </w:rPr>
        <w:t xml:space="preserve"> </w:t>
      </w:r>
      <w:r w:rsidR="00F96088" w:rsidRPr="00F96088">
        <w:rPr>
          <w:lang w:val="de-AT"/>
        </w:rPr>
        <w:t>das Auftreten einer COVID-19-Erkrankung</w:t>
      </w:r>
      <w:r w:rsidR="00F3077E">
        <w:rPr>
          <w:lang w:val="de-AT"/>
        </w:rPr>
        <w:t>,</w:t>
      </w:r>
      <w:r w:rsidR="00F96088" w:rsidRPr="00F96088">
        <w:rPr>
          <w:lang w:val="de-AT"/>
        </w:rPr>
        <w:t xml:space="preserve"> gem. § 5 Abs. 3 </w:t>
      </w:r>
      <w:r w:rsidR="00F3077E" w:rsidRPr="00F96088">
        <w:rPr>
          <w:lang w:val="de-AT"/>
        </w:rPr>
        <w:t>Epidemie Gesetz</w:t>
      </w:r>
      <w:r w:rsidR="00F3077E">
        <w:rPr>
          <w:lang w:val="de-AT"/>
        </w:rPr>
        <w:t>,</w:t>
      </w:r>
      <w:r w:rsidR="006575F2">
        <w:rPr>
          <w:lang w:val="de-AT"/>
        </w:rPr>
        <w:t xml:space="preserve"> </w:t>
      </w:r>
      <w:r w:rsidR="00F96088" w:rsidRPr="00F96088">
        <w:rPr>
          <w:lang w:val="de-AT"/>
        </w:rPr>
        <w:t>w</w:t>
      </w:r>
      <w:r w:rsidR="00BD31EB">
        <w:rPr>
          <w:lang w:val="de-AT"/>
        </w:rPr>
        <w:t>e</w:t>
      </w:r>
      <w:r w:rsidR="00F96088" w:rsidRPr="00F96088">
        <w:rPr>
          <w:lang w:val="de-AT"/>
        </w:rPr>
        <w:t>rd</w:t>
      </w:r>
      <w:r w:rsidR="00BD31EB">
        <w:rPr>
          <w:lang w:val="de-AT"/>
        </w:rPr>
        <w:t>en</w:t>
      </w:r>
      <w:r w:rsidR="006575F2">
        <w:rPr>
          <w:lang w:val="de-AT"/>
        </w:rPr>
        <w:t xml:space="preserve"> </w:t>
      </w:r>
      <w:r w:rsidR="00F96088" w:rsidRPr="00F96088">
        <w:rPr>
          <w:lang w:val="de-AT"/>
        </w:rPr>
        <w:t>für den Fall des Auftretens eines Infektionsfalls</w:t>
      </w:r>
      <w:r w:rsidR="00F3077E">
        <w:rPr>
          <w:lang w:val="de-AT"/>
        </w:rPr>
        <w:t>,</w:t>
      </w:r>
      <w:r w:rsidR="00F96088" w:rsidRPr="00F96088">
        <w:rPr>
          <w:lang w:val="de-AT"/>
        </w:rPr>
        <w:t xml:space="preserve"> </w:t>
      </w:r>
      <w:r w:rsidR="002931D6">
        <w:rPr>
          <w:lang w:val="de-AT"/>
        </w:rPr>
        <w:t xml:space="preserve">bei </w:t>
      </w:r>
      <w:r w:rsidR="0074527D">
        <w:rPr>
          <w:lang w:val="de-AT"/>
        </w:rPr>
        <w:t>Mitarbeiter*innen</w:t>
      </w:r>
      <w:r w:rsidR="002931D6">
        <w:rPr>
          <w:lang w:val="de-AT"/>
        </w:rPr>
        <w:t xml:space="preserve"> und </w:t>
      </w:r>
      <w:r w:rsidR="00213500">
        <w:rPr>
          <w:lang w:val="de-AT"/>
        </w:rPr>
        <w:t>Kunden*innen</w:t>
      </w:r>
      <w:r w:rsidR="00C26646">
        <w:rPr>
          <w:lang w:val="de-AT"/>
        </w:rPr>
        <w:t xml:space="preserve"> im Rahmen des Unternehmensbetriebes</w:t>
      </w:r>
      <w:r w:rsidR="00F3077E">
        <w:rPr>
          <w:lang w:val="de-AT"/>
        </w:rPr>
        <w:t>,</w:t>
      </w:r>
      <w:r w:rsidR="00C26646">
        <w:rPr>
          <w:lang w:val="de-AT"/>
        </w:rPr>
        <w:t xml:space="preserve"> </w:t>
      </w:r>
      <w:r w:rsidR="00644AEE">
        <w:rPr>
          <w:lang w:val="de-AT"/>
        </w:rPr>
        <w:t>die folgenden Daten zur Verfügung gehalten:</w:t>
      </w:r>
    </w:p>
    <w:p w14:paraId="71005375" w14:textId="77017BF8" w:rsidR="001C0986" w:rsidRDefault="001C0986" w:rsidP="00A47F51">
      <w:pPr>
        <w:pStyle w:val="Aufzaehlung1"/>
        <w:rPr>
          <w:lang w:val="de-AT"/>
        </w:rPr>
      </w:pPr>
      <w:r>
        <w:rPr>
          <w:lang w:val="de-AT"/>
        </w:rPr>
        <w:t>IST-</w:t>
      </w:r>
      <w:r w:rsidR="00EB2354">
        <w:rPr>
          <w:lang w:val="de-AT"/>
        </w:rPr>
        <w:t xml:space="preserve">Anwesenheitszeiten von </w:t>
      </w:r>
      <w:r w:rsidR="0074527D">
        <w:rPr>
          <w:lang w:val="de-AT"/>
        </w:rPr>
        <w:t>Mitarbeiter*innen</w:t>
      </w:r>
      <w:r w:rsidR="00EB2354">
        <w:rPr>
          <w:lang w:val="de-AT"/>
        </w:rPr>
        <w:t xml:space="preserve"> </w:t>
      </w:r>
      <w:r>
        <w:rPr>
          <w:lang w:val="de-AT"/>
        </w:rPr>
        <w:t>im Unternehmen</w:t>
      </w:r>
    </w:p>
    <w:p w14:paraId="4C009316" w14:textId="3ADF51DC" w:rsidR="001C0986" w:rsidRDefault="001C0986" w:rsidP="00A47F51">
      <w:pPr>
        <w:pStyle w:val="Aufzaehlung1"/>
        <w:rPr>
          <w:lang w:val="de-AT"/>
        </w:rPr>
      </w:pPr>
      <w:r>
        <w:rPr>
          <w:lang w:val="de-AT"/>
        </w:rPr>
        <w:t xml:space="preserve">IST-Anwesenheitszeiten </w:t>
      </w:r>
      <w:r w:rsidR="00682013">
        <w:rPr>
          <w:lang w:val="de-AT"/>
        </w:rPr>
        <w:t xml:space="preserve">von </w:t>
      </w:r>
      <w:r w:rsidR="0074527D">
        <w:rPr>
          <w:lang w:val="de-AT"/>
        </w:rPr>
        <w:t>Mitarbeiter*innen</w:t>
      </w:r>
      <w:r>
        <w:rPr>
          <w:lang w:val="de-AT"/>
        </w:rPr>
        <w:t xml:space="preserve"> beim </w:t>
      </w:r>
      <w:r w:rsidR="00213500">
        <w:rPr>
          <w:lang w:val="de-AT"/>
        </w:rPr>
        <w:t>Kunden*innen</w:t>
      </w:r>
    </w:p>
    <w:p w14:paraId="51619691" w14:textId="4B861837" w:rsidR="00682013" w:rsidRDefault="001C0986" w:rsidP="00A47F51">
      <w:pPr>
        <w:pStyle w:val="Aufzaehlung1"/>
        <w:rPr>
          <w:lang w:val="de-AT"/>
        </w:rPr>
      </w:pPr>
      <w:r>
        <w:rPr>
          <w:lang w:val="de-AT"/>
        </w:rPr>
        <w:t>I</w:t>
      </w:r>
      <w:r w:rsidR="00682013">
        <w:rPr>
          <w:lang w:val="de-AT"/>
        </w:rPr>
        <w:t>S</w:t>
      </w:r>
      <w:r>
        <w:rPr>
          <w:lang w:val="de-AT"/>
        </w:rPr>
        <w:t xml:space="preserve">T-Anwesenheitszeiten </w:t>
      </w:r>
      <w:bookmarkStart w:id="52" w:name="_Hlk57652974"/>
      <w:r>
        <w:rPr>
          <w:lang w:val="de-AT"/>
        </w:rPr>
        <w:t xml:space="preserve">von </w:t>
      </w:r>
      <w:r w:rsidR="00213500">
        <w:rPr>
          <w:lang w:val="de-AT"/>
        </w:rPr>
        <w:t>Kunden*innen</w:t>
      </w:r>
      <w:r w:rsidR="00A70FA5">
        <w:rPr>
          <w:lang w:val="de-AT"/>
        </w:rPr>
        <w:t xml:space="preserve">, </w:t>
      </w:r>
      <w:r w:rsidR="00682013" w:rsidRPr="00682013">
        <w:rPr>
          <w:lang w:val="de-AT"/>
        </w:rPr>
        <w:t>Service-</w:t>
      </w:r>
      <w:r w:rsidR="0074527D">
        <w:rPr>
          <w:lang w:val="de-AT"/>
        </w:rPr>
        <w:t>Mitarbeiter*innen</w:t>
      </w:r>
      <w:r w:rsidR="00A70FA5">
        <w:rPr>
          <w:lang w:val="de-AT"/>
        </w:rPr>
        <w:t xml:space="preserve"> bzw.</w:t>
      </w:r>
      <w:r w:rsidR="00682013" w:rsidRPr="00682013">
        <w:rPr>
          <w:lang w:val="de-AT"/>
        </w:rPr>
        <w:t xml:space="preserve"> Externen Dienstleistern</w:t>
      </w:r>
      <w:r w:rsidR="00682013">
        <w:rPr>
          <w:lang w:val="de-AT"/>
        </w:rPr>
        <w:t xml:space="preserve"> a</w:t>
      </w:r>
      <w:r w:rsidR="001A5A08">
        <w:rPr>
          <w:lang w:val="de-AT"/>
        </w:rPr>
        <w:t xml:space="preserve">n den </w:t>
      </w:r>
      <w:r w:rsidR="00682013">
        <w:rPr>
          <w:lang w:val="de-AT"/>
        </w:rPr>
        <w:t>Unternehmensstandort</w:t>
      </w:r>
      <w:bookmarkEnd w:id="52"/>
      <w:r w:rsidR="00682013">
        <w:rPr>
          <w:lang w:val="de-AT"/>
        </w:rPr>
        <w:t>en</w:t>
      </w:r>
    </w:p>
    <w:p w14:paraId="0C9292FB" w14:textId="77777777" w:rsidR="00550F90" w:rsidRDefault="00682013" w:rsidP="00A47F51">
      <w:pPr>
        <w:pStyle w:val="Aufzaehlung1"/>
        <w:rPr>
          <w:lang w:val="de-AT"/>
        </w:rPr>
      </w:pPr>
      <w:r w:rsidRPr="00F47A0C">
        <w:rPr>
          <w:lang w:val="de-AT"/>
        </w:rPr>
        <w:t>Zeiten</w:t>
      </w:r>
      <w:r w:rsidR="00F47A0C" w:rsidRPr="00F47A0C">
        <w:rPr>
          <w:lang w:val="de-AT"/>
        </w:rPr>
        <w:t xml:space="preserve">, </w:t>
      </w:r>
      <w:r w:rsidRPr="00F47A0C">
        <w:rPr>
          <w:lang w:val="de-AT"/>
        </w:rPr>
        <w:t xml:space="preserve">Namen </w:t>
      </w:r>
      <w:r w:rsidR="00F47A0C" w:rsidRPr="00F47A0C">
        <w:rPr>
          <w:lang w:val="de-AT"/>
        </w:rPr>
        <w:t xml:space="preserve">und Ort/Raum </w:t>
      </w:r>
      <w:r w:rsidRPr="00F47A0C">
        <w:rPr>
          <w:lang w:val="de-AT"/>
        </w:rPr>
        <w:t xml:space="preserve">von Personen, die an gemeinsamen physischen Arbeitstreffen </w:t>
      </w:r>
      <w:r w:rsidR="00F47A0C" w:rsidRPr="00F47A0C">
        <w:rPr>
          <w:lang w:val="de-AT"/>
        </w:rPr>
        <w:t>teilgenommen haben.</w:t>
      </w:r>
    </w:p>
    <w:p w14:paraId="772BD710" w14:textId="46EFF870" w:rsidR="00550F90" w:rsidRDefault="00C651A4" w:rsidP="00FF556D">
      <w:pPr>
        <w:rPr>
          <w:lang w:val="de-AT"/>
        </w:rPr>
      </w:pPr>
      <w:r>
        <w:rPr>
          <w:lang w:val="de-AT"/>
        </w:rPr>
        <w:t xml:space="preserve">Zu </w:t>
      </w:r>
      <w:r w:rsidR="005D024C">
        <w:rPr>
          <w:lang w:val="de-AT"/>
        </w:rPr>
        <w:t>alle</w:t>
      </w:r>
      <w:r>
        <w:rPr>
          <w:lang w:val="de-AT"/>
        </w:rPr>
        <w:t>n</w:t>
      </w:r>
      <w:r w:rsidR="005D024C">
        <w:rPr>
          <w:lang w:val="de-AT"/>
        </w:rPr>
        <w:t xml:space="preserve"> </w:t>
      </w:r>
      <w:r>
        <w:rPr>
          <w:lang w:val="de-AT"/>
        </w:rPr>
        <w:t xml:space="preserve">erfassten Personendaten </w:t>
      </w:r>
      <w:r w:rsidR="00FF556D">
        <w:rPr>
          <w:lang w:val="de-AT"/>
        </w:rPr>
        <w:t xml:space="preserve">(Vor- und Nachname) </w:t>
      </w:r>
      <w:r w:rsidR="00881509">
        <w:rPr>
          <w:lang w:val="de-AT"/>
        </w:rPr>
        <w:t xml:space="preserve">ist sicher zu stellen, dass eine aktuelle Telefonnummer oder </w:t>
      </w:r>
      <w:proofErr w:type="spellStart"/>
      <w:r w:rsidR="00881509">
        <w:rPr>
          <w:lang w:val="de-AT"/>
        </w:rPr>
        <w:t>e-mail</w:t>
      </w:r>
      <w:proofErr w:type="spellEnd"/>
      <w:r w:rsidR="00881509">
        <w:rPr>
          <w:lang w:val="de-AT"/>
        </w:rPr>
        <w:t xml:space="preserve">-Adresse </w:t>
      </w:r>
      <w:r w:rsidR="00FF556D">
        <w:rPr>
          <w:lang w:val="de-AT"/>
        </w:rPr>
        <w:t xml:space="preserve">dokumentiert wird. </w:t>
      </w:r>
    </w:p>
    <w:p w14:paraId="35335427" w14:textId="414F00A1" w:rsidR="00192B8C" w:rsidRPr="00F47A0C" w:rsidRDefault="00031A27" w:rsidP="00031A27">
      <w:pPr>
        <w:rPr>
          <w:lang w:val="de-AT"/>
        </w:rPr>
      </w:pPr>
      <w:r>
        <w:rPr>
          <w:lang w:val="de-AT"/>
        </w:rPr>
        <w:t>Die Daten dienen im Anlassfall</w:t>
      </w:r>
      <w:r w:rsidR="001A5A08">
        <w:rPr>
          <w:lang w:val="de-AT"/>
        </w:rPr>
        <w:t>,</w:t>
      </w:r>
      <w:r>
        <w:rPr>
          <w:lang w:val="de-AT"/>
        </w:rPr>
        <w:t xml:space="preserve"> zur Identifikation </w:t>
      </w:r>
      <w:r w:rsidR="00F96088" w:rsidRPr="00F47A0C">
        <w:rPr>
          <w:lang w:val="de-AT"/>
        </w:rPr>
        <w:t>mögliche</w:t>
      </w:r>
      <w:r>
        <w:rPr>
          <w:lang w:val="de-AT"/>
        </w:rPr>
        <w:t>r</w:t>
      </w:r>
      <w:r w:rsidR="00F96088" w:rsidRPr="00F47A0C">
        <w:rPr>
          <w:lang w:val="de-AT"/>
        </w:rPr>
        <w:t xml:space="preserve"> Kontaktpersonen der</w:t>
      </w:r>
      <w:r w:rsidR="007F1B2F" w:rsidRPr="00F47A0C">
        <w:rPr>
          <w:lang w:val="de-AT"/>
        </w:rPr>
        <w:t xml:space="preserve"> </w:t>
      </w:r>
      <w:r w:rsidR="00F96088" w:rsidRPr="00F47A0C">
        <w:rPr>
          <w:lang w:val="de-AT"/>
        </w:rPr>
        <w:t>Kategorie I und Kategorie II</w:t>
      </w:r>
      <w:r w:rsidR="001A5A08">
        <w:rPr>
          <w:lang w:val="de-AT"/>
        </w:rPr>
        <w:t>,</w:t>
      </w:r>
      <w:r w:rsidR="00F96088" w:rsidRPr="00F47A0C">
        <w:rPr>
          <w:lang w:val="de-AT"/>
        </w:rPr>
        <w:t xml:space="preserve"> bis zu 28 </w:t>
      </w:r>
      <w:r w:rsidR="004317A1">
        <w:rPr>
          <w:lang w:val="de-AT"/>
        </w:rPr>
        <w:t>Kalendert</w:t>
      </w:r>
      <w:r w:rsidR="00F96088" w:rsidRPr="00F47A0C">
        <w:rPr>
          <w:lang w:val="de-AT"/>
        </w:rPr>
        <w:t xml:space="preserve">age </w:t>
      </w:r>
      <w:r w:rsidR="004317A1">
        <w:rPr>
          <w:lang w:val="de-AT"/>
        </w:rPr>
        <w:t>zurück vom jeweiligen Tagesdatum</w:t>
      </w:r>
      <w:r w:rsidR="00E20A4A" w:rsidRPr="00F47A0C">
        <w:rPr>
          <w:lang w:val="de-AT"/>
        </w:rPr>
        <w:t xml:space="preserve">. </w:t>
      </w:r>
      <w:r w:rsidR="00BD31EB" w:rsidRPr="00F47A0C">
        <w:rPr>
          <w:lang w:val="de-AT"/>
        </w:rPr>
        <w:t>D</w:t>
      </w:r>
      <w:r w:rsidR="008B5C72" w:rsidRPr="00F47A0C">
        <w:rPr>
          <w:lang w:val="de-AT"/>
        </w:rPr>
        <w:t xml:space="preserve">iese Maßnahme hilft </w:t>
      </w:r>
      <w:r w:rsidR="00BD31EB" w:rsidRPr="00F47A0C">
        <w:rPr>
          <w:lang w:val="de-AT"/>
        </w:rPr>
        <w:t xml:space="preserve">die </w:t>
      </w:r>
      <w:r w:rsidR="00F96088" w:rsidRPr="00F47A0C">
        <w:rPr>
          <w:lang w:val="de-AT"/>
        </w:rPr>
        <w:t>Erhebungen der Behörde zu</w:t>
      </w:r>
      <w:r w:rsidR="008B5C72" w:rsidRPr="00F47A0C">
        <w:rPr>
          <w:lang w:val="de-AT"/>
        </w:rPr>
        <w:t xml:space="preserve"> </w:t>
      </w:r>
      <w:r w:rsidR="00F96088" w:rsidRPr="00F47A0C">
        <w:rPr>
          <w:lang w:val="de-AT"/>
        </w:rPr>
        <w:t>beschleunigen und damit einen wesentlichen Beitrag zur Verringerung des</w:t>
      </w:r>
      <w:r w:rsidR="008B5C72" w:rsidRPr="00F47A0C">
        <w:rPr>
          <w:lang w:val="de-AT"/>
        </w:rPr>
        <w:t xml:space="preserve"> </w:t>
      </w:r>
      <w:r w:rsidR="00F96088" w:rsidRPr="00F47A0C">
        <w:rPr>
          <w:lang w:val="de-AT"/>
        </w:rPr>
        <w:t xml:space="preserve">Ausbreitungsrisikos zu leisten. Die Datenverarbeitung ist </w:t>
      </w:r>
      <w:r w:rsidR="00AD2F3A">
        <w:rPr>
          <w:lang w:val="de-AT"/>
        </w:rPr>
        <w:t>bei</w:t>
      </w:r>
      <w:r w:rsidR="000C3C5A">
        <w:rPr>
          <w:lang w:val="de-AT"/>
        </w:rPr>
        <w:t xml:space="preserve"> jenen Verarbeitungen, die nicht unter Art. 6. Abs. 1. </w:t>
      </w:r>
      <w:proofErr w:type="spellStart"/>
      <w:r w:rsidR="000C3C5A">
        <w:rPr>
          <w:lang w:val="de-AT"/>
        </w:rPr>
        <w:t>Lit</w:t>
      </w:r>
      <w:proofErr w:type="spellEnd"/>
      <w:r w:rsidR="000C3C5A">
        <w:rPr>
          <w:lang w:val="de-AT"/>
        </w:rPr>
        <w:t xml:space="preserve"> b DSVGO fallen, </w:t>
      </w:r>
      <w:r w:rsidR="00F96088" w:rsidRPr="00F47A0C">
        <w:rPr>
          <w:lang w:val="de-AT"/>
        </w:rPr>
        <w:t xml:space="preserve">nach Art. 6 Abs. 1 </w:t>
      </w:r>
      <w:proofErr w:type="spellStart"/>
      <w:r w:rsidR="00F96088" w:rsidRPr="00F47A0C">
        <w:rPr>
          <w:lang w:val="de-AT"/>
        </w:rPr>
        <w:t>lit</w:t>
      </w:r>
      <w:proofErr w:type="spellEnd"/>
      <w:r w:rsidR="00F96088" w:rsidRPr="00F47A0C">
        <w:rPr>
          <w:lang w:val="de-AT"/>
        </w:rPr>
        <w:t xml:space="preserve"> f</w:t>
      </w:r>
      <w:r w:rsidR="008B5C72" w:rsidRPr="00F47A0C">
        <w:rPr>
          <w:lang w:val="de-AT"/>
        </w:rPr>
        <w:t xml:space="preserve"> </w:t>
      </w:r>
      <w:r w:rsidR="00F96088" w:rsidRPr="00F47A0C">
        <w:rPr>
          <w:lang w:val="de-AT"/>
        </w:rPr>
        <w:t>DSGVO im Sinne der dort erforderlichen Interessenabwägung gerechtfertigt, da der</w:t>
      </w:r>
      <w:r w:rsidR="008B5C72" w:rsidRPr="00F47A0C">
        <w:rPr>
          <w:lang w:val="de-AT"/>
        </w:rPr>
        <w:t xml:space="preserve"> </w:t>
      </w:r>
      <w:r w:rsidR="00F96088" w:rsidRPr="00F47A0C">
        <w:rPr>
          <w:lang w:val="de-AT"/>
        </w:rPr>
        <w:t>Gesundheitsschutz der Kontaktpersonen im Sinne einer raschen Erreichbarkeit den</w:t>
      </w:r>
      <w:r w:rsidR="008B5C72" w:rsidRPr="00F47A0C">
        <w:rPr>
          <w:lang w:val="de-AT"/>
        </w:rPr>
        <w:t xml:space="preserve"> </w:t>
      </w:r>
      <w:r w:rsidR="00F96088" w:rsidRPr="00F47A0C">
        <w:rPr>
          <w:lang w:val="de-AT"/>
        </w:rPr>
        <w:t>Eingriff überwiegt.</w:t>
      </w:r>
      <w:r w:rsidR="008B5C72" w:rsidRPr="00F47A0C">
        <w:rPr>
          <w:lang w:val="de-AT"/>
        </w:rPr>
        <w:t xml:space="preserve"> </w:t>
      </w:r>
    </w:p>
    <w:p w14:paraId="2CC3E3F5" w14:textId="77777777" w:rsidR="00877A5E" w:rsidRDefault="00877A5E" w:rsidP="00F96088">
      <w:pPr>
        <w:rPr>
          <w:lang w:val="de-AT"/>
        </w:rPr>
      </w:pPr>
    </w:p>
    <w:p w14:paraId="63E8763E" w14:textId="77777777" w:rsidR="001D41B8" w:rsidRPr="00C66984" w:rsidRDefault="001D41B8" w:rsidP="001D41B8">
      <w:pPr>
        <w:pStyle w:val="berschrift3"/>
      </w:pPr>
      <w:bookmarkStart w:id="53" w:name="_Toc67592684"/>
      <w:r w:rsidRPr="00C66984">
        <w:t>Verantwortlicher (gemäß §46 DSG)</w:t>
      </w:r>
      <w:bookmarkEnd w:id="53"/>
    </w:p>
    <w:p w14:paraId="52FF3E2A" w14:textId="27B6E70C" w:rsidR="00053A99" w:rsidRPr="00053A99" w:rsidRDefault="00053A99" w:rsidP="00053A99">
      <w:r>
        <w:t xml:space="preserve">Name des*r Verantwortlichen: </w:t>
      </w:r>
      <w:r>
        <w:tab/>
      </w:r>
      <w:r w:rsidRPr="00053A99">
        <w:rPr>
          <w:highlight w:val="yellow"/>
          <w:lang w:val="de-AT"/>
        </w:rPr>
        <w:t>Vorname Nachname</w:t>
      </w:r>
    </w:p>
    <w:p w14:paraId="2500C5C6" w14:textId="2ECA7B05" w:rsidR="00053A99" w:rsidRPr="00053A99" w:rsidRDefault="00053A99" w:rsidP="00053A99">
      <w:pPr>
        <w:rPr>
          <w:lang w:val="de-AT"/>
        </w:rPr>
      </w:pPr>
      <w:r w:rsidRPr="00053A99">
        <w:t xml:space="preserve">Anschrift des*r Verantwortlichen: </w:t>
      </w:r>
      <w:r w:rsidRPr="00053A99">
        <w:tab/>
      </w:r>
      <w:r w:rsidRPr="00053A99">
        <w:rPr>
          <w:highlight w:val="yellow"/>
          <w:lang w:val="de-AT"/>
        </w:rPr>
        <w:t xml:space="preserve">Straße </w:t>
      </w:r>
      <w:proofErr w:type="spellStart"/>
      <w:r w:rsidRPr="00053A99">
        <w:rPr>
          <w:highlight w:val="yellow"/>
          <w:lang w:val="de-AT"/>
        </w:rPr>
        <w:t>Nr</w:t>
      </w:r>
      <w:proofErr w:type="spellEnd"/>
      <w:r w:rsidRPr="00053A99">
        <w:rPr>
          <w:highlight w:val="yellow"/>
          <w:lang w:val="de-AT"/>
        </w:rPr>
        <w:t>, PLZ Ort</w:t>
      </w:r>
    </w:p>
    <w:p w14:paraId="29B001B7" w14:textId="72B5C547" w:rsidR="00053A99" w:rsidRPr="00053A99" w:rsidRDefault="00053A99" w:rsidP="00053A99">
      <w:r w:rsidRPr="00053A99">
        <w:t xml:space="preserve">Erreichbarkeit (Tel, E-Mail): </w:t>
      </w:r>
      <w:r w:rsidRPr="00053A99">
        <w:tab/>
      </w:r>
      <w:r w:rsidRPr="00053A99">
        <w:tab/>
        <w:t xml:space="preserve">+43 </w:t>
      </w:r>
      <w:r w:rsidRPr="00053A99">
        <w:rPr>
          <w:highlight w:val="yellow"/>
          <w:lang w:val="de-AT"/>
        </w:rPr>
        <w:t>NUMMER</w:t>
      </w:r>
      <w:r w:rsidRPr="00053A99">
        <w:t xml:space="preserve">, </w:t>
      </w:r>
      <w:r w:rsidRPr="00053A99">
        <w:rPr>
          <w:highlight w:val="yellow"/>
          <w:lang w:val="de-AT"/>
        </w:rPr>
        <w:t xml:space="preserve">persönliche </w:t>
      </w:r>
      <w:proofErr w:type="spellStart"/>
      <w:r w:rsidRPr="00053A99">
        <w:rPr>
          <w:highlight w:val="yellow"/>
          <w:lang w:val="de-AT"/>
        </w:rPr>
        <w:t>e-mail</w:t>
      </w:r>
      <w:proofErr w:type="spellEnd"/>
      <w:r w:rsidRPr="00053A99">
        <w:rPr>
          <w:highlight w:val="yellow"/>
          <w:lang w:val="de-AT"/>
        </w:rPr>
        <w:t xml:space="preserve"> Adresse</w:t>
      </w:r>
      <w:r w:rsidRPr="00053A99">
        <w:rPr>
          <w:lang w:val="de-AT"/>
        </w:rPr>
        <w:t xml:space="preserve"> </w:t>
      </w:r>
    </w:p>
    <w:p w14:paraId="7262194D" w14:textId="3987F34C" w:rsidR="001D41B8" w:rsidRDefault="001D41B8" w:rsidP="001D41B8"/>
    <w:p w14:paraId="3871A64B" w14:textId="77777777" w:rsidR="001D41B8" w:rsidRPr="001542FB" w:rsidRDefault="001D41B8" w:rsidP="00C32A9A">
      <w:pPr>
        <w:pStyle w:val="berschrift4"/>
      </w:pPr>
      <w:r w:rsidRPr="001542FB">
        <w:t>Maßnahmen zur Erhebung von Personendaten</w:t>
      </w:r>
    </w:p>
    <w:p w14:paraId="0128B77F" w14:textId="470F9F29" w:rsidR="00B25706" w:rsidRDefault="005725AF" w:rsidP="001D41B8">
      <w:r>
        <w:t xml:space="preserve">Die </w:t>
      </w:r>
      <w:r w:rsidR="00B25706">
        <w:t xml:space="preserve">IST-Anwesenheiten von </w:t>
      </w:r>
      <w:r w:rsidR="0074527D">
        <w:t>Mitarbeiter*innen</w:t>
      </w:r>
      <w:r w:rsidR="00B25706">
        <w:t xml:space="preserve"> werden </w:t>
      </w:r>
      <w:r w:rsidR="00B25706" w:rsidRPr="00FF556D">
        <w:rPr>
          <w:highlight w:val="yellow"/>
        </w:rPr>
        <w:t>im Standort-Dienstzeitsystem</w:t>
      </w:r>
      <w:r w:rsidR="00B25706">
        <w:t xml:space="preserve"> des Unternehmens erfasst.</w:t>
      </w:r>
    </w:p>
    <w:p w14:paraId="7B0566E1" w14:textId="785FD5F0" w:rsidR="001D41B8" w:rsidRDefault="00B25706" w:rsidP="001D41B8">
      <w:r>
        <w:t xml:space="preserve">Die </w:t>
      </w:r>
      <w:r w:rsidR="00A70FA5">
        <w:t xml:space="preserve">Anwesenheit </w:t>
      </w:r>
      <w:r w:rsidR="00A70FA5">
        <w:rPr>
          <w:lang w:val="de-AT"/>
        </w:rPr>
        <w:t xml:space="preserve">von </w:t>
      </w:r>
      <w:r w:rsidR="00213500">
        <w:rPr>
          <w:lang w:val="de-AT"/>
        </w:rPr>
        <w:t>Kunden*innen</w:t>
      </w:r>
      <w:r w:rsidR="00A70FA5">
        <w:rPr>
          <w:lang w:val="de-AT"/>
        </w:rPr>
        <w:t xml:space="preserve">, </w:t>
      </w:r>
      <w:r w:rsidR="00A70FA5" w:rsidRPr="00682013">
        <w:rPr>
          <w:lang w:val="de-AT"/>
        </w:rPr>
        <w:t>Service-</w:t>
      </w:r>
      <w:r w:rsidR="0074527D">
        <w:rPr>
          <w:lang w:val="de-AT"/>
        </w:rPr>
        <w:t>Mitarbeiter*innen</w:t>
      </w:r>
      <w:r w:rsidR="00A70FA5">
        <w:rPr>
          <w:lang w:val="de-AT"/>
        </w:rPr>
        <w:t xml:space="preserve"> bzw.</w:t>
      </w:r>
      <w:r w:rsidR="00A70FA5" w:rsidRPr="00682013">
        <w:rPr>
          <w:lang w:val="de-AT"/>
        </w:rPr>
        <w:t xml:space="preserve"> Externen Dienstleistern</w:t>
      </w:r>
      <w:r w:rsidR="00A70FA5">
        <w:rPr>
          <w:lang w:val="de-AT"/>
        </w:rPr>
        <w:t xml:space="preserve"> am Unternehmensstandort</w:t>
      </w:r>
      <w:r w:rsidR="00EB4DFC">
        <w:t xml:space="preserve"> </w:t>
      </w:r>
      <w:r w:rsidR="00802B36">
        <w:t xml:space="preserve">wird von </w:t>
      </w:r>
      <w:r w:rsidR="0049225B">
        <w:t xml:space="preserve">den </w:t>
      </w:r>
      <w:r w:rsidR="0074527D" w:rsidRPr="00053A99">
        <w:rPr>
          <w:highlight w:val="yellow"/>
        </w:rPr>
        <w:t>Mitarbeiter*innen</w:t>
      </w:r>
      <w:r w:rsidR="0049225B">
        <w:t xml:space="preserve"> des </w:t>
      </w:r>
      <w:r w:rsidR="00FF556D" w:rsidRPr="00FF556D">
        <w:rPr>
          <w:highlight w:val="yellow"/>
        </w:rPr>
        <w:t>BEREICH/DER STELLE</w:t>
      </w:r>
      <w:r w:rsidR="002B30C1">
        <w:t xml:space="preserve"> </w:t>
      </w:r>
      <w:r w:rsidR="00802B36">
        <w:t>dokumentiert.</w:t>
      </w:r>
      <w:r w:rsidR="00053A99">
        <w:t xml:space="preserve"> </w:t>
      </w:r>
      <w:r w:rsidR="00053A99" w:rsidRPr="00AB0E44">
        <w:rPr>
          <w:rStyle w:val="AnleitungHinweisBlauZchn"/>
        </w:rPr>
        <w:t>[</w:t>
      </w:r>
      <w:r w:rsidR="00227A35" w:rsidRPr="00AB0E44">
        <w:rPr>
          <w:rStyle w:val="AnleitungHinweisBlauZchn"/>
        </w:rPr>
        <w:t>Bei Bedarf streichen:]</w:t>
      </w:r>
      <w:r w:rsidR="00227A35">
        <w:t xml:space="preserve"> </w:t>
      </w:r>
      <w:r w:rsidR="00AB0E44">
        <w:t>Die Dokumentation erfolgt mittels/in [</w:t>
      </w:r>
      <w:r w:rsidR="00AB0E44" w:rsidRPr="00AB0E44">
        <w:rPr>
          <w:rStyle w:val="AnleitungHinweisBlauZchn"/>
          <w:highlight w:val="yellow"/>
        </w:rPr>
        <w:t xml:space="preserve">Art und Weise der Dokumentation , </w:t>
      </w:r>
      <w:proofErr w:type="spellStart"/>
      <w:r w:rsidR="00AB0E44" w:rsidRPr="00AB0E44">
        <w:rPr>
          <w:rStyle w:val="AnleitungHinweisBlauZchn"/>
          <w:highlight w:val="yellow"/>
        </w:rPr>
        <w:t>z.b</w:t>
      </w:r>
      <w:proofErr w:type="spellEnd"/>
      <w:r w:rsidR="00AB0E44" w:rsidRPr="00AB0E44">
        <w:rPr>
          <w:rStyle w:val="AnleitungHinweisBlauZchn"/>
          <w:highlight w:val="yellow"/>
        </w:rPr>
        <w:t>: Software / (spezielle) Anwesenheitslisten für die Dauer der COVID_19 Gefährdung dokumentiert</w:t>
      </w:r>
      <w:r w:rsidR="00AB0E44" w:rsidRPr="00AB0E44">
        <w:rPr>
          <w:rStyle w:val="AnleitungHinweisBlauZchn"/>
        </w:rPr>
        <w:t xml:space="preserve"> </w:t>
      </w:r>
      <w:r w:rsidR="00AB0E44">
        <w:t>]dokumentiert</w:t>
      </w:r>
    </w:p>
    <w:p w14:paraId="1C1A37D9" w14:textId="77777777" w:rsidR="00EB4DFC" w:rsidRDefault="00EB4DFC" w:rsidP="001D41B8"/>
    <w:p w14:paraId="271FB730" w14:textId="2540F910" w:rsidR="00EB4DFC" w:rsidRDefault="002D3850" w:rsidP="001D41B8">
      <w:r>
        <w:t xml:space="preserve">Von allen </w:t>
      </w:r>
      <w:r w:rsidR="00EC5F3B">
        <w:t>Teilnehmer*</w:t>
      </w:r>
      <w:proofErr w:type="spellStart"/>
      <w:r w:rsidR="00EC5F3B">
        <w:t>innen</w:t>
      </w:r>
      <w:r>
        <w:t>n</w:t>
      </w:r>
      <w:proofErr w:type="spellEnd"/>
      <w:r>
        <w:t xml:space="preserve"> an </w:t>
      </w:r>
      <w:r w:rsidR="00AB4C89" w:rsidRPr="00F47A0C">
        <w:rPr>
          <w:lang w:val="de-AT"/>
        </w:rPr>
        <w:t xml:space="preserve">gemeinsamen physischen Arbeitstreffen </w:t>
      </w:r>
      <w:r w:rsidR="00237A77">
        <w:rPr>
          <w:lang w:val="de-AT"/>
        </w:rPr>
        <w:t xml:space="preserve">(Teambesprechungen, Besprechungen mit </w:t>
      </w:r>
      <w:r w:rsidR="00213500">
        <w:rPr>
          <w:lang w:val="de-AT"/>
        </w:rPr>
        <w:t>Kunden*innen</w:t>
      </w:r>
      <w:r w:rsidR="00237A77">
        <w:rPr>
          <w:lang w:val="de-AT"/>
        </w:rPr>
        <w:t xml:space="preserve">, etc.) die länger als 15 Minuten dauern, </w:t>
      </w:r>
      <w:r>
        <w:rPr>
          <w:lang w:val="de-AT"/>
        </w:rPr>
        <w:t xml:space="preserve">wird unabhängig von der Standartdokumentation des Unternehmens eine Liste mit </w:t>
      </w:r>
      <w:r w:rsidR="00237A77">
        <w:rPr>
          <w:lang w:val="de-AT"/>
        </w:rPr>
        <w:t xml:space="preserve">den </w:t>
      </w:r>
      <w:r>
        <w:rPr>
          <w:lang w:val="de-AT"/>
        </w:rPr>
        <w:t>Namen</w:t>
      </w:r>
      <w:r w:rsidR="00157494">
        <w:rPr>
          <w:lang w:val="de-AT"/>
        </w:rPr>
        <w:t xml:space="preserve"> der Teilnehmer</w:t>
      </w:r>
      <w:r w:rsidR="00EC5F3B">
        <w:rPr>
          <w:lang w:val="de-AT"/>
        </w:rPr>
        <w:t>*innen</w:t>
      </w:r>
      <w:r>
        <w:rPr>
          <w:lang w:val="de-AT"/>
        </w:rPr>
        <w:t>, Dauer und Ort des Treffen</w:t>
      </w:r>
      <w:r w:rsidR="00A27DB7">
        <w:rPr>
          <w:lang w:val="de-AT"/>
        </w:rPr>
        <w:t>s</w:t>
      </w:r>
      <w:r>
        <w:rPr>
          <w:lang w:val="de-AT"/>
        </w:rPr>
        <w:t xml:space="preserve"> </w:t>
      </w:r>
      <w:r w:rsidR="00157494">
        <w:rPr>
          <w:lang w:val="de-AT"/>
        </w:rPr>
        <w:t>erstellt und nach</w:t>
      </w:r>
      <w:r w:rsidR="00BD1856">
        <w:rPr>
          <w:lang w:val="de-AT"/>
        </w:rPr>
        <w:t xml:space="preserve"> dem Treffen beim </w:t>
      </w:r>
      <w:r w:rsidR="00FF556D" w:rsidRPr="00FF556D">
        <w:rPr>
          <w:highlight w:val="yellow"/>
          <w:lang w:val="de-AT"/>
        </w:rPr>
        <w:t>BEREICH/STELLE</w:t>
      </w:r>
      <w:r w:rsidR="00BD1856">
        <w:rPr>
          <w:lang w:val="de-AT"/>
        </w:rPr>
        <w:t xml:space="preserve"> </w:t>
      </w:r>
      <w:r w:rsidR="00157494">
        <w:rPr>
          <w:lang w:val="de-AT"/>
        </w:rPr>
        <w:t xml:space="preserve">hinterlegt. </w:t>
      </w:r>
    </w:p>
    <w:p w14:paraId="0BA2E8C8" w14:textId="77777777" w:rsidR="00AB4C89" w:rsidRDefault="00AB4C89" w:rsidP="001D41B8"/>
    <w:p w14:paraId="1948CB90" w14:textId="77777777" w:rsidR="001D41B8" w:rsidRDefault="001D41B8" w:rsidP="00C32A9A">
      <w:pPr>
        <w:pStyle w:val="berschrift4"/>
      </w:pPr>
      <w:r>
        <w:t>Maßnahmen zur Aufbewahrung und Löschung von Personendaten</w:t>
      </w:r>
    </w:p>
    <w:p w14:paraId="1C90A9A4" w14:textId="52D1ABAC" w:rsidR="001D41B8" w:rsidRDefault="002C030F" w:rsidP="001D41B8">
      <w:r>
        <w:t>Die</w:t>
      </w:r>
      <w:r w:rsidR="00417D0F">
        <w:t xml:space="preserve"> korrekte Aufbewahrung und Löschung erfolgt durch </w:t>
      </w:r>
      <w:r w:rsidR="00224CF2" w:rsidRPr="00224CF2">
        <w:rPr>
          <w:highlight w:val="yellow"/>
        </w:rPr>
        <w:t>UNTERNEHMEN</w:t>
      </w:r>
      <w:r w:rsidR="00E73C79">
        <w:t xml:space="preserve"> </w:t>
      </w:r>
      <w:r w:rsidR="00B00197">
        <w:t xml:space="preserve">im Rahmen der Unternehmensprozesse. </w:t>
      </w:r>
    </w:p>
    <w:p w14:paraId="74C8B44B" w14:textId="77777777" w:rsidR="001D41B8" w:rsidRDefault="001D41B8" w:rsidP="001D41B8"/>
    <w:p w14:paraId="0BF0023E" w14:textId="00A6D8EC" w:rsidR="004D0C9B" w:rsidRDefault="004D0C9B" w:rsidP="00015B0A">
      <w:pPr>
        <w:pStyle w:val="berschrift2"/>
        <w:rPr>
          <w:lang w:val="de-AT"/>
        </w:rPr>
      </w:pPr>
      <w:bookmarkStart w:id="54" w:name="_Toc58837215"/>
      <w:bookmarkStart w:id="55" w:name="_Toc67592685"/>
      <w:r w:rsidRPr="00015B0A">
        <w:rPr>
          <w:lang w:val="de-AT"/>
        </w:rPr>
        <w:t>Zuständige Behörde</w:t>
      </w:r>
      <w:r w:rsidR="00490195">
        <w:rPr>
          <w:lang w:val="de-AT"/>
        </w:rPr>
        <w:t>(n)</w:t>
      </w:r>
      <w:bookmarkEnd w:id="54"/>
      <w:bookmarkEnd w:id="55"/>
    </w:p>
    <w:p w14:paraId="5974C2F1" w14:textId="32F8B4F9" w:rsidR="00AE55D1" w:rsidRDefault="000342BC" w:rsidP="00543ADE">
      <w:pPr>
        <w:rPr>
          <w:lang w:val="de-AT"/>
        </w:rPr>
      </w:pPr>
      <w:r>
        <w:rPr>
          <w:lang w:val="de-AT"/>
        </w:rPr>
        <w:t>Für</w:t>
      </w:r>
      <w:r w:rsidR="003E01A2">
        <w:rPr>
          <w:lang w:val="de-AT"/>
        </w:rPr>
        <w:t xml:space="preserve"> das Unternehmen ist die folgende </w:t>
      </w:r>
      <w:r w:rsidR="00260A1D">
        <w:rPr>
          <w:lang w:val="de-AT"/>
        </w:rPr>
        <w:t>Gesundheitsbehörde bzw. Verwaltungsbehörden auf Landes- und Bezirksebene zuständig</w:t>
      </w:r>
      <w:r w:rsidR="00654C4A">
        <w:rPr>
          <w:lang w:val="de-AT"/>
        </w:rPr>
        <w:t xml:space="preserve">. </w:t>
      </w:r>
    </w:p>
    <w:p w14:paraId="707583FA" w14:textId="77777777" w:rsidR="00AE55D1" w:rsidRDefault="00AE55D1" w:rsidP="00543ADE">
      <w:pPr>
        <w:rPr>
          <w:lang w:val="de-AT"/>
        </w:rPr>
      </w:pPr>
    </w:p>
    <w:p w14:paraId="1BDC80AC" w14:textId="2BBAB69A" w:rsidR="00543ADE" w:rsidRPr="00E72596" w:rsidRDefault="00AE55D1" w:rsidP="00543ADE">
      <w:pPr>
        <w:rPr>
          <w:b/>
          <w:lang w:val="de-AT"/>
        </w:rPr>
      </w:pPr>
      <w:r w:rsidRPr="005770A3">
        <w:rPr>
          <w:b/>
          <w:highlight w:val="yellow"/>
          <w:lang w:val="de-AT"/>
        </w:rPr>
        <w:t>Die z</w:t>
      </w:r>
      <w:r w:rsidR="00654C4A" w:rsidRPr="005770A3">
        <w:rPr>
          <w:b/>
          <w:highlight w:val="yellow"/>
          <w:lang w:val="de-AT"/>
        </w:rPr>
        <w:t>uständige Behörde</w:t>
      </w:r>
      <w:r w:rsidRPr="005770A3">
        <w:rPr>
          <w:b/>
          <w:highlight w:val="yellow"/>
          <w:lang w:val="de-AT"/>
        </w:rPr>
        <w:t xml:space="preserve"> </w:t>
      </w:r>
      <w:r w:rsidR="005A6814" w:rsidRPr="005770A3">
        <w:rPr>
          <w:b/>
          <w:highlight w:val="yellow"/>
          <w:lang w:val="de-AT"/>
        </w:rPr>
        <w:t>auf Landesebene</w:t>
      </w:r>
      <w:r w:rsidR="00494828">
        <w:rPr>
          <w:b/>
          <w:lang w:val="de-AT"/>
        </w:rPr>
        <w:t xml:space="preserve"> </w:t>
      </w:r>
    </w:p>
    <w:p w14:paraId="38A8B4FE" w14:textId="4B3F9665" w:rsidR="00D4074E" w:rsidRPr="005770A3" w:rsidRDefault="005770A3" w:rsidP="005770A3">
      <w:pPr>
        <w:pStyle w:val="AnleitungHinweisBlau"/>
        <w:rPr>
          <w:lang w:val="de-AT"/>
        </w:rPr>
      </w:pPr>
      <w:r>
        <w:rPr>
          <w:lang w:val="de-AT"/>
        </w:rPr>
        <w:t>[</w:t>
      </w:r>
      <w:r w:rsidR="00D4074E" w:rsidRPr="005770A3">
        <w:rPr>
          <w:lang w:val="de-AT"/>
        </w:rPr>
        <w:t>Zum Beispiel für Wien:</w:t>
      </w:r>
      <w:r>
        <w:rPr>
          <w:lang w:val="de-AT"/>
        </w:rPr>
        <w:t>]</w:t>
      </w:r>
    </w:p>
    <w:p w14:paraId="0BC82A51" w14:textId="1999B45B" w:rsidR="00654C4A" w:rsidRPr="00D4074E" w:rsidRDefault="00D076D0" w:rsidP="00543ADE">
      <w:pPr>
        <w:rPr>
          <w:highlight w:val="yellow"/>
          <w:lang w:val="de-AT"/>
        </w:rPr>
      </w:pPr>
      <w:r w:rsidRPr="00D4074E">
        <w:rPr>
          <w:highlight w:val="yellow"/>
          <w:lang w:val="de-AT"/>
        </w:rPr>
        <w:t xml:space="preserve">Gesundheitsdienst der </w:t>
      </w:r>
      <w:r w:rsidR="005A6814" w:rsidRPr="00D4074E">
        <w:rPr>
          <w:highlight w:val="yellow"/>
          <w:lang w:val="de-AT"/>
        </w:rPr>
        <w:t>Stadt Wien</w:t>
      </w:r>
      <w:r w:rsidRPr="00D4074E">
        <w:rPr>
          <w:highlight w:val="yellow"/>
          <w:lang w:val="de-AT"/>
        </w:rPr>
        <w:t xml:space="preserve"> </w:t>
      </w:r>
      <w:r w:rsidR="00823680" w:rsidRPr="00D4074E">
        <w:rPr>
          <w:highlight w:val="yellow"/>
          <w:lang w:val="de-AT"/>
        </w:rPr>
        <w:t>(</w:t>
      </w:r>
      <w:r w:rsidR="0062231C" w:rsidRPr="00D4074E">
        <w:rPr>
          <w:highlight w:val="yellow"/>
          <w:lang w:val="de-AT"/>
        </w:rPr>
        <w:t>MA15</w:t>
      </w:r>
      <w:r w:rsidR="00823680" w:rsidRPr="00D4074E">
        <w:rPr>
          <w:highlight w:val="yellow"/>
          <w:lang w:val="de-AT"/>
        </w:rPr>
        <w:t>)</w:t>
      </w:r>
    </w:p>
    <w:p w14:paraId="2F10E338" w14:textId="172CDC21" w:rsidR="00E81E8D" w:rsidRPr="00D4074E" w:rsidRDefault="00E81E8D" w:rsidP="00543ADE">
      <w:pPr>
        <w:rPr>
          <w:highlight w:val="yellow"/>
          <w:lang w:val="en-GB"/>
        </w:rPr>
      </w:pPr>
      <w:r w:rsidRPr="00D4074E">
        <w:rPr>
          <w:highlight w:val="yellow"/>
          <w:lang w:val="en-GB"/>
        </w:rPr>
        <w:t>Thomas-</w:t>
      </w:r>
      <w:proofErr w:type="spellStart"/>
      <w:r w:rsidRPr="00D4074E">
        <w:rPr>
          <w:highlight w:val="yellow"/>
          <w:lang w:val="en-GB"/>
        </w:rPr>
        <w:t>Klestil</w:t>
      </w:r>
      <w:proofErr w:type="spellEnd"/>
      <w:r w:rsidRPr="00D4074E">
        <w:rPr>
          <w:highlight w:val="yellow"/>
          <w:lang w:val="en-GB"/>
        </w:rPr>
        <w:t>-Platz 8 (</w:t>
      </w:r>
      <w:proofErr w:type="spellStart"/>
      <w:r w:rsidRPr="00D4074E">
        <w:rPr>
          <w:highlight w:val="yellow"/>
          <w:lang w:val="en-GB"/>
        </w:rPr>
        <w:t>TownTown</w:t>
      </w:r>
      <w:proofErr w:type="spellEnd"/>
      <w:r w:rsidRPr="00D4074E">
        <w:rPr>
          <w:highlight w:val="yellow"/>
          <w:lang w:val="en-GB"/>
        </w:rPr>
        <w:t>)</w:t>
      </w:r>
    </w:p>
    <w:p w14:paraId="2F058C25" w14:textId="22A685B1" w:rsidR="00E81E8D" w:rsidRPr="00D4074E" w:rsidRDefault="00E81E8D" w:rsidP="00543ADE">
      <w:pPr>
        <w:rPr>
          <w:highlight w:val="yellow"/>
          <w:lang w:val="en-GB"/>
        </w:rPr>
      </w:pPr>
      <w:r w:rsidRPr="00D4074E">
        <w:rPr>
          <w:highlight w:val="yellow"/>
          <w:lang w:val="en-GB"/>
        </w:rPr>
        <w:t>Tel. 01-4000-8015</w:t>
      </w:r>
    </w:p>
    <w:p w14:paraId="69638CDF" w14:textId="5F005A60" w:rsidR="00E72596" w:rsidRDefault="00E72596" w:rsidP="00543ADE">
      <w:pPr>
        <w:rPr>
          <w:lang w:val="de-AT"/>
        </w:rPr>
      </w:pPr>
      <w:proofErr w:type="spellStart"/>
      <w:r w:rsidRPr="00D4074E">
        <w:rPr>
          <w:highlight w:val="yellow"/>
          <w:lang w:val="de-AT"/>
        </w:rPr>
        <w:t>e-mail</w:t>
      </w:r>
      <w:proofErr w:type="spellEnd"/>
      <w:r w:rsidRPr="00D4074E">
        <w:rPr>
          <w:highlight w:val="yellow"/>
          <w:lang w:val="de-AT"/>
        </w:rPr>
        <w:t xml:space="preserve">: </w:t>
      </w:r>
      <w:hyperlink r:id="rId30" w:history="1">
        <w:r w:rsidR="00D4074E" w:rsidRPr="00F54203">
          <w:rPr>
            <w:rStyle w:val="Hyperlink"/>
            <w:highlight w:val="yellow"/>
            <w:lang w:val="de-AT"/>
          </w:rPr>
          <w:t>post@ma15.wien.gv.at</w:t>
        </w:r>
      </w:hyperlink>
    </w:p>
    <w:p w14:paraId="7BC12D5B" w14:textId="17CD66B4" w:rsidR="00D4074E" w:rsidRDefault="00D4074E" w:rsidP="00543ADE">
      <w:pPr>
        <w:rPr>
          <w:lang w:val="de-AT"/>
        </w:rPr>
      </w:pPr>
    </w:p>
    <w:p w14:paraId="3DE9C309" w14:textId="5B3C57E3" w:rsidR="008430F3" w:rsidRDefault="008430F3" w:rsidP="008430F3">
      <w:pPr>
        <w:pStyle w:val="AnleitungHinweisBlau"/>
        <w:rPr>
          <w:lang w:val="de-AT"/>
        </w:rPr>
      </w:pPr>
      <w:r>
        <w:rPr>
          <w:lang w:val="de-AT"/>
        </w:rPr>
        <w:t>[Auf Bezirksebene am Beispiel BH Wiener Neustadt]</w:t>
      </w:r>
    </w:p>
    <w:p w14:paraId="6366A19E" w14:textId="77777777" w:rsidR="00CB1C46" w:rsidRPr="009F4A92" w:rsidRDefault="00CB1C46" w:rsidP="00CB1C46">
      <w:pPr>
        <w:rPr>
          <w:highlight w:val="yellow"/>
          <w:lang w:val="de-AT"/>
        </w:rPr>
      </w:pPr>
      <w:r w:rsidRPr="009F4A92">
        <w:rPr>
          <w:highlight w:val="yellow"/>
          <w:lang w:val="de-AT"/>
        </w:rPr>
        <w:t>BEZIRKSHAUPTMANNSCHAFT WIENER NEUSTADT</w:t>
      </w:r>
    </w:p>
    <w:p w14:paraId="73530535" w14:textId="77777777" w:rsidR="00CB1C46" w:rsidRPr="009F4A92" w:rsidRDefault="00CB1C46" w:rsidP="00CB1C46">
      <w:pPr>
        <w:rPr>
          <w:highlight w:val="yellow"/>
          <w:lang w:val="de-AT"/>
        </w:rPr>
      </w:pPr>
      <w:r w:rsidRPr="009F4A92">
        <w:rPr>
          <w:highlight w:val="yellow"/>
          <w:lang w:val="de-AT"/>
        </w:rPr>
        <w:t>Bürodirektion</w:t>
      </w:r>
    </w:p>
    <w:p w14:paraId="1D008DBB" w14:textId="203A4A6D" w:rsidR="00BA344C" w:rsidRPr="009F4A92" w:rsidRDefault="00CB1C46" w:rsidP="00CB1C46">
      <w:pPr>
        <w:rPr>
          <w:highlight w:val="yellow"/>
          <w:lang w:val="de-AT"/>
        </w:rPr>
      </w:pPr>
      <w:r w:rsidRPr="009F4A92">
        <w:rPr>
          <w:highlight w:val="yellow"/>
          <w:lang w:val="de-AT"/>
        </w:rPr>
        <w:t>2700 Wiener Neustadt, Ungargasse 33</w:t>
      </w:r>
    </w:p>
    <w:p w14:paraId="7745EB4C" w14:textId="00F9E74D" w:rsidR="00CB1C46" w:rsidRDefault="00CB1C46" w:rsidP="00CB1C46">
      <w:r w:rsidRPr="009F4A92">
        <w:rPr>
          <w:highlight w:val="yellow"/>
          <w:lang w:val="de-AT"/>
        </w:rPr>
        <w:t xml:space="preserve">Tel: </w:t>
      </w:r>
      <w:r w:rsidR="00B2046C" w:rsidRPr="009F4A92">
        <w:rPr>
          <w:highlight w:val="yellow"/>
          <w:lang w:val="de-AT"/>
        </w:rPr>
        <w:t>: 02742/9005-9005 (Bürgerservice)</w:t>
      </w:r>
      <w:r w:rsidR="00B2046C" w:rsidRPr="009F4A92">
        <w:rPr>
          <w:highlight w:val="yellow"/>
          <w:lang w:val="de-AT"/>
        </w:rPr>
        <w:br/>
      </w:r>
      <w:proofErr w:type="spellStart"/>
      <w:r w:rsidR="009F4A92" w:rsidRPr="009F4A92">
        <w:rPr>
          <w:highlight w:val="yellow"/>
          <w:lang w:val="de-AT"/>
        </w:rPr>
        <w:t>e-mail</w:t>
      </w:r>
      <w:proofErr w:type="spellEnd"/>
      <w:r w:rsidR="009F4A92" w:rsidRPr="009F4A92">
        <w:rPr>
          <w:highlight w:val="yellow"/>
          <w:lang w:val="de-AT"/>
        </w:rPr>
        <w:t xml:space="preserve">: </w:t>
      </w:r>
      <w:hyperlink r:id="rId31" w:tgtFrame="_self" w:history="1">
        <w:r w:rsidR="008D6D74" w:rsidRPr="008D6D74">
          <w:rPr>
            <w:rStyle w:val="Hyperlink"/>
            <w:highlight w:val="yellow"/>
            <w:lang w:val="de-AT"/>
          </w:rPr>
          <w:t>post.bhwb@noel.gv.at</w:t>
        </w:r>
      </w:hyperlink>
      <w:r w:rsidR="009F4A92">
        <w:t xml:space="preserve"> </w:t>
      </w:r>
    </w:p>
    <w:p w14:paraId="2B3D9B44" w14:textId="77777777" w:rsidR="009F4A92" w:rsidRDefault="009F4A92" w:rsidP="00CB1C46">
      <w:pPr>
        <w:rPr>
          <w:lang w:val="de-AT"/>
        </w:rPr>
      </w:pPr>
    </w:p>
    <w:p w14:paraId="38F47A6B" w14:textId="3BC2CE6E" w:rsidR="00494828" w:rsidRDefault="00494828" w:rsidP="00494828">
      <w:pPr>
        <w:pStyle w:val="berschrift2"/>
        <w:rPr>
          <w:lang w:val="de-AT"/>
        </w:rPr>
      </w:pPr>
      <w:bookmarkStart w:id="56" w:name="_Toc57669575"/>
      <w:bookmarkStart w:id="57" w:name="_Ref67587163"/>
      <w:bookmarkStart w:id="58" w:name="_Toc67592686"/>
      <w:r>
        <w:rPr>
          <w:lang w:val="de-AT"/>
        </w:rPr>
        <w:t xml:space="preserve">Weitere Standorte / Betriebsstätten </w:t>
      </w:r>
      <w:r>
        <w:rPr>
          <w:lang w:val="de-AT"/>
        </w:rPr>
        <w:br/>
      </w:r>
      <w:r>
        <w:rPr>
          <w:color w:val="808080" w:themeColor="background1" w:themeShade="80"/>
          <w:lang w:val="de-AT" w:eastAsia="de-AT"/>
        </w:rPr>
        <w:t>[</w:t>
      </w:r>
      <w:r w:rsidRPr="005770A3">
        <w:rPr>
          <w:rStyle w:val="AnleitungHinweisBlauZchn"/>
        </w:rPr>
        <w:t>wenn nicht benötigt streichen – nur bei mehreren Unternehmensstandorten benötigt]</w:t>
      </w:r>
      <w:bookmarkEnd w:id="56"/>
      <w:bookmarkEnd w:id="57"/>
      <w:bookmarkEnd w:id="58"/>
    </w:p>
    <w:p w14:paraId="2E9472DD" w14:textId="56F711E1" w:rsidR="005770A3" w:rsidRPr="005770A3" w:rsidRDefault="005770A3" w:rsidP="005770A3">
      <w:pPr>
        <w:pStyle w:val="AnleitungHinweisBlau"/>
      </w:pPr>
      <w:r>
        <w:t>[Je nach Art des Unternehmens: Pro Betriebsstätte ein eigenes Präventionskonzept erstellen, wenn nur Ansprechpartner anders sind und alle Informationen in einem Präventionskonzept erfasst werden, dann k</w:t>
      </w:r>
      <w:r w:rsidR="002A783D">
        <w:t>önnen hier die Kontakte / Verantwortlichkeiten der weiteren Betriebsstätten hier ergänzt werden]</w:t>
      </w:r>
    </w:p>
    <w:p w14:paraId="16093011" w14:textId="7A8A816F" w:rsidR="00494828" w:rsidRDefault="00494828" w:rsidP="00494828">
      <w:pPr>
        <w:pStyle w:val="berschrift3"/>
        <w:rPr>
          <w:lang w:val="de-DE"/>
        </w:rPr>
      </w:pPr>
      <w:bookmarkStart w:id="59" w:name="_Toc67592687"/>
      <w:r w:rsidRPr="005770A3">
        <w:rPr>
          <w:highlight w:val="yellow"/>
          <w:lang w:val="de-AT"/>
        </w:rPr>
        <w:t>STANDORT</w:t>
      </w:r>
      <w:r>
        <w:rPr>
          <w:lang w:val="de-DE"/>
        </w:rPr>
        <w:t>:</w:t>
      </w:r>
      <w:bookmarkEnd w:id="59"/>
    </w:p>
    <w:p w14:paraId="7985C3CE" w14:textId="77777777" w:rsidR="00494828" w:rsidRPr="003B2A78" w:rsidRDefault="00494828" w:rsidP="00494828">
      <w:pPr>
        <w:pStyle w:val="Kleineberschrift"/>
        <w:rPr>
          <w:lang w:val="de-AT"/>
        </w:rPr>
      </w:pPr>
      <w:r w:rsidRPr="003B2A78">
        <w:rPr>
          <w:lang w:val="de-AT"/>
        </w:rPr>
        <w:t>Anschrift und Erreichbarkeit:</w:t>
      </w:r>
    </w:p>
    <w:p w14:paraId="1BB5A88E" w14:textId="77777777" w:rsidR="00494828" w:rsidRPr="00494828" w:rsidRDefault="00494828" w:rsidP="00494828">
      <w:pPr>
        <w:rPr>
          <w:b/>
          <w:highlight w:val="yellow"/>
        </w:rPr>
      </w:pPr>
      <w:r w:rsidRPr="00494828">
        <w:rPr>
          <w:b/>
          <w:highlight w:val="yellow"/>
        </w:rPr>
        <w:t>BEZEICHNUNG</w:t>
      </w:r>
    </w:p>
    <w:p w14:paraId="231006A9" w14:textId="77777777" w:rsidR="00494828" w:rsidRPr="00494828" w:rsidRDefault="00494828" w:rsidP="00494828">
      <w:pPr>
        <w:rPr>
          <w:highlight w:val="yellow"/>
        </w:rPr>
      </w:pPr>
      <w:r w:rsidRPr="00494828">
        <w:rPr>
          <w:highlight w:val="yellow"/>
        </w:rPr>
        <w:t xml:space="preserve">Straße </w:t>
      </w:r>
      <w:proofErr w:type="spellStart"/>
      <w:r w:rsidRPr="00494828">
        <w:rPr>
          <w:highlight w:val="yellow"/>
        </w:rPr>
        <w:t>Nr</w:t>
      </w:r>
      <w:proofErr w:type="spellEnd"/>
    </w:p>
    <w:p w14:paraId="38DC4847" w14:textId="77777777" w:rsidR="00494828" w:rsidRPr="00494828" w:rsidRDefault="00494828" w:rsidP="00494828">
      <w:r w:rsidRPr="00494828">
        <w:rPr>
          <w:highlight w:val="yellow"/>
        </w:rPr>
        <w:t>PLZ Ort</w:t>
      </w:r>
    </w:p>
    <w:p w14:paraId="75CD9F2F" w14:textId="77777777" w:rsidR="00494828" w:rsidRPr="006E273F" w:rsidRDefault="00494828" w:rsidP="00494828">
      <w:r w:rsidRPr="006E273F">
        <w:t>Mobil:</w:t>
      </w:r>
      <w:r w:rsidRPr="006E273F">
        <w:tab/>
      </w:r>
      <w:r w:rsidRPr="00F543CA">
        <w:t xml:space="preserve">+43 </w:t>
      </w:r>
      <w:r>
        <w:t>[</w:t>
      </w:r>
      <w:r w:rsidRPr="00494828">
        <w:rPr>
          <w:highlight w:val="yellow"/>
          <w:lang w:val="de-AT"/>
        </w:rPr>
        <w:t>NUMMER</w:t>
      </w:r>
      <w:r>
        <w:t>]</w:t>
      </w:r>
    </w:p>
    <w:p w14:paraId="6C60D4A5" w14:textId="77777777" w:rsidR="00494828" w:rsidRDefault="00494828" w:rsidP="00494828">
      <w:r>
        <w:lastRenderedPageBreak/>
        <w:t>E-Mail:</w:t>
      </w:r>
      <w:r>
        <w:tab/>
        <w:t>[</w:t>
      </w:r>
      <w:r w:rsidRPr="00494828">
        <w:rPr>
          <w:highlight w:val="yellow"/>
          <w:lang w:val="de-AT"/>
        </w:rPr>
        <w:t xml:space="preserve">Offizielle </w:t>
      </w:r>
      <w:proofErr w:type="spellStart"/>
      <w:r w:rsidRPr="00494828">
        <w:rPr>
          <w:highlight w:val="yellow"/>
          <w:lang w:val="de-AT"/>
        </w:rPr>
        <w:t>e-mail</w:t>
      </w:r>
      <w:proofErr w:type="spellEnd"/>
      <w:r w:rsidRPr="00494828">
        <w:rPr>
          <w:highlight w:val="yellow"/>
          <w:lang w:val="de-AT"/>
        </w:rPr>
        <w:t xml:space="preserve"> Adresse</w:t>
      </w:r>
      <w:r w:rsidRPr="00494828">
        <w:rPr>
          <w:lang w:val="de-AT"/>
        </w:rPr>
        <w:t xml:space="preserve"> </w:t>
      </w:r>
      <w:r>
        <w:t>]</w:t>
      </w:r>
    </w:p>
    <w:p w14:paraId="59CAA079" w14:textId="77777777" w:rsidR="00494828" w:rsidRPr="00E3040E" w:rsidRDefault="00494828" w:rsidP="00494828"/>
    <w:p w14:paraId="4D7B1667" w14:textId="77777777" w:rsidR="00494828" w:rsidRDefault="00494828" w:rsidP="00494828">
      <w:pPr>
        <w:pStyle w:val="Kleineberschrift"/>
      </w:pPr>
      <w:r>
        <w:rPr>
          <w:lang w:val="de-AT"/>
        </w:rPr>
        <w:t xml:space="preserve">COVID-19 </w:t>
      </w:r>
      <w:r>
        <w:t>Verantwortlicher vor Ort</w:t>
      </w:r>
    </w:p>
    <w:p w14:paraId="06173C19" w14:textId="77777777" w:rsidR="00494828" w:rsidRPr="00494828" w:rsidRDefault="00494828" w:rsidP="00494828">
      <w:pPr>
        <w:rPr>
          <w:b/>
          <w:highlight w:val="yellow"/>
        </w:rPr>
      </w:pPr>
      <w:r w:rsidRPr="00494828">
        <w:rPr>
          <w:b/>
          <w:highlight w:val="yellow"/>
        </w:rPr>
        <w:t>Vorname Nachname</w:t>
      </w:r>
    </w:p>
    <w:p w14:paraId="446933EB" w14:textId="77777777" w:rsidR="00494828" w:rsidRPr="00494828" w:rsidRDefault="00494828" w:rsidP="00494828">
      <w:pPr>
        <w:rPr>
          <w:highlight w:val="yellow"/>
        </w:rPr>
      </w:pPr>
      <w:r w:rsidRPr="00494828">
        <w:rPr>
          <w:highlight w:val="yellow"/>
        </w:rPr>
        <w:t xml:space="preserve">Straße </w:t>
      </w:r>
      <w:proofErr w:type="spellStart"/>
      <w:r w:rsidRPr="00494828">
        <w:rPr>
          <w:highlight w:val="yellow"/>
        </w:rPr>
        <w:t>Nr</w:t>
      </w:r>
      <w:proofErr w:type="spellEnd"/>
    </w:p>
    <w:p w14:paraId="12F997FD" w14:textId="77777777" w:rsidR="00494828" w:rsidRPr="00494828" w:rsidRDefault="00494828" w:rsidP="00494828">
      <w:r w:rsidRPr="00494828">
        <w:rPr>
          <w:highlight w:val="yellow"/>
        </w:rPr>
        <w:t>PLZ Ort</w:t>
      </w:r>
    </w:p>
    <w:p w14:paraId="0C4881AE" w14:textId="77777777" w:rsidR="00494828" w:rsidRPr="00494828" w:rsidRDefault="00494828" w:rsidP="00494828">
      <w:r w:rsidRPr="00494828">
        <w:t>Mobil:</w:t>
      </w:r>
      <w:r w:rsidRPr="00494828">
        <w:tab/>
        <w:t>+43 [</w:t>
      </w:r>
      <w:r w:rsidRPr="00494828">
        <w:rPr>
          <w:highlight w:val="yellow"/>
          <w:lang w:val="de-AT"/>
        </w:rPr>
        <w:t>NUMMER</w:t>
      </w:r>
      <w:r w:rsidRPr="00494828">
        <w:t>]</w:t>
      </w:r>
    </w:p>
    <w:p w14:paraId="54A3AF99" w14:textId="77777777" w:rsidR="00494828" w:rsidRPr="00494828" w:rsidRDefault="00494828" w:rsidP="00494828">
      <w:r w:rsidRPr="00494828">
        <w:t>E-Mail:</w:t>
      </w:r>
      <w:r w:rsidRPr="00494828">
        <w:tab/>
        <w:t>[</w:t>
      </w:r>
      <w:r w:rsidRPr="00494828">
        <w:rPr>
          <w:highlight w:val="yellow"/>
          <w:lang w:val="de-AT"/>
        </w:rPr>
        <w:t xml:space="preserve">persönliche </w:t>
      </w:r>
      <w:proofErr w:type="spellStart"/>
      <w:r w:rsidRPr="00494828">
        <w:rPr>
          <w:highlight w:val="yellow"/>
          <w:lang w:val="de-AT"/>
        </w:rPr>
        <w:t>e-mail</w:t>
      </w:r>
      <w:proofErr w:type="spellEnd"/>
      <w:r w:rsidRPr="00494828">
        <w:rPr>
          <w:highlight w:val="yellow"/>
          <w:lang w:val="de-AT"/>
        </w:rPr>
        <w:t xml:space="preserve"> Adresse</w:t>
      </w:r>
      <w:r w:rsidRPr="00494828">
        <w:rPr>
          <w:lang w:val="de-AT"/>
        </w:rPr>
        <w:t xml:space="preserve"> </w:t>
      </w:r>
      <w:r w:rsidRPr="00494828">
        <w:t>]</w:t>
      </w:r>
    </w:p>
    <w:p w14:paraId="23B5BDB1" w14:textId="77777777" w:rsidR="00654C4A" w:rsidRPr="00494828" w:rsidRDefault="00654C4A" w:rsidP="00654C4A">
      <w:pPr>
        <w:rPr>
          <w:color w:val="808080" w:themeColor="background1" w:themeShade="80"/>
        </w:rPr>
      </w:pPr>
    </w:p>
    <w:p w14:paraId="5FB6FEBE" w14:textId="77777777" w:rsidR="00EB56DE" w:rsidRDefault="00EB56DE" w:rsidP="00A7122C">
      <w:pPr>
        <w:pStyle w:val="berschrift1"/>
        <w:sectPr w:rsidR="00EB56DE" w:rsidSect="00D05C18">
          <w:pgSz w:w="11906" w:h="16838" w:code="9"/>
          <w:pgMar w:top="1528" w:right="1417" w:bottom="1134" w:left="1417" w:header="709" w:footer="680" w:gutter="0"/>
          <w:cols w:space="708"/>
          <w:formProt w:val="0"/>
          <w:docGrid w:linePitch="360"/>
        </w:sectPr>
      </w:pPr>
    </w:p>
    <w:p w14:paraId="31C8AF29" w14:textId="64047F88" w:rsidR="004D0C9B" w:rsidRDefault="004D0C9B" w:rsidP="00A7122C">
      <w:pPr>
        <w:pStyle w:val="berschrift1"/>
        <w:rPr>
          <w:lang w:val="de-AT"/>
        </w:rPr>
      </w:pPr>
      <w:bookmarkStart w:id="60" w:name="_Toc58837216"/>
      <w:bookmarkStart w:id="61" w:name="_Toc67592688"/>
      <w:r>
        <w:lastRenderedPageBreak/>
        <w:t>D</w:t>
      </w:r>
      <w:r w:rsidR="00CA78F7">
        <w:rPr>
          <w:lang w:val="de-AT"/>
        </w:rPr>
        <w:t>AS UNTERNEHMEN</w:t>
      </w:r>
      <w:bookmarkEnd w:id="60"/>
      <w:bookmarkEnd w:id="61"/>
    </w:p>
    <w:p w14:paraId="1B9D7DA5" w14:textId="5265891E" w:rsidR="000E5650" w:rsidRDefault="000E5650" w:rsidP="000E5650">
      <w:pPr>
        <w:rPr>
          <w:lang w:val="de-AT"/>
        </w:rPr>
      </w:pPr>
      <w:r>
        <w:rPr>
          <w:lang w:val="de-AT"/>
        </w:rPr>
        <w:t xml:space="preserve">Die Darstellung des Unternehmens und der </w:t>
      </w:r>
      <w:r w:rsidR="001809C8">
        <w:rPr>
          <w:lang w:val="de-AT"/>
        </w:rPr>
        <w:t xml:space="preserve">typischen Unternehmensabläufe </w:t>
      </w:r>
      <w:r w:rsidR="008B5022">
        <w:rPr>
          <w:lang w:val="de-AT"/>
        </w:rPr>
        <w:t xml:space="preserve">im aktuellen Kapitel </w:t>
      </w:r>
      <w:r w:rsidR="001809C8">
        <w:rPr>
          <w:lang w:val="de-AT"/>
        </w:rPr>
        <w:t xml:space="preserve">bilden </w:t>
      </w:r>
      <w:r w:rsidR="008B5022">
        <w:rPr>
          <w:lang w:val="de-AT"/>
        </w:rPr>
        <w:t xml:space="preserve">den Ausgangspunkt </w:t>
      </w:r>
      <w:r w:rsidR="001809C8">
        <w:rPr>
          <w:lang w:val="de-AT"/>
        </w:rPr>
        <w:t xml:space="preserve">für die Risiko-Analyse und </w:t>
      </w:r>
      <w:r w:rsidR="00D11C23">
        <w:rPr>
          <w:lang w:val="de-AT"/>
        </w:rPr>
        <w:t>die Maßnahmenentwicklung</w:t>
      </w:r>
      <w:r w:rsidR="001809C8">
        <w:rPr>
          <w:lang w:val="de-AT"/>
        </w:rPr>
        <w:t xml:space="preserve">. </w:t>
      </w:r>
      <w:r w:rsidR="008B5022">
        <w:rPr>
          <w:lang w:val="de-AT"/>
        </w:rPr>
        <w:t xml:space="preserve">Die Beschreibung </w:t>
      </w:r>
      <w:r w:rsidR="001809C8">
        <w:rPr>
          <w:lang w:val="de-AT"/>
        </w:rPr>
        <w:t>dien</w:t>
      </w:r>
      <w:r w:rsidR="008B5022">
        <w:rPr>
          <w:lang w:val="de-AT"/>
        </w:rPr>
        <w:t>t</w:t>
      </w:r>
      <w:r w:rsidR="001809C8">
        <w:rPr>
          <w:lang w:val="de-AT"/>
        </w:rPr>
        <w:t xml:space="preserve"> </w:t>
      </w:r>
      <w:r w:rsidR="00D11C23">
        <w:rPr>
          <w:lang w:val="de-AT"/>
        </w:rPr>
        <w:t xml:space="preserve">Dritten auch </w:t>
      </w:r>
      <w:r w:rsidR="009F3BBA">
        <w:rPr>
          <w:lang w:val="de-AT"/>
        </w:rPr>
        <w:t xml:space="preserve">zur </w:t>
      </w:r>
      <w:r w:rsidR="00D11C23">
        <w:rPr>
          <w:lang w:val="de-AT"/>
        </w:rPr>
        <w:t>Nachvollziehbarkeit des Risiko</w:t>
      </w:r>
      <w:r w:rsidR="005E08A9">
        <w:rPr>
          <w:lang w:val="de-AT"/>
        </w:rPr>
        <w:t xml:space="preserve">bewertung. </w:t>
      </w:r>
    </w:p>
    <w:p w14:paraId="6102E3B7" w14:textId="77777777" w:rsidR="009F3BBA" w:rsidRPr="000E5650" w:rsidRDefault="009F3BBA" w:rsidP="000E5650">
      <w:pPr>
        <w:rPr>
          <w:lang w:val="de-AT"/>
        </w:rPr>
      </w:pPr>
    </w:p>
    <w:p w14:paraId="7AF47ABA" w14:textId="4D5AA8AD" w:rsidR="004D0C9B" w:rsidRPr="00015B0A" w:rsidRDefault="004D0C9B" w:rsidP="00015B0A">
      <w:pPr>
        <w:pStyle w:val="berschrift2"/>
        <w:rPr>
          <w:lang w:val="de-AT"/>
        </w:rPr>
      </w:pPr>
      <w:bookmarkStart w:id="62" w:name="_Toc58837217"/>
      <w:bookmarkStart w:id="63" w:name="_Toc67592689"/>
      <w:r w:rsidRPr="00015B0A">
        <w:rPr>
          <w:lang w:val="de-AT"/>
        </w:rPr>
        <w:t>Beschreibung de</w:t>
      </w:r>
      <w:r w:rsidR="00EA2508">
        <w:rPr>
          <w:lang w:val="de-AT"/>
        </w:rPr>
        <w:t xml:space="preserve">s </w:t>
      </w:r>
      <w:r w:rsidR="004902B0">
        <w:rPr>
          <w:lang w:val="de-AT"/>
        </w:rPr>
        <w:t>Betriebs</w:t>
      </w:r>
      <w:r w:rsidR="00EA2508">
        <w:rPr>
          <w:lang w:val="de-AT"/>
        </w:rPr>
        <w:t>alltages</w:t>
      </w:r>
      <w:bookmarkEnd w:id="62"/>
      <w:bookmarkEnd w:id="63"/>
      <w:r w:rsidR="00EA2508">
        <w:rPr>
          <w:lang w:val="de-AT"/>
        </w:rPr>
        <w:t xml:space="preserve"> </w:t>
      </w:r>
    </w:p>
    <w:p w14:paraId="30258EA7" w14:textId="32A3FE1C" w:rsidR="00F24774" w:rsidRDefault="00F24774" w:rsidP="006C0FB9">
      <w:pPr>
        <w:rPr>
          <w:highlight w:val="yellow"/>
          <w:lang w:val="de-AT"/>
        </w:rPr>
      </w:pPr>
      <w:r>
        <w:rPr>
          <w:highlight w:val="yellow"/>
          <w:lang w:val="de-AT"/>
        </w:rPr>
        <w:t>ANPASSEN AN DAS UNTERNEHMEN</w:t>
      </w:r>
      <w:r w:rsidR="004902B0">
        <w:rPr>
          <w:highlight w:val="yellow"/>
          <w:lang w:val="de-AT"/>
        </w:rPr>
        <w:t>/ Die Betriebsstätte</w:t>
      </w:r>
      <w:r>
        <w:rPr>
          <w:highlight w:val="yellow"/>
          <w:lang w:val="de-AT"/>
        </w:rPr>
        <w:t xml:space="preserve">! </w:t>
      </w:r>
    </w:p>
    <w:p w14:paraId="2E0B509F" w14:textId="77777777" w:rsidR="004902B0" w:rsidRDefault="004902B0" w:rsidP="004902B0">
      <w:pPr>
        <w:pStyle w:val="AnleitungHinweisBlau"/>
        <w:rPr>
          <w:lang w:val="de-AT"/>
        </w:rPr>
      </w:pPr>
      <w:r>
        <w:rPr>
          <w:lang w:val="de-AT"/>
        </w:rPr>
        <w:t>[</w:t>
      </w:r>
      <w:r w:rsidRPr="00D12F44">
        <w:rPr>
          <w:lang w:val="de-AT"/>
        </w:rPr>
        <w:t xml:space="preserve">Kurze Beschreibung der Dienstleistungen, die im Unternehmen erbracht werden und wie der Büroalltag abläuft. Wie </w:t>
      </w:r>
      <w:r>
        <w:rPr>
          <w:lang w:val="de-AT"/>
        </w:rPr>
        <w:t xml:space="preserve">läuft die Arbeit der </w:t>
      </w:r>
      <w:r w:rsidRPr="00D12F44">
        <w:rPr>
          <w:lang w:val="de-AT"/>
        </w:rPr>
        <w:t>einzelnen Mitarbeiter</w:t>
      </w:r>
      <w:r>
        <w:rPr>
          <w:lang w:val="de-AT"/>
        </w:rPr>
        <w:t xml:space="preserve"> ab</w:t>
      </w:r>
      <w:r w:rsidRPr="00D12F44">
        <w:rPr>
          <w:lang w:val="de-AT"/>
        </w:rPr>
        <w:t>, wie viel Kundenverkehr gibt es und wie ist der Kundenverkehr organisiert</w:t>
      </w:r>
      <w:r>
        <w:rPr>
          <w:lang w:val="de-AT"/>
        </w:rPr>
        <w:t>.]</w:t>
      </w:r>
    </w:p>
    <w:p w14:paraId="0320BCA1" w14:textId="77777777" w:rsidR="004902B0" w:rsidRDefault="004902B0" w:rsidP="004902B0">
      <w:pPr>
        <w:pStyle w:val="AnleitungHinweisBlau"/>
        <w:rPr>
          <w:lang w:val="de-AT"/>
        </w:rPr>
      </w:pPr>
    </w:p>
    <w:p w14:paraId="19F1304D" w14:textId="77777777" w:rsidR="004902B0" w:rsidRDefault="004902B0" w:rsidP="004902B0">
      <w:pPr>
        <w:rPr>
          <w:lang w:val="de-AT"/>
        </w:rPr>
      </w:pPr>
      <w:r w:rsidRPr="004902B0">
        <w:rPr>
          <w:b/>
          <w:bCs/>
          <w:color w:val="1F497D" w:themeColor="text2"/>
          <w:lang w:val="de-AT"/>
        </w:rPr>
        <w:t xml:space="preserve">[Die Beschreibung kann wenn möglich mit Informationen auf der Unternehmenswebsite ergänzt werden – </w:t>
      </w:r>
      <w:proofErr w:type="spellStart"/>
      <w:r w:rsidRPr="004902B0">
        <w:rPr>
          <w:b/>
          <w:bCs/>
          <w:color w:val="1F497D" w:themeColor="text2"/>
          <w:lang w:val="de-AT"/>
        </w:rPr>
        <w:t>z.b</w:t>
      </w:r>
      <w:proofErr w:type="spellEnd"/>
      <w:r w:rsidRPr="004902B0">
        <w:rPr>
          <w:b/>
          <w:bCs/>
          <w:color w:val="1F497D" w:themeColor="text2"/>
          <w:lang w:val="de-AT"/>
        </w:rPr>
        <w:t>: ]</w:t>
      </w:r>
      <w:r w:rsidRPr="004902B0">
        <w:rPr>
          <w:color w:val="1F497D" w:themeColor="text2"/>
          <w:lang w:val="de-AT"/>
        </w:rPr>
        <w:t xml:space="preserve"> </w:t>
      </w:r>
      <w:r w:rsidRPr="004902B0">
        <w:t>Eine detaillierte Übersicht der Unternehmensdienstleistung ist online verfügbar unter: (</w:t>
      </w:r>
      <w:r w:rsidRPr="000B613D">
        <w:rPr>
          <w:highlight w:val="yellow"/>
        </w:rPr>
        <w:t xml:space="preserve">Verweis auf die Unternehmenswebsite) (zuletzt abgerufen </w:t>
      </w:r>
      <w:proofErr w:type="spellStart"/>
      <w:r w:rsidRPr="000B613D">
        <w:rPr>
          <w:highlight w:val="yellow"/>
        </w:rPr>
        <w:t>dd.mm.yyyy</w:t>
      </w:r>
      <w:proofErr w:type="spellEnd"/>
      <w:r w:rsidRPr="000B613D">
        <w:rPr>
          <w:highlight w:val="yellow"/>
        </w:rPr>
        <w:t>)</w:t>
      </w:r>
    </w:p>
    <w:p w14:paraId="103BAD7D" w14:textId="77777777" w:rsidR="00F24774" w:rsidRDefault="00F24774" w:rsidP="006C0FB9">
      <w:pPr>
        <w:rPr>
          <w:highlight w:val="yellow"/>
          <w:lang w:val="de-AT"/>
        </w:rPr>
      </w:pPr>
    </w:p>
    <w:p w14:paraId="33228112" w14:textId="2BDE7503" w:rsidR="00F24774" w:rsidRDefault="00F24774" w:rsidP="006C0FB9">
      <w:pPr>
        <w:rPr>
          <w:highlight w:val="yellow"/>
          <w:lang w:val="de-AT"/>
        </w:rPr>
      </w:pPr>
      <w:r>
        <w:rPr>
          <w:highlight w:val="yellow"/>
          <w:lang w:val="de-AT"/>
        </w:rPr>
        <w:t>Zum Beispiel:</w:t>
      </w:r>
    </w:p>
    <w:p w14:paraId="22475ABD" w14:textId="10E81962" w:rsidR="006C0FB9" w:rsidRPr="00F24774" w:rsidRDefault="009B4B58" w:rsidP="006C0FB9">
      <w:pPr>
        <w:rPr>
          <w:highlight w:val="yellow"/>
          <w:lang w:val="de-AT"/>
        </w:rPr>
      </w:pPr>
      <w:r w:rsidRPr="00F24774">
        <w:rPr>
          <w:highlight w:val="yellow"/>
          <w:lang w:val="de-AT"/>
        </w:rPr>
        <w:t xml:space="preserve">Die </w:t>
      </w:r>
      <w:r w:rsidR="0074527D" w:rsidRPr="00F24774">
        <w:rPr>
          <w:highlight w:val="yellow"/>
          <w:lang w:val="de-AT"/>
        </w:rPr>
        <w:t>Mitarbeiter*innen</w:t>
      </w:r>
      <w:r w:rsidRPr="00F24774">
        <w:rPr>
          <w:highlight w:val="yellow"/>
          <w:lang w:val="de-AT"/>
        </w:rPr>
        <w:t xml:space="preserve"> kommen in der Regel zwischen 07:30 und 08:30 ins Büro und suchen ihren Arbeitsplatz auf. Die </w:t>
      </w:r>
      <w:r w:rsidR="0074527D" w:rsidRPr="00F24774">
        <w:rPr>
          <w:highlight w:val="yellow"/>
          <w:lang w:val="de-AT"/>
        </w:rPr>
        <w:t>Mitarbeiter*innen</w:t>
      </w:r>
      <w:r w:rsidRPr="00F24774">
        <w:rPr>
          <w:highlight w:val="yellow"/>
          <w:lang w:val="de-AT"/>
        </w:rPr>
        <w:t xml:space="preserve"> arbeiten in erster Linie von ihrem Büro-Arbeitsplatz aus. Vereinzelt finden (interne) Besprechungen – entweder auf den Arbeitsplätzen der </w:t>
      </w:r>
      <w:r w:rsidR="0074527D" w:rsidRPr="00F24774">
        <w:rPr>
          <w:highlight w:val="yellow"/>
          <w:lang w:val="de-AT"/>
        </w:rPr>
        <w:t>Mitarbeiter*innen</w:t>
      </w:r>
      <w:r w:rsidRPr="00F24774">
        <w:rPr>
          <w:highlight w:val="yellow"/>
          <w:lang w:val="de-AT"/>
        </w:rPr>
        <w:t xml:space="preserve">, oder in den Besprechungsräumen – statt. </w:t>
      </w:r>
    </w:p>
    <w:p w14:paraId="61EB22CB" w14:textId="77777777" w:rsidR="009B4B58" w:rsidRPr="00F24774" w:rsidRDefault="009B4B58" w:rsidP="006C0FB9">
      <w:pPr>
        <w:rPr>
          <w:highlight w:val="yellow"/>
          <w:lang w:val="de-AT"/>
        </w:rPr>
      </w:pPr>
    </w:p>
    <w:p w14:paraId="19F0646F" w14:textId="77777777" w:rsidR="009B4B58" w:rsidRPr="00F24774" w:rsidRDefault="009B4B58" w:rsidP="006C0FB9">
      <w:pPr>
        <w:rPr>
          <w:highlight w:val="yellow"/>
          <w:lang w:val="de-AT"/>
        </w:rPr>
      </w:pPr>
      <w:r w:rsidRPr="00F24774">
        <w:rPr>
          <w:highlight w:val="yellow"/>
          <w:lang w:val="de-AT"/>
        </w:rPr>
        <w:t xml:space="preserve">Die Mittagspause wird zwischen 12:00 und 13:00 durchgeführt. </w:t>
      </w:r>
    </w:p>
    <w:p w14:paraId="78F4E5F8" w14:textId="77777777" w:rsidR="009B4B58" w:rsidRPr="00F24774" w:rsidRDefault="009B4B58" w:rsidP="006C0FB9">
      <w:pPr>
        <w:rPr>
          <w:highlight w:val="yellow"/>
          <w:lang w:val="de-AT"/>
        </w:rPr>
      </w:pPr>
    </w:p>
    <w:p w14:paraId="6BBE6F77" w14:textId="08CE3860" w:rsidR="009B4B58" w:rsidRPr="00F24774" w:rsidRDefault="00F24774" w:rsidP="006C0FB9">
      <w:pPr>
        <w:rPr>
          <w:highlight w:val="yellow"/>
          <w:lang w:val="de-AT"/>
        </w:rPr>
      </w:pPr>
      <w:r>
        <w:rPr>
          <w:highlight w:val="yellow"/>
          <w:lang w:val="de-AT"/>
        </w:rPr>
        <w:t>Personenverkehr w</w:t>
      </w:r>
      <w:r w:rsidR="009B4B58" w:rsidRPr="00F24774">
        <w:rPr>
          <w:highlight w:val="yellow"/>
          <w:lang w:val="de-AT"/>
        </w:rPr>
        <w:t>ährend der Büro-Öffnungszeiten</w:t>
      </w:r>
    </w:p>
    <w:p w14:paraId="03CDD50C" w14:textId="77777777" w:rsidR="009B4B58" w:rsidRPr="00F24774" w:rsidRDefault="009B4B58" w:rsidP="006C0FB9">
      <w:pPr>
        <w:rPr>
          <w:highlight w:val="yellow"/>
          <w:lang w:val="de-AT"/>
        </w:rPr>
      </w:pPr>
    </w:p>
    <w:p w14:paraId="57E711C0" w14:textId="2FFB5E4F" w:rsidR="009B4B58" w:rsidRDefault="009B4B58" w:rsidP="006C0FB9">
      <w:pPr>
        <w:rPr>
          <w:lang w:val="de-AT"/>
        </w:rPr>
      </w:pPr>
      <w:r w:rsidRPr="00F24774">
        <w:rPr>
          <w:highlight w:val="yellow"/>
          <w:lang w:val="de-AT"/>
        </w:rPr>
        <w:t xml:space="preserve">Die </w:t>
      </w:r>
      <w:r w:rsidR="0074527D" w:rsidRPr="00F24774">
        <w:rPr>
          <w:highlight w:val="yellow"/>
          <w:lang w:val="de-AT"/>
        </w:rPr>
        <w:t>Mitarbeiter*innen</w:t>
      </w:r>
      <w:r w:rsidRPr="00F24774">
        <w:rPr>
          <w:highlight w:val="yellow"/>
          <w:lang w:val="de-AT"/>
        </w:rPr>
        <w:t xml:space="preserve"> gehen zwischen 15:00 und spätestens </w:t>
      </w:r>
      <w:r w:rsidR="000F32BB">
        <w:rPr>
          <w:highlight w:val="yellow"/>
          <w:lang w:val="de-AT"/>
        </w:rPr>
        <w:t>20</w:t>
      </w:r>
      <w:r w:rsidRPr="00F24774">
        <w:rPr>
          <w:highlight w:val="yellow"/>
          <w:lang w:val="de-AT"/>
        </w:rPr>
        <w:t>:00 nach Hause.</w:t>
      </w:r>
      <w:r>
        <w:rPr>
          <w:lang w:val="de-AT"/>
        </w:rPr>
        <w:t xml:space="preserve"> </w:t>
      </w:r>
    </w:p>
    <w:p w14:paraId="027F3257" w14:textId="7BCD46CD" w:rsidR="00391502" w:rsidRDefault="00391502" w:rsidP="006C0FB9">
      <w:pPr>
        <w:rPr>
          <w:lang w:val="de-AT"/>
        </w:rPr>
      </w:pPr>
    </w:p>
    <w:p w14:paraId="6AB2DA3B" w14:textId="143EA985" w:rsidR="00BE4700" w:rsidRDefault="00BE4700" w:rsidP="00BE4700">
      <w:pPr>
        <w:pStyle w:val="berschrift2"/>
        <w:rPr>
          <w:lang w:val="de-DE"/>
        </w:rPr>
      </w:pPr>
      <w:bookmarkStart w:id="64" w:name="_Ref57663768"/>
      <w:bookmarkStart w:id="65" w:name="_Toc58837218"/>
      <w:bookmarkStart w:id="66" w:name="_Toc67592690"/>
      <w:r>
        <w:rPr>
          <w:lang w:val="de-DE"/>
        </w:rPr>
        <w:t>Beschreibung der Infrastruktur des Unternehmens</w:t>
      </w:r>
      <w:bookmarkEnd w:id="64"/>
      <w:bookmarkEnd w:id="65"/>
      <w:bookmarkEnd w:id="66"/>
    </w:p>
    <w:p w14:paraId="04C289B6" w14:textId="77777777" w:rsidR="00445D3B" w:rsidRDefault="00445D3B" w:rsidP="00445D3B">
      <w:pPr>
        <w:rPr>
          <w:highlight w:val="yellow"/>
          <w:lang w:val="de-AT"/>
        </w:rPr>
      </w:pPr>
      <w:r>
        <w:rPr>
          <w:highlight w:val="yellow"/>
          <w:lang w:val="de-AT"/>
        </w:rPr>
        <w:t xml:space="preserve">ANPASSEN AN DAS UNTERNEHMEN! </w:t>
      </w:r>
    </w:p>
    <w:p w14:paraId="53C683D0" w14:textId="77777777" w:rsidR="00445D3B" w:rsidRDefault="00445D3B" w:rsidP="00445D3B">
      <w:pPr>
        <w:rPr>
          <w:highlight w:val="yellow"/>
          <w:lang w:val="de-AT"/>
        </w:rPr>
      </w:pPr>
    </w:p>
    <w:p w14:paraId="14ED72C8" w14:textId="5EBA2B91" w:rsidR="00445D3B" w:rsidRPr="00445D3B" w:rsidRDefault="00445D3B" w:rsidP="00445D3B">
      <w:pPr>
        <w:rPr>
          <w:highlight w:val="yellow"/>
          <w:lang w:val="de-AT"/>
        </w:rPr>
      </w:pPr>
      <w:r w:rsidRPr="00445D3B">
        <w:rPr>
          <w:highlight w:val="yellow"/>
          <w:lang w:val="de-AT"/>
        </w:rPr>
        <w:t>Zum Bei</w:t>
      </w:r>
      <w:r>
        <w:rPr>
          <w:highlight w:val="yellow"/>
          <w:lang w:val="de-AT"/>
        </w:rPr>
        <w:t>s</w:t>
      </w:r>
      <w:r w:rsidRPr="00445D3B">
        <w:rPr>
          <w:highlight w:val="yellow"/>
          <w:lang w:val="de-AT"/>
        </w:rPr>
        <w:t>piel:</w:t>
      </w:r>
    </w:p>
    <w:p w14:paraId="43550773" w14:textId="6FBEF3E7" w:rsidR="00E3597B" w:rsidRPr="00445D3B" w:rsidRDefault="0078582D" w:rsidP="00BE4700">
      <w:pPr>
        <w:rPr>
          <w:highlight w:val="yellow"/>
        </w:rPr>
      </w:pPr>
      <w:r w:rsidRPr="00445D3B">
        <w:rPr>
          <w:highlight w:val="yellow"/>
        </w:rPr>
        <w:t>Der Unternehmensstandort ist ein Bürobetrieb</w:t>
      </w:r>
      <w:r w:rsidR="001A5A08" w:rsidRPr="00445D3B">
        <w:rPr>
          <w:highlight w:val="yellow"/>
        </w:rPr>
        <w:t>,</w:t>
      </w:r>
      <w:r w:rsidR="004E6CB9" w:rsidRPr="00445D3B">
        <w:rPr>
          <w:highlight w:val="yellow"/>
        </w:rPr>
        <w:t xml:space="preserve"> mit zentralem Eingangsbereich, Empfangs- und Office--Bereich sowie mit großzügig aufgeteilten </w:t>
      </w:r>
      <w:r w:rsidR="0074527D" w:rsidRPr="00445D3B">
        <w:rPr>
          <w:highlight w:val="yellow"/>
        </w:rPr>
        <w:t>Mitarbeiter*innen</w:t>
      </w:r>
      <w:r w:rsidR="004E6CB9" w:rsidRPr="00445D3B">
        <w:rPr>
          <w:highlight w:val="yellow"/>
        </w:rPr>
        <w:t xml:space="preserve">-Büros </w:t>
      </w:r>
      <w:r w:rsidRPr="00445D3B">
        <w:rPr>
          <w:highlight w:val="yellow"/>
        </w:rPr>
        <w:t>und Besprechungsflächen.</w:t>
      </w:r>
    </w:p>
    <w:p w14:paraId="48F560E1" w14:textId="77777777" w:rsidR="00E3597B" w:rsidRPr="00445D3B" w:rsidRDefault="00E3597B" w:rsidP="00BE4700">
      <w:pPr>
        <w:rPr>
          <w:highlight w:val="yellow"/>
        </w:rPr>
      </w:pPr>
    </w:p>
    <w:p w14:paraId="222266BF" w14:textId="3F321C39" w:rsidR="000C54A6" w:rsidRDefault="00E366F0" w:rsidP="00E366F0">
      <w:pPr>
        <w:pStyle w:val="AnleitungHinweisBlau"/>
        <w:rPr>
          <w:highlight w:val="yellow"/>
        </w:rPr>
      </w:pPr>
      <w:r>
        <w:rPr>
          <w:highlight w:val="yellow"/>
        </w:rPr>
        <w:t>[</w:t>
      </w:r>
      <w:r w:rsidR="000C54A6">
        <w:rPr>
          <w:highlight w:val="yellow"/>
        </w:rPr>
        <w:t xml:space="preserve">Falls </w:t>
      </w:r>
      <w:r w:rsidR="000F32BB">
        <w:rPr>
          <w:highlight w:val="yellow"/>
        </w:rPr>
        <w:t xml:space="preserve">weitere </w:t>
      </w:r>
      <w:r w:rsidR="000C54A6">
        <w:rPr>
          <w:highlight w:val="yellow"/>
        </w:rPr>
        <w:t xml:space="preserve">Unternehmen </w:t>
      </w:r>
      <w:r w:rsidR="000F32BB">
        <w:rPr>
          <w:highlight w:val="yellow"/>
        </w:rPr>
        <w:t xml:space="preserve">im </w:t>
      </w:r>
      <w:r w:rsidR="00F7361A">
        <w:rPr>
          <w:highlight w:val="yellow"/>
        </w:rPr>
        <w:t xml:space="preserve">Firmensitz </w:t>
      </w:r>
      <w:r w:rsidR="000C54A6">
        <w:rPr>
          <w:highlight w:val="yellow"/>
        </w:rPr>
        <w:t xml:space="preserve">eingemietet sind: </w:t>
      </w:r>
    </w:p>
    <w:p w14:paraId="35133AD2" w14:textId="0DCB1A70" w:rsidR="004E6CB9" w:rsidRDefault="004E6CB9" w:rsidP="00E366F0">
      <w:pPr>
        <w:pStyle w:val="AnleitungHinweisBlau"/>
      </w:pPr>
      <w:r w:rsidRPr="00445D3B">
        <w:rPr>
          <w:highlight w:val="yellow"/>
        </w:rPr>
        <w:t>Neben</w:t>
      </w:r>
      <w:r w:rsidR="00F36B44">
        <w:rPr>
          <w:highlight w:val="yellow"/>
        </w:rPr>
        <w:t xml:space="preserve"> … </w:t>
      </w:r>
      <w:r w:rsidRPr="00445D3B">
        <w:rPr>
          <w:highlight w:val="yellow"/>
        </w:rPr>
        <w:t xml:space="preserve">werden auch einzelne Büros an </w:t>
      </w:r>
      <w:r w:rsidR="00DF0D7A">
        <w:rPr>
          <w:highlight w:val="yellow"/>
        </w:rPr>
        <w:t xml:space="preserve">… </w:t>
      </w:r>
      <w:r w:rsidRPr="00445D3B">
        <w:rPr>
          <w:highlight w:val="yellow"/>
        </w:rPr>
        <w:t xml:space="preserve">vermietet. Das mietende Unternehmen besteht aus 3 Personen und nutzt 2 Büros, die sich am Ende des Büros </w:t>
      </w:r>
      <w:r w:rsidRPr="005E0AF6">
        <w:rPr>
          <w:highlight w:val="yellow"/>
        </w:rPr>
        <w:t xml:space="preserve">befinden. </w:t>
      </w:r>
      <w:r w:rsidR="000C7FA4" w:rsidRPr="005E0AF6">
        <w:rPr>
          <w:highlight w:val="yellow"/>
        </w:rPr>
        <w:t xml:space="preserve">Das untergemietete Unternehmen ist von diesem Präventionskonzept </w:t>
      </w:r>
      <w:r w:rsidR="005E0AF6" w:rsidRPr="005E0AF6">
        <w:rPr>
          <w:highlight w:val="yellow"/>
        </w:rPr>
        <w:t>ebenfalls erfasst und an dieses gebunden.</w:t>
      </w:r>
      <w:r w:rsidR="00E366F0">
        <w:t>]</w:t>
      </w:r>
    </w:p>
    <w:p w14:paraId="597CAE08" w14:textId="77777777" w:rsidR="004E6CB9" w:rsidRDefault="004E6CB9" w:rsidP="00BE4700"/>
    <w:p w14:paraId="4B1C5C40" w14:textId="77777777" w:rsidR="004E6CB9" w:rsidRPr="004E6CB9" w:rsidRDefault="004E6CB9" w:rsidP="0097206C">
      <w:pPr>
        <w:pStyle w:val="berschrift3"/>
      </w:pPr>
      <w:bookmarkStart w:id="67" w:name="_Toc67592691"/>
      <w:r w:rsidRPr="004E6CB9">
        <w:lastRenderedPageBreak/>
        <w:t>Erreichbarkeit:</w:t>
      </w:r>
      <w:bookmarkEnd w:id="67"/>
      <w:r w:rsidRPr="004E6CB9">
        <w:t xml:space="preserve"> </w:t>
      </w:r>
    </w:p>
    <w:p w14:paraId="39BCC94F" w14:textId="77777777" w:rsidR="005E0AF6" w:rsidRPr="004E6CB9" w:rsidRDefault="005E0AF6" w:rsidP="00BE4700">
      <w:pPr>
        <w:rPr>
          <w:b/>
        </w:rPr>
      </w:pPr>
    </w:p>
    <w:p w14:paraId="20716CAB" w14:textId="77777777" w:rsidR="004E6CB9" w:rsidRPr="004E6CB9" w:rsidRDefault="004E6CB9" w:rsidP="004E6CB9">
      <w:pPr>
        <w:rPr>
          <w:u w:val="single"/>
        </w:rPr>
      </w:pPr>
      <w:r w:rsidRPr="004E6CB9">
        <w:rPr>
          <w:u w:val="single"/>
        </w:rPr>
        <w:t>Mit den öffentlichen Verkehrsmitteln:</w:t>
      </w:r>
    </w:p>
    <w:p w14:paraId="74595929" w14:textId="77777777" w:rsidR="004E6CB9" w:rsidRPr="004E6CB9" w:rsidRDefault="004E6CB9" w:rsidP="004E6CB9">
      <w:pPr>
        <w:rPr>
          <w:u w:val="single"/>
        </w:rPr>
      </w:pPr>
    </w:p>
    <w:p w14:paraId="22BE7FCB" w14:textId="77777777" w:rsidR="004E6CB9" w:rsidRPr="004E6CB9" w:rsidRDefault="004E6CB9" w:rsidP="004E6CB9">
      <w:pPr>
        <w:rPr>
          <w:u w:val="single"/>
        </w:rPr>
      </w:pPr>
      <w:r w:rsidRPr="004E6CB9">
        <w:rPr>
          <w:u w:val="single"/>
        </w:rPr>
        <w:t>Mit dem Auto:</w:t>
      </w:r>
    </w:p>
    <w:p w14:paraId="13C451B4" w14:textId="77777777" w:rsidR="004E6CB9" w:rsidRPr="004E6CB9" w:rsidRDefault="004E6CB9" w:rsidP="00BE4700">
      <w:pPr>
        <w:rPr>
          <w:lang w:val="de-AT"/>
        </w:rPr>
      </w:pPr>
    </w:p>
    <w:p w14:paraId="4435BFE4" w14:textId="354E9C24" w:rsidR="0078582D" w:rsidRDefault="0078582D" w:rsidP="00BE4700">
      <w:r w:rsidRPr="006042DC">
        <w:rPr>
          <w:u w:val="single"/>
        </w:rPr>
        <w:t>Plan de</w:t>
      </w:r>
      <w:r w:rsidR="006042DC" w:rsidRPr="006042DC">
        <w:rPr>
          <w:u w:val="single"/>
        </w:rPr>
        <w:t>r Büros</w:t>
      </w:r>
      <w:r w:rsidR="006042DC">
        <w:t xml:space="preserve"> </w:t>
      </w:r>
      <w:r w:rsidR="004E6CB9">
        <w:t xml:space="preserve">siehe </w:t>
      </w:r>
      <w:r w:rsidR="004E6CB9" w:rsidRPr="004E6CB9">
        <w:rPr>
          <w:b/>
          <w:highlight w:val="yellow"/>
        </w:rPr>
        <w:t>Anlage</w:t>
      </w:r>
    </w:p>
    <w:p w14:paraId="2A0F802C" w14:textId="77777777" w:rsidR="006042DC" w:rsidRDefault="006042DC" w:rsidP="00BE4700"/>
    <w:p w14:paraId="3CCC1090" w14:textId="370B8396" w:rsidR="00113DF6" w:rsidRDefault="00113DF6" w:rsidP="0097206C">
      <w:pPr>
        <w:pStyle w:val="berschrift3"/>
      </w:pPr>
      <w:bookmarkStart w:id="68" w:name="_Toc67592692"/>
      <w:r w:rsidRPr="0097206C">
        <w:rPr>
          <w:b w:val="0"/>
        </w:rPr>
        <w:t>Daten zum Standort:</w:t>
      </w:r>
      <w:r>
        <w:t xml:space="preserve"> </w:t>
      </w:r>
      <w:r w:rsidRPr="0097206C">
        <w:t>[Daten ergänzen bzw. an das Unternehmen anpassen]</w:t>
      </w:r>
      <w:bookmarkEnd w:id="68"/>
    </w:p>
    <w:p w14:paraId="75499786" w14:textId="731EC21A" w:rsidR="00182918" w:rsidRDefault="00182918" w:rsidP="00BE4700">
      <w:r>
        <w:t>Bürofläche:</w:t>
      </w:r>
    </w:p>
    <w:p w14:paraId="767C6EBD" w14:textId="725A50F1" w:rsidR="00D62891" w:rsidRDefault="00453758" w:rsidP="00A47F51">
      <w:pPr>
        <w:pStyle w:val="Aufzaehlung1"/>
      </w:pPr>
      <w:r w:rsidRPr="00453758">
        <w:rPr>
          <w:highlight w:val="yellow"/>
        </w:rPr>
        <w:t>X</w:t>
      </w:r>
      <w:r>
        <w:t xml:space="preserve"> </w:t>
      </w:r>
      <w:r w:rsidR="00D62891">
        <w:t>Büro</w:t>
      </w:r>
      <w:r w:rsidR="00113DF6">
        <w:t>s</w:t>
      </w:r>
      <w:r w:rsidR="00D62891">
        <w:t xml:space="preserve"> mit </w:t>
      </w:r>
      <w:r>
        <w:t>1</w:t>
      </w:r>
      <w:r w:rsidR="00D62891">
        <w:t xml:space="preserve"> Arbeitspl</w:t>
      </w:r>
      <w:r w:rsidR="00113DF6">
        <w:t>atz</w:t>
      </w:r>
    </w:p>
    <w:p w14:paraId="4D18930D" w14:textId="31F307A5" w:rsidR="00113DF6" w:rsidRDefault="00453758" w:rsidP="00A47F51">
      <w:pPr>
        <w:pStyle w:val="Aufzaehlung1"/>
      </w:pPr>
      <w:r w:rsidRPr="00453758">
        <w:rPr>
          <w:highlight w:val="yellow"/>
        </w:rPr>
        <w:t>X</w:t>
      </w:r>
      <w:r>
        <w:t xml:space="preserve"> </w:t>
      </w:r>
      <w:r w:rsidR="00113DF6">
        <w:t>Büros mit 2 Arbeitsplätzen</w:t>
      </w:r>
    </w:p>
    <w:p w14:paraId="0686AD58" w14:textId="097EA9B2" w:rsidR="00113DF6" w:rsidRDefault="00453758" w:rsidP="00A47F51">
      <w:pPr>
        <w:pStyle w:val="Aufzaehlung1"/>
      </w:pPr>
      <w:r w:rsidRPr="00453758">
        <w:rPr>
          <w:highlight w:val="yellow"/>
        </w:rPr>
        <w:t>X</w:t>
      </w:r>
      <w:r>
        <w:t xml:space="preserve"> </w:t>
      </w:r>
      <w:r w:rsidR="00113DF6">
        <w:t>Büros mit 3 Arbeitsplätzen</w:t>
      </w:r>
    </w:p>
    <w:p w14:paraId="2E5EEFDB" w14:textId="004F2780" w:rsidR="00113DF6" w:rsidRDefault="00453758" w:rsidP="00A47F51">
      <w:pPr>
        <w:pStyle w:val="Aufzaehlung1"/>
      </w:pPr>
      <w:r w:rsidRPr="00453758">
        <w:rPr>
          <w:highlight w:val="yellow"/>
        </w:rPr>
        <w:t>X</w:t>
      </w:r>
      <w:r>
        <w:t xml:space="preserve"> </w:t>
      </w:r>
      <w:r w:rsidR="00113DF6">
        <w:t>Büros mit 4 und mehr Arbeitsplätzen</w:t>
      </w:r>
    </w:p>
    <w:p w14:paraId="6EFCEF22" w14:textId="2CFB7E12" w:rsidR="00113DF6" w:rsidRDefault="00113DF6" w:rsidP="00BE4700"/>
    <w:p w14:paraId="377F0741" w14:textId="77777777" w:rsidR="008148D7" w:rsidRDefault="008148D7" w:rsidP="00A47F51">
      <w:pPr>
        <w:pStyle w:val="Aufzaehlung1"/>
      </w:pPr>
      <w:r>
        <w:t xml:space="preserve">Besprechungsraum 1: xx Plätze / </w:t>
      </w:r>
      <w:proofErr w:type="spellStart"/>
      <w:r>
        <w:t>yy</w:t>
      </w:r>
      <w:proofErr w:type="spellEnd"/>
      <w:r>
        <w:t xml:space="preserve"> m²</w:t>
      </w:r>
    </w:p>
    <w:p w14:paraId="1F460E26" w14:textId="77777777" w:rsidR="008148D7" w:rsidRDefault="008148D7" w:rsidP="00A47F51">
      <w:pPr>
        <w:pStyle w:val="Aufzaehlung1"/>
      </w:pPr>
      <w:r>
        <w:t xml:space="preserve">Besprechungsraum 2: xx Plätze / </w:t>
      </w:r>
      <w:proofErr w:type="spellStart"/>
      <w:r>
        <w:t>yy</w:t>
      </w:r>
      <w:proofErr w:type="spellEnd"/>
      <w:r>
        <w:t xml:space="preserve"> m²</w:t>
      </w:r>
    </w:p>
    <w:p w14:paraId="5D9990DC" w14:textId="77777777" w:rsidR="008148D7" w:rsidRDefault="008148D7" w:rsidP="008148D7">
      <w:r>
        <w:t xml:space="preserve">Ruhe-Raum: xx Plätze / </w:t>
      </w:r>
      <w:proofErr w:type="spellStart"/>
      <w:r>
        <w:t>yy</w:t>
      </w:r>
      <w:proofErr w:type="spellEnd"/>
      <w:r>
        <w:t xml:space="preserve"> m²</w:t>
      </w:r>
    </w:p>
    <w:p w14:paraId="47203874" w14:textId="3E4028E7" w:rsidR="008148D7" w:rsidRDefault="008148D7" w:rsidP="00BE4700"/>
    <w:p w14:paraId="3E6DFAF6" w14:textId="672BF695" w:rsidR="00CC56CA" w:rsidRDefault="00CC56CA" w:rsidP="00BE4700">
      <w:r>
        <w:t xml:space="preserve">Schulungsraum 1 mit xx Plätze / </w:t>
      </w:r>
      <w:proofErr w:type="spellStart"/>
      <w:r>
        <w:t>yy</w:t>
      </w:r>
      <w:proofErr w:type="spellEnd"/>
      <w:r>
        <w:t xml:space="preserve"> m²</w:t>
      </w:r>
    </w:p>
    <w:p w14:paraId="52198137" w14:textId="77777777" w:rsidR="008148D7" w:rsidRDefault="008148D7" w:rsidP="00BE4700"/>
    <w:p w14:paraId="78D87C16" w14:textId="60AE7761" w:rsidR="00453758" w:rsidRDefault="00453758" w:rsidP="00BE4700">
      <w:r>
        <w:t>Produktionsfläche:</w:t>
      </w:r>
    </w:p>
    <w:p w14:paraId="20269FE1" w14:textId="0C165D08" w:rsidR="00E421BF" w:rsidRPr="00E421BF" w:rsidRDefault="00E421BF" w:rsidP="00A47F51">
      <w:pPr>
        <w:pStyle w:val="Aufzaehlung1"/>
      </w:pPr>
      <w:r w:rsidRPr="00E421BF">
        <w:t xml:space="preserve">Halle </w:t>
      </w:r>
      <w:r w:rsidRPr="008148D7">
        <w:rPr>
          <w:highlight w:val="yellow"/>
        </w:rPr>
        <w:t>A</w:t>
      </w:r>
      <w:r w:rsidRPr="00E421BF">
        <w:t xml:space="preserve"> mit </w:t>
      </w:r>
      <w:r w:rsidRPr="008148D7">
        <w:rPr>
          <w:highlight w:val="yellow"/>
        </w:rPr>
        <w:t>x</w:t>
      </w:r>
      <w:r w:rsidRPr="00E421BF">
        <w:t xml:space="preserve"> m² / Arb</w:t>
      </w:r>
      <w:r>
        <w:t xml:space="preserve">eitsstellen mit der Funktion: </w:t>
      </w:r>
    </w:p>
    <w:p w14:paraId="1140F0C8" w14:textId="56EC7831" w:rsidR="00453758" w:rsidRDefault="00E421BF" w:rsidP="00A47F51">
      <w:pPr>
        <w:pStyle w:val="Aufzaehlung1"/>
      </w:pPr>
      <w:r>
        <w:t xml:space="preserve">Halle / Bereich </w:t>
      </w:r>
      <w:r w:rsidRPr="008148D7">
        <w:rPr>
          <w:highlight w:val="yellow"/>
        </w:rPr>
        <w:t>B</w:t>
      </w:r>
      <w:r>
        <w:t xml:space="preserve"> mit </w:t>
      </w:r>
      <w:r w:rsidRPr="008148D7">
        <w:rPr>
          <w:highlight w:val="yellow"/>
        </w:rPr>
        <w:t>x</w:t>
      </w:r>
      <w:r>
        <w:t xml:space="preserve"> m² </w:t>
      </w:r>
      <w:r w:rsidR="00A871AC">
        <w:t xml:space="preserve"> - </w:t>
      </w:r>
      <w:r w:rsidR="00A871AC" w:rsidRPr="008148D7">
        <w:rPr>
          <w:highlight w:val="yellow"/>
        </w:rPr>
        <w:t>x</w:t>
      </w:r>
      <w:r w:rsidR="00A871AC">
        <w:t xml:space="preserve"> Arbeitsstellen für je </w:t>
      </w:r>
      <w:r w:rsidR="00A871AC" w:rsidRPr="008148D7">
        <w:rPr>
          <w:highlight w:val="yellow"/>
        </w:rPr>
        <w:t>y</w:t>
      </w:r>
      <w:r w:rsidR="00A871AC">
        <w:t xml:space="preserve"> Mitarbeiter*innen</w:t>
      </w:r>
    </w:p>
    <w:p w14:paraId="48CBDEEB" w14:textId="5033C585" w:rsidR="00A871AC" w:rsidRDefault="00A871AC" w:rsidP="00BE4700"/>
    <w:p w14:paraId="6D2D6B96" w14:textId="7F99CAF5" w:rsidR="00A871AC" w:rsidRDefault="00A871AC" w:rsidP="00BE4700">
      <w:r>
        <w:t>Lager- / Logistikfläche:</w:t>
      </w:r>
    </w:p>
    <w:p w14:paraId="538B39FE" w14:textId="623FAC38" w:rsidR="00A871AC" w:rsidRPr="00E421BF" w:rsidRDefault="00A871AC" w:rsidP="00A47F51">
      <w:pPr>
        <w:pStyle w:val="Aufzaehlung1"/>
      </w:pPr>
      <w:r w:rsidRPr="00E421BF">
        <w:t xml:space="preserve">Halle A mit </w:t>
      </w:r>
      <w:r w:rsidRPr="008148D7">
        <w:rPr>
          <w:highlight w:val="yellow"/>
        </w:rPr>
        <w:t>x</w:t>
      </w:r>
      <w:r w:rsidRPr="00E421BF">
        <w:t xml:space="preserve"> m²</w:t>
      </w:r>
      <w:r>
        <w:t xml:space="preserve">, genutzt für: </w:t>
      </w:r>
      <w:r w:rsidRPr="008148D7">
        <w:rPr>
          <w:highlight w:val="yellow"/>
        </w:rPr>
        <w:t>Verwendung</w:t>
      </w:r>
      <w:r w:rsidR="008148D7" w:rsidRPr="008148D7">
        <w:rPr>
          <w:rStyle w:val="AnleitungHinweisBlauZchn"/>
        </w:rPr>
        <w:t xml:space="preserve"> [kurze Beschreibung, aus der die Art/Häufigkeit möglicher Kontakte zw. Mitarbeiter*innen/Kund*innen etc. ableitbar ist</w:t>
      </w:r>
      <w:r>
        <w:t xml:space="preserve">: </w:t>
      </w:r>
    </w:p>
    <w:p w14:paraId="1F3CB871" w14:textId="77777777" w:rsidR="00A871AC" w:rsidRDefault="00A871AC" w:rsidP="00A47F51">
      <w:pPr>
        <w:pStyle w:val="Aufzaehlung1"/>
      </w:pPr>
      <w:r>
        <w:t xml:space="preserve">Halle / Bereich B mit </w:t>
      </w:r>
      <w:r w:rsidRPr="008148D7">
        <w:rPr>
          <w:highlight w:val="yellow"/>
        </w:rPr>
        <w:t>x</w:t>
      </w:r>
      <w:r>
        <w:t xml:space="preserve"> m²  - </w:t>
      </w:r>
      <w:r w:rsidRPr="008148D7">
        <w:rPr>
          <w:highlight w:val="yellow"/>
        </w:rPr>
        <w:t>x</w:t>
      </w:r>
      <w:r>
        <w:t xml:space="preserve"> Arbeitsstellen für je </w:t>
      </w:r>
      <w:r w:rsidRPr="008148D7">
        <w:rPr>
          <w:highlight w:val="yellow"/>
        </w:rPr>
        <w:t>y</w:t>
      </w:r>
      <w:r>
        <w:t xml:space="preserve"> Mitarbeiter*innen</w:t>
      </w:r>
    </w:p>
    <w:p w14:paraId="4A0C17DB" w14:textId="4CFC1A54" w:rsidR="00A871AC" w:rsidRDefault="00A871AC" w:rsidP="00BE4700"/>
    <w:p w14:paraId="7E8AE653" w14:textId="3A778040" w:rsidR="00A871AC" w:rsidRDefault="00CC56CA" w:rsidP="00BE4700">
      <w:r>
        <w:t>Außenflächen / Freiflächen:</w:t>
      </w:r>
    </w:p>
    <w:p w14:paraId="157FE3E8" w14:textId="0124F960" w:rsidR="00CC56CA" w:rsidRDefault="00CC56CA" w:rsidP="00A47F51">
      <w:pPr>
        <w:pStyle w:val="Aufzaehlung1"/>
      </w:pPr>
      <w:r>
        <w:t xml:space="preserve">Bereich </w:t>
      </w:r>
      <w:r w:rsidRPr="00CB197D">
        <w:rPr>
          <w:highlight w:val="yellow"/>
        </w:rPr>
        <w:t>A</w:t>
      </w:r>
      <w:r>
        <w:t xml:space="preserve">, ca. </w:t>
      </w:r>
      <w:r w:rsidRPr="00CB197D">
        <w:rPr>
          <w:highlight w:val="yellow"/>
        </w:rPr>
        <w:t>x</w:t>
      </w:r>
      <w:r>
        <w:t xml:space="preserve"> m² für</w:t>
      </w:r>
      <w:r w:rsidR="00CB197D">
        <w:t xml:space="preserve"> </w:t>
      </w:r>
      <w:r w:rsidR="00CB197D" w:rsidRPr="00CB197D">
        <w:rPr>
          <w:highlight w:val="yellow"/>
        </w:rPr>
        <w:t>Verwendung</w:t>
      </w:r>
      <w:r w:rsidR="00CB197D">
        <w:t xml:space="preserve"> </w:t>
      </w:r>
      <w:r w:rsidR="00CB197D" w:rsidRPr="00CB197D">
        <w:rPr>
          <w:rStyle w:val="AnleitungHinweisBlauZchn"/>
        </w:rPr>
        <w:t>(Lagerfläche / Verkauf</w:t>
      </w:r>
      <w:r w:rsidR="00CB197D">
        <w:rPr>
          <w:rStyle w:val="AnleitungHinweisBlauZchn"/>
        </w:rPr>
        <w:t>s</w:t>
      </w:r>
      <w:r w:rsidR="00CB197D" w:rsidRPr="00CB197D">
        <w:rPr>
          <w:rStyle w:val="AnleitungHinweisBlauZchn"/>
        </w:rPr>
        <w:t>fläche im Freien / Ausstellungsfläche / Parkplatz / Produktion / etc.)</w:t>
      </w:r>
    </w:p>
    <w:p w14:paraId="27508A62" w14:textId="7364FE1B" w:rsidR="00CB197D" w:rsidRDefault="00CB197D" w:rsidP="00A47F51">
      <w:pPr>
        <w:pStyle w:val="Aufzaehlung1"/>
      </w:pPr>
      <w:r>
        <w:t xml:space="preserve">Bereich B, ca. </w:t>
      </w:r>
      <w:r w:rsidRPr="00CB197D">
        <w:rPr>
          <w:highlight w:val="yellow"/>
        </w:rPr>
        <w:t>x</w:t>
      </w:r>
      <w:r>
        <w:t xml:space="preserve"> m² für </w:t>
      </w:r>
      <w:r w:rsidRPr="00CB197D">
        <w:rPr>
          <w:highlight w:val="yellow"/>
        </w:rPr>
        <w:t>Verwendung</w:t>
      </w:r>
      <w:r>
        <w:t xml:space="preserve"> </w:t>
      </w:r>
      <w:r w:rsidRPr="00CB197D">
        <w:rPr>
          <w:rStyle w:val="AnleitungHinweisBlauZchn"/>
        </w:rPr>
        <w:t>(Lagerfläche / Verkauf</w:t>
      </w:r>
      <w:r>
        <w:rPr>
          <w:rStyle w:val="AnleitungHinweisBlauZchn"/>
        </w:rPr>
        <w:t>s</w:t>
      </w:r>
      <w:r w:rsidRPr="00CB197D">
        <w:rPr>
          <w:rStyle w:val="AnleitungHinweisBlauZchn"/>
        </w:rPr>
        <w:t>fläche im Freien / Ausstellungsfläche / Parkplatz / Produktion / etc.)</w:t>
      </w:r>
    </w:p>
    <w:p w14:paraId="4DC3D662" w14:textId="77777777" w:rsidR="00A871AC" w:rsidRPr="00E421BF" w:rsidRDefault="00A871AC" w:rsidP="00BE4700"/>
    <w:p w14:paraId="266D07A8" w14:textId="77777777" w:rsidR="00D62891" w:rsidRDefault="00D62891" w:rsidP="00BE4700"/>
    <w:p w14:paraId="00DEEE5A" w14:textId="79BD54BB" w:rsidR="00D62891" w:rsidRDefault="00ED5BEF" w:rsidP="00BE4700">
      <w:r>
        <w:t xml:space="preserve">Sozialraum: </w:t>
      </w:r>
      <w:proofErr w:type="spellStart"/>
      <w:r>
        <w:t>yy</w:t>
      </w:r>
      <w:proofErr w:type="spellEnd"/>
      <w:r>
        <w:t xml:space="preserve"> m²</w:t>
      </w:r>
    </w:p>
    <w:p w14:paraId="526062EE" w14:textId="77777777" w:rsidR="004E6CB9" w:rsidRDefault="00ED5BEF" w:rsidP="00BE4700">
      <w:r>
        <w:t xml:space="preserve">Küche </w:t>
      </w:r>
    </w:p>
    <w:p w14:paraId="393F5431" w14:textId="7D9DBAB0" w:rsidR="00ED5BEF" w:rsidRDefault="00ED5BEF" w:rsidP="00BE4700">
      <w:r>
        <w:t>Kaffe</w:t>
      </w:r>
      <w:r w:rsidR="00A37BAC">
        <w:t>e</w:t>
      </w:r>
      <w:r>
        <w:t>küche</w:t>
      </w:r>
      <w:r w:rsidR="00345C57">
        <w:t>/Kopierraum</w:t>
      </w:r>
      <w:r>
        <w:t xml:space="preserve">: </w:t>
      </w:r>
      <w:proofErr w:type="spellStart"/>
      <w:r>
        <w:t>yy</w:t>
      </w:r>
      <w:proofErr w:type="spellEnd"/>
      <w:r>
        <w:t xml:space="preserve"> m²</w:t>
      </w:r>
    </w:p>
    <w:p w14:paraId="4DD2C780" w14:textId="77777777" w:rsidR="005E0AF6" w:rsidRDefault="005E0AF6" w:rsidP="00BE4700"/>
    <w:p w14:paraId="23227377" w14:textId="56BD42EB" w:rsidR="00DE4C7A" w:rsidRDefault="00ED5BEF" w:rsidP="00BE4700">
      <w:r w:rsidRPr="005E0AF6">
        <w:rPr>
          <w:color w:val="808080" w:themeColor="background1" w:themeShade="80"/>
          <w:highlight w:val="yellow"/>
        </w:rPr>
        <w:t>[</w:t>
      </w:r>
      <w:r w:rsidR="00A37BAC" w:rsidRPr="005E0AF6">
        <w:rPr>
          <w:color w:val="808080" w:themeColor="background1" w:themeShade="80"/>
          <w:highlight w:val="yellow"/>
        </w:rPr>
        <w:t>sind</w:t>
      </w:r>
      <w:r w:rsidR="00A147C1" w:rsidRPr="005E0AF6">
        <w:rPr>
          <w:color w:val="808080" w:themeColor="background1" w:themeShade="80"/>
          <w:highlight w:val="yellow"/>
        </w:rPr>
        <w:t xml:space="preserve"> spezielle </w:t>
      </w:r>
      <w:r w:rsidRPr="005E0AF6">
        <w:rPr>
          <w:color w:val="808080" w:themeColor="background1" w:themeShade="80"/>
          <w:highlight w:val="yellow"/>
        </w:rPr>
        <w:t>Arbeit</w:t>
      </w:r>
      <w:r w:rsidR="00A147C1" w:rsidRPr="005E0AF6">
        <w:rPr>
          <w:color w:val="808080" w:themeColor="background1" w:themeShade="80"/>
          <w:highlight w:val="yellow"/>
        </w:rPr>
        <w:t>s</w:t>
      </w:r>
      <w:r w:rsidRPr="005E0AF6">
        <w:rPr>
          <w:color w:val="808080" w:themeColor="background1" w:themeShade="80"/>
          <w:highlight w:val="yellow"/>
        </w:rPr>
        <w:t>räume</w:t>
      </w:r>
      <w:r w:rsidR="00A147C1" w:rsidRPr="005E0AF6">
        <w:rPr>
          <w:color w:val="808080" w:themeColor="background1" w:themeShade="80"/>
          <w:highlight w:val="yellow"/>
        </w:rPr>
        <w:t xml:space="preserve"> </w:t>
      </w:r>
      <w:r w:rsidR="00A37BAC" w:rsidRPr="005E0AF6">
        <w:rPr>
          <w:color w:val="808080" w:themeColor="background1" w:themeShade="80"/>
          <w:highlight w:val="yellow"/>
        </w:rPr>
        <w:t>vorhanden</w:t>
      </w:r>
      <w:r w:rsidR="00A147C1" w:rsidRPr="005E0AF6">
        <w:rPr>
          <w:color w:val="808080" w:themeColor="background1" w:themeShade="80"/>
          <w:highlight w:val="yellow"/>
        </w:rPr>
        <w:t>, z.B.</w:t>
      </w:r>
      <w:r w:rsidRPr="005E0AF6">
        <w:rPr>
          <w:color w:val="808080" w:themeColor="background1" w:themeShade="80"/>
          <w:highlight w:val="yellow"/>
        </w:rPr>
        <w:t xml:space="preserve">: Archiv, </w:t>
      </w:r>
      <w:r w:rsidR="00A147C1" w:rsidRPr="005E0AF6">
        <w:rPr>
          <w:color w:val="808080" w:themeColor="background1" w:themeShade="80"/>
          <w:highlight w:val="yellow"/>
        </w:rPr>
        <w:t>Kopierraum, etc…. – entsprechend anführen</w:t>
      </w:r>
      <w:r w:rsidR="00A147C1" w:rsidRPr="005E0AF6">
        <w:rPr>
          <w:highlight w:val="yellow"/>
        </w:rPr>
        <w:t>]</w:t>
      </w:r>
    </w:p>
    <w:p w14:paraId="1470DFCA" w14:textId="514E23A7" w:rsidR="00ED5BEF" w:rsidRDefault="00ED5BEF" w:rsidP="00BE4700">
      <w:r>
        <w:t xml:space="preserve">Funktionsraum 1: </w:t>
      </w:r>
      <w:proofErr w:type="spellStart"/>
      <w:r>
        <w:t>yy</w:t>
      </w:r>
      <w:proofErr w:type="spellEnd"/>
      <w:r>
        <w:t xml:space="preserve"> m²</w:t>
      </w:r>
    </w:p>
    <w:p w14:paraId="4DE4C845" w14:textId="5F33DD13" w:rsidR="00ED5BEF" w:rsidRDefault="00ED5BEF" w:rsidP="00BE4700">
      <w:r>
        <w:t xml:space="preserve">Funktionsraum 2: </w:t>
      </w:r>
      <w:proofErr w:type="spellStart"/>
      <w:r>
        <w:t>yy</w:t>
      </w:r>
      <w:proofErr w:type="spellEnd"/>
      <w:r>
        <w:t xml:space="preserve"> m²</w:t>
      </w:r>
    </w:p>
    <w:p w14:paraId="4F5724F1" w14:textId="77777777" w:rsidR="00DE4C7A" w:rsidRDefault="00DE4C7A" w:rsidP="00BE4700"/>
    <w:p w14:paraId="748E190A" w14:textId="4258B5A4" w:rsidR="00BE4700" w:rsidRDefault="00BE4700" w:rsidP="00BE4700">
      <w:pPr>
        <w:pStyle w:val="berschrift3"/>
      </w:pPr>
      <w:bookmarkStart w:id="69" w:name="_Toc67592693"/>
      <w:r>
        <w:rPr>
          <w:lang w:val="de-AT"/>
        </w:rPr>
        <w:t xml:space="preserve">Zentrale </w:t>
      </w:r>
      <w:r w:rsidR="00DE4C7A">
        <w:rPr>
          <w:lang w:val="de-AT"/>
        </w:rPr>
        <w:t>Flächen</w:t>
      </w:r>
      <w:bookmarkEnd w:id="69"/>
      <w:r w:rsidR="00DE4C7A">
        <w:rPr>
          <w:lang w:val="de-AT"/>
        </w:rPr>
        <w:t xml:space="preserve"> </w:t>
      </w:r>
      <w:r>
        <w:rPr>
          <w:lang w:val="de-AT"/>
        </w:rPr>
        <w:t xml:space="preserve"> </w:t>
      </w:r>
    </w:p>
    <w:p w14:paraId="22641D2E" w14:textId="6A0DA2FA" w:rsidR="00BE4700" w:rsidRDefault="00A37BAC" w:rsidP="00BE4700">
      <w:r w:rsidRPr="005E0AF6">
        <w:rPr>
          <w:highlight w:val="yellow"/>
        </w:rPr>
        <w:t>[</w:t>
      </w:r>
      <w:r w:rsidRPr="005E0AF6">
        <w:rPr>
          <w:color w:val="808080" w:themeColor="background1" w:themeShade="80"/>
          <w:highlight w:val="yellow"/>
        </w:rPr>
        <w:t>Beschreibung, welche das sind und wer sich dort typischer Weise auf</w:t>
      </w:r>
      <w:r w:rsidR="005E6BA3" w:rsidRPr="005E0AF6">
        <w:rPr>
          <w:color w:val="808080" w:themeColor="background1" w:themeShade="80"/>
          <w:highlight w:val="yellow"/>
        </w:rPr>
        <w:t xml:space="preserve"> hält inkl. Dauer. Dies sind zum Beispiel: Eingangsbereich </w:t>
      </w:r>
      <w:r w:rsidR="00596CDC" w:rsidRPr="005E0AF6">
        <w:rPr>
          <w:color w:val="808080" w:themeColor="background1" w:themeShade="80"/>
          <w:highlight w:val="yellow"/>
        </w:rPr>
        <w:t xml:space="preserve">/ Gangflächen bzw. etwaige Engstellen und Stauflächen an bestimmten Tageszeiten oder zu bestimmten Zeiten im Arbeitslauf </w:t>
      </w:r>
      <w:r w:rsidR="005E6BA3" w:rsidRPr="005E0AF6">
        <w:rPr>
          <w:color w:val="808080" w:themeColor="background1" w:themeShade="80"/>
          <w:highlight w:val="yellow"/>
        </w:rPr>
        <w:t>/ Wartebereich / zentrales Büro</w:t>
      </w:r>
      <w:r w:rsidR="00AC3038" w:rsidRPr="005E0AF6">
        <w:rPr>
          <w:color w:val="808080" w:themeColor="background1" w:themeShade="80"/>
          <w:highlight w:val="yellow"/>
        </w:rPr>
        <w:t xml:space="preserve"> bzw. Empfangsbüro etc.</w:t>
      </w:r>
      <w:r w:rsidR="005E6BA3" w:rsidRPr="005E0AF6">
        <w:rPr>
          <w:highlight w:val="yellow"/>
        </w:rPr>
        <w:t>]</w:t>
      </w:r>
    </w:p>
    <w:p w14:paraId="19EA5E76" w14:textId="77777777" w:rsidR="004E6CB9" w:rsidRDefault="004E6CB9" w:rsidP="004E6CB9">
      <w:r>
        <w:t xml:space="preserve">Sozialraum: </w:t>
      </w:r>
      <w:proofErr w:type="spellStart"/>
      <w:r>
        <w:t>yy</w:t>
      </w:r>
      <w:proofErr w:type="spellEnd"/>
      <w:r>
        <w:t xml:space="preserve"> m²</w:t>
      </w:r>
    </w:p>
    <w:p w14:paraId="4F369169" w14:textId="77777777" w:rsidR="004E6CB9" w:rsidRDefault="004E6CB9" w:rsidP="004E6CB9">
      <w:r>
        <w:t xml:space="preserve">Küche </w:t>
      </w:r>
    </w:p>
    <w:p w14:paraId="7B7539FD" w14:textId="77777777" w:rsidR="004E6CB9" w:rsidRDefault="004E6CB9" w:rsidP="004E6CB9">
      <w:r>
        <w:t xml:space="preserve">Kaffeeküche: </w:t>
      </w:r>
      <w:proofErr w:type="spellStart"/>
      <w:r>
        <w:t>yy</w:t>
      </w:r>
      <w:proofErr w:type="spellEnd"/>
      <w:r>
        <w:t xml:space="preserve"> m²</w:t>
      </w:r>
    </w:p>
    <w:p w14:paraId="395D5FCC" w14:textId="77777777" w:rsidR="004E6CB9" w:rsidRDefault="004E6CB9" w:rsidP="004E6CB9">
      <w:r>
        <w:t xml:space="preserve">Besprechungsraum 1: xx Plätze / </w:t>
      </w:r>
      <w:proofErr w:type="spellStart"/>
      <w:r>
        <w:t>yy</w:t>
      </w:r>
      <w:proofErr w:type="spellEnd"/>
      <w:r>
        <w:t xml:space="preserve"> m²</w:t>
      </w:r>
    </w:p>
    <w:p w14:paraId="4E30E941" w14:textId="77777777" w:rsidR="004E6CB9" w:rsidRDefault="004E6CB9" w:rsidP="004E6CB9">
      <w:r>
        <w:t xml:space="preserve">Besprechungsraum 2: xx Plätze / </w:t>
      </w:r>
      <w:proofErr w:type="spellStart"/>
      <w:r>
        <w:t>yy</w:t>
      </w:r>
      <w:proofErr w:type="spellEnd"/>
      <w:r>
        <w:t xml:space="preserve"> m²</w:t>
      </w:r>
    </w:p>
    <w:p w14:paraId="45713BC7" w14:textId="77777777" w:rsidR="004E6CB9" w:rsidRDefault="004E6CB9" w:rsidP="004E6CB9">
      <w:r>
        <w:t xml:space="preserve">Mediationsraum: xx Plätze / </w:t>
      </w:r>
      <w:proofErr w:type="spellStart"/>
      <w:r>
        <w:t>yy</w:t>
      </w:r>
      <w:proofErr w:type="spellEnd"/>
      <w:r>
        <w:t xml:space="preserve"> m²</w:t>
      </w:r>
    </w:p>
    <w:p w14:paraId="240F20FA" w14:textId="211DFBED" w:rsidR="004E6CB9" w:rsidRDefault="004E6CB9" w:rsidP="004E6CB9">
      <w:r>
        <w:t xml:space="preserve">Ruhe-Raum: </w:t>
      </w:r>
    </w:p>
    <w:p w14:paraId="5A8B59E4" w14:textId="77777777" w:rsidR="00DB552E" w:rsidRDefault="00DB552E" w:rsidP="00DB552E"/>
    <w:p w14:paraId="7759ACC5" w14:textId="0AA801AF" w:rsidR="00BE4700" w:rsidRDefault="00BE4700" w:rsidP="00BE4700">
      <w:pPr>
        <w:pStyle w:val="berschrift3"/>
      </w:pPr>
      <w:bookmarkStart w:id="70" w:name="_Toc67592694"/>
      <w:r>
        <w:rPr>
          <w:lang w:val="de-AT"/>
        </w:rPr>
        <w:t>Besprechungsräume</w:t>
      </w:r>
      <w:r w:rsidR="0097206C">
        <w:rPr>
          <w:lang w:val="de-AT"/>
        </w:rPr>
        <w:t xml:space="preserve"> / Schulungsräume</w:t>
      </w:r>
      <w:bookmarkEnd w:id="70"/>
      <w:r>
        <w:rPr>
          <w:lang w:val="de-AT"/>
        </w:rPr>
        <w:t xml:space="preserve"> </w:t>
      </w:r>
    </w:p>
    <w:p w14:paraId="65392114" w14:textId="77777777" w:rsidR="00F64B7A" w:rsidRDefault="00F64B7A" w:rsidP="00BE4700">
      <w:pPr>
        <w:rPr>
          <w:u w:val="single"/>
        </w:rPr>
      </w:pPr>
    </w:p>
    <w:p w14:paraId="6AE11552" w14:textId="463B1FA0" w:rsidR="009005AB" w:rsidRDefault="009005AB" w:rsidP="00BE4700">
      <w:r w:rsidRPr="009005AB">
        <w:rPr>
          <w:u w:val="single"/>
        </w:rPr>
        <w:t>Besprechungsraum 1</w:t>
      </w:r>
      <w:r w:rsidR="006A5241">
        <w:t xml:space="preserve"> </w:t>
      </w:r>
    </w:p>
    <w:p w14:paraId="285D580C" w14:textId="7526BE2E" w:rsidR="00BE4700" w:rsidRPr="00F64B7A" w:rsidRDefault="005E0AF6" w:rsidP="00BE4700">
      <w:r w:rsidRPr="005E0AF6">
        <w:rPr>
          <w:highlight w:val="yellow"/>
        </w:rPr>
        <w:t xml:space="preserve">Zum Beispiel: </w:t>
      </w:r>
      <w:r w:rsidR="009005AB" w:rsidRPr="005E0AF6">
        <w:rPr>
          <w:highlight w:val="yellow"/>
        </w:rPr>
        <w:t xml:space="preserve">Der Besprechungsraum ist mit einem zentralen Besprechungstisch in der Größe </w:t>
      </w:r>
      <w:r w:rsidR="00F7361A">
        <w:rPr>
          <w:highlight w:val="yellow"/>
        </w:rPr>
        <w:t>140</w:t>
      </w:r>
      <w:r w:rsidR="00D471B5" w:rsidRPr="005E0AF6">
        <w:rPr>
          <w:highlight w:val="yellow"/>
        </w:rPr>
        <w:t>cm</w:t>
      </w:r>
      <w:r w:rsidR="009005AB" w:rsidRPr="005E0AF6">
        <w:rPr>
          <w:highlight w:val="yellow"/>
        </w:rPr>
        <w:t xml:space="preserve"> mal </w:t>
      </w:r>
      <w:r w:rsidR="00D471B5" w:rsidRPr="005E0AF6">
        <w:rPr>
          <w:highlight w:val="yellow"/>
        </w:rPr>
        <w:t>3</w:t>
      </w:r>
      <w:r w:rsidR="00F7361A">
        <w:rPr>
          <w:highlight w:val="yellow"/>
        </w:rPr>
        <w:t>4</w:t>
      </w:r>
      <w:r w:rsidR="00D471B5" w:rsidRPr="005E0AF6">
        <w:rPr>
          <w:highlight w:val="yellow"/>
        </w:rPr>
        <w:t xml:space="preserve">0 cm </w:t>
      </w:r>
      <w:r w:rsidR="0095773D" w:rsidRPr="005E0AF6">
        <w:rPr>
          <w:highlight w:val="yellow"/>
        </w:rPr>
        <w:t>und 1</w:t>
      </w:r>
      <w:r w:rsidR="00F7361A">
        <w:rPr>
          <w:highlight w:val="yellow"/>
        </w:rPr>
        <w:t>0</w:t>
      </w:r>
      <w:r w:rsidR="0095773D" w:rsidRPr="005E0AF6">
        <w:rPr>
          <w:highlight w:val="yellow"/>
        </w:rPr>
        <w:t xml:space="preserve"> Stühlen ausgestattet.</w:t>
      </w:r>
    </w:p>
    <w:p w14:paraId="48968145" w14:textId="50EA092F" w:rsidR="0095773D" w:rsidRPr="00F64B7A" w:rsidRDefault="0095773D" w:rsidP="00BE4700"/>
    <w:p w14:paraId="254374AB" w14:textId="62DFCEFD" w:rsidR="00E039C9" w:rsidRPr="00F64B7A" w:rsidRDefault="00E039C9" w:rsidP="00BE4700">
      <w:r w:rsidRPr="005E0AF6">
        <w:rPr>
          <w:highlight w:val="yellow"/>
        </w:rPr>
        <w:t xml:space="preserve">Ein Vorbeigehen hinter einem sitzenden </w:t>
      </w:r>
      <w:r>
        <w:rPr>
          <w:highlight w:val="yellow"/>
        </w:rPr>
        <w:t>Teilnehmer</w:t>
      </w:r>
      <w:r w:rsidR="00EC5F3B">
        <w:rPr>
          <w:highlight w:val="yellow"/>
        </w:rPr>
        <w:t>*innen</w:t>
      </w:r>
      <w:r w:rsidRPr="005E0AF6">
        <w:rPr>
          <w:highlight w:val="yellow"/>
        </w:rPr>
        <w:t xml:space="preserve"> </w:t>
      </w:r>
      <w:r w:rsidR="00871944" w:rsidRPr="005E0AF6">
        <w:rPr>
          <w:highlight w:val="yellow"/>
        </w:rPr>
        <w:t xml:space="preserve">ist mit einem Abstand von 0,5m möglich. Der Raum hat </w:t>
      </w:r>
      <w:r w:rsidR="007C3A34" w:rsidRPr="005E0AF6">
        <w:rPr>
          <w:highlight w:val="yellow"/>
        </w:rPr>
        <w:t xml:space="preserve">an der </w:t>
      </w:r>
      <w:r w:rsidR="00871944" w:rsidRPr="005E0AF6">
        <w:rPr>
          <w:highlight w:val="yellow"/>
        </w:rPr>
        <w:t>Stirnseite Fenster, die geöffnet werden können.</w:t>
      </w:r>
      <w:r w:rsidR="00871944" w:rsidRPr="00F64B7A">
        <w:t xml:space="preserve"> </w:t>
      </w:r>
    </w:p>
    <w:p w14:paraId="1504D6FD" w14:textId="77777777" w:rsidR="006A5241" w:rsidRPr="00F64B7A" w:rsidRDefault="006A5241" w:rsidP="006A5241">
      <w:pPr>
        <w:rPr>
          <w:u w:val="single"/>
        </w:rPr>
      </w:pPr>
    </w:p>
    <w:p w14:paraId="63068CC7" w14:textId="04D3BB33" w:rsidR="00F64B7A" w:rsidRDefault="006A5241" w:rsidP="00BE4700">
      <w:r w:rsidRPr="00F64B7A">
        <w:rPr>
          <w:u w:val="single"/>
        </w:rPr>
        <w:t xml:space="preserve">Besprechungsraum </w:t>
      </w:r>
      <w:r w:rsidR="00F64B7A" w:rsidRPr="00F64B7A">
        <w:rPr>
          <w:u w:val="single"/>
        </w:rPr>
        <w:t>2</w:t>
      </w:r>
      <w:r w:rsidRPr="00F64B7A">
        <w:t xml:space="preserve"> </w:t>
      </w:r>
    </w:p>
    <w:p w14:paraId="62EFC7CC" w14:textId="77777777" w:rsidR="00F64B7A" w:rsidRDefault="00F64B7A" w:rsidP="00BE4700"/>
    <w:p w14:paraId="1C65B327" w14:textId="5E8BD909" w:rsidR="005E0AF6" w:rsidRDefault="006514BB" w:rsidP="00BE4700">
      <w:r w:rsidRPr="006514BB">
        <w:rPr>
          <w:highlight w:val="yellow"/>
        </w:rPr>
        <w:t>Räume individuell ergänzen</w:t>
      </w:r>
    </w:p>
    <w:p w14:paraId="1AE8BA64" w14:textId="77777777" w:rsidR="00F64B7A" w:rsidRDefault="00F64B7A" w:rsidP="00BE4700"/>
    <w:p w14:paraId="7FB1B21F" w14:textId="6384CF16" w:rsidR="00BE4700" w:rsidRDefault="00BE4700" w:rsidP="00BE4700">
      <w:pPr>
        <w:pStyle w:val="berschrift3"/>
        <w:rPr>
          <w:lang w:val="de-AT"/>
        </w:rPr>
      </w:pPr>
      <w:bookmarkStart w:id="71" w:name="_Toc67592695"/>
      <w:r>
        <w:rPr>
          <w:lang w:val="de-AT"/>
        </w:rPr>
        <w:t>Sozialräume / Gemeinschaftsflächen</w:t>
      </w:r>
      <w:bookmarkEnd w:id="71"/>
    </w:p>
    <w:p w14:paraId="365FFBD3" w14:textId="77777777" w:rsidR="006514BB" w:rsidRDefault="006514BB" w:rsidP="006514BB">
      <w:pPr>
        <w:rPr>
          <w:highlight w:val="yellow"/>
          <w:lang w:val="de-AT"/>
        </w:rPr>
      </w:pPr>
    </w:p>
    <w:p w14:paraId="0CD696A1" w14:textId="5A38213D" w:rsidR="006514BB" w:rsidRDefault="006514BB" w:rsidP="006514BB">
      <w:pPr>
        <w:rPr>
          <w:highlight w:val="yellow"/>
          <w:lang w:val="de-AT"/>
        </w:rPr>
      </w:pPr>
      <w:r>
        <w:rPr>
          <w:highlight w:val="yellow"/>
          <w:lang w:val="de-AT"/>
        </w:rPr>
        <w:t xml:space="preserve">ANPASSEN AN DAS UNTERNEHMEN! </w:t>
      </w:r>
    </w:p>
    <w:p w14:paraId="63CAC3C9" w14:textId="77777777" w:rsidR="006514BB" w:rsidRDefault="006514BB" w:rsidP="006514BB">
      <w:pPr>
        <w:rPr>
          <w:lang w:val="de-AT"/>
        </w:rPr>
      </w:pPr>
    </w:p>
    <w:p w14:paraId="66421FE2" w14:textId="3E3A3B7F" w:rsidR="006514BB" w:rsidRPr="006514BB" w:rsidRDefault="006514BB" w:rsidP="006514BB">
      <w:pPr>
        <w:rPr>
          <w:highlight w:val="yellow"/>
          <w:lang w:val="de-AT"/>
        </w:rPr>
      </w:pPr>
      <w:r w:rsidRPr="006514BB">
        <w:rPr>
          <w:highlight w:val="yellow"/>
          <w:lang w:val="de-AT"/>
        </w:rPr>
        <w:t>Zum Beispiel:</w:t>
      </w:r>
    </w:p>
    <w:p w14:paraId="67D67C03" w14:textId="60149C26" w:rsidR="00871944" w:rsidRPr="006514BB" w:rsidRDefault="00871944" w:rsidP="00BE4700">
      <w:pPr>
        <w:pStyle w:val="Listenabsatz"/>
        <w:numPr>
          <w:ilvl w:val="0"/>
          <w:numId w:val="14"/>
        </w:numPr>
        <w:rPr>
          <w:highlight w:val="yellow"/>
        </w:rPr>
      </w:pPr>
      <w:r w:rsidRPr="006514BB">
        <w:rPr>
          <w:highlight w:val="yellow"/>
        </w:rPr>
        <w:t xml:space="preserve">Den </w:t>
      </w:r>
      <w:r w:rsidR="0074527D" w:rsidRPr="006514BB">
        <w:rPr>
          <w:highlight w:val="yellow"/>
        </w:rPr>
        <w:t>Mitarbeiter*innen</w:t>
      </w:r>
      <w:r w:rsidRPr="006514BB">
        <w:rPr>
          <w:highlight w:val="yellow"/>
        </w:rPr>
        <w:t xml:space="preserve"> steht eine </w:t>
      </w:r>
      <w:r w:rsidR="00345C57" w:rsidRPr="006514BB">
        <w:rPr>
          <w:highlight w:val="yellow"/>
        </w:rPr>
        <w:t xml:space="preserve">kleine </w:t>
      </w:r>
      <w:r w:rsidRPr="006514BB">
        <w:rPr>
          <w:highlight w:val="yellow"/>
        </w:rPr>
        <w:t>Kaffeeküche zu</w:t>
      </w:r>
      <w:r w:rsidR="00345C57" w:rsidRPr="006514BB">
        <w:rPr>
          <w:highlight w:val="yellow"/>
        </w:rPr>
        <w:t>r</w:t>
      </w:r>
      <w:r w:rsidRPr="006514BB">
        <w:rPr>
          <w:highlight w:val="yellow"/>
        </w:rPr>
        <w:t xml:space="preserve"> Verfügung</w:t>
      </w:r>
      <w:r w:rsidR="00345C57" w:rsidRPr="006514BB">
        <w:rPr>
          <w:highlight w:val="yellow"/>
        </w:rPr>
        <w:t xml:space="preserve">. Die Kaffeeküche ist einem Händedesinfektionsspender ausgestattet. In der Kaffeeküche ist auch ein Kopiergerät untergebracht. Die Kaffeeküche ist klein/eng und nur für kurze Aufenthalte gedacht. </w:t>
      </w:r>
      <w:r w:rsidR="00345C57">
        <w:rPr>
          <w:highlight w:val="yellow"/>
        </w:rPr>
        <w:t>m</w:t>
      </w:r>
      <w:r w:rsidR="00345C57" w:rsidRPr="00345C57">
        <w:rPr>
          <w:highlight w:val="yellow"/>
        </w:rPr>
        <w:t>²</w:t>
      </w:r>
    </w:p>
    <w:p w14:paraId="75F2EC07" w14:textId="0061AC39" w:rsidR="00871944" w:rsidRPr="006514BB" w:rsidRDefault="00871944" w:rsidP="00BE4700">
      <w:pPr>
        <w:pStyle w:val="Listenabsatz"/>
        <w:numPr>
          <w:ilvl w:val="0"/>
          <w:numId w:val="14"/>
        </w:numPr>
        <w:rPr>
          <w:highlight w:val="yellow"/>
        </w:rPr>
      </w:pPr>
      <w:r w:rsidRPr="006514BB">
        <w:rPr>
          <w:highlight w:val="yellow"/>
        </w:rPr>
        <w:lastRenderedPageBreak/>
        <w:t xml:space="preserve">Der Küchenbereich / der Sozialraum ist mit </w:t>
      </w:r>
      <w:r w:rsidR="0079158F" w:rsidRPr="006514BB">
        <w:rPr>
          <w:highlight w:val="yellow"/>
        </w:rPr>
        <w:t xml:space="preserve">Flächendesinfektion, Händedesinfektion ausgestattet </w:t>
      </w:r>
      <w:r w:rsidR="00345C57">
        <w:rPr>
          <w:highlight w:val="yellow"/>
        </w:rPr>
        <w:t>m</w:t>
      </w:r>
      <w:r w:rsidR="00345C57" w:rsidRPr="00345C57">
        <w:rPr>
          <w:highlight w:val="yellow"/>
        </w:rPr>
        <w:t>²</w:t>
      </w:r>
    </w:p>
    <w:p w14:paraId="5F0B5648" w14:textId="00061AEF" w:rsidR="00BE4700" w:rsidRPr="006514BB" w:rsidRDefault="00BE4700" w:rsidP="00BE4700">
      <w:pPr>
        <w:pStyle w:val="Listenabsatz"/>
        <w:numPr>
          <w:ilvl w:val="0"/>
          <w:numId w:val="14"/>
        </w:numPr>
        <w:rPr>
          <w:highlight w:val="yellow"/>
        </w:rPr>
      </w:pPr>
      <w:r w:rsidRPr="006514BB">
        <w:rPr>
          <w:highlight w:val="yellow"/>
        </w:rPr>
        <w:t xml:space="preserve">Die Mahlzeiten werden </w:t>
      </w:r>
      <w:proofErr w:type="spellStart"/>
      <w:r w:rsidR="00345C57" w:rsidRPr="006514BB">
        <w:rPr>
          <w:highlight w:val="yellow"/>
        </w:rPr>
        <w:t>idR</w:t>
      </w:r>
      <w:proofErr w:type="spellEnd"/>
      <w:r w:rsidR="00345C57" w:rsidRPr="006514BB">
        <w:rPr>
          <w:highlight w:val="yellow"/>
        </w:rPr>
        <w:t xml:space="preserve"> im Sozialraum/Küchenbereich konsumiert um die Mittagszeit (</w:t>
      </w:r>
      <w:proofErr w:type="spellStart"/>
      <w:r w:rsidR="00345C57" w:rsidRPr="006514BB">
        <w:rPr>
          <w:highlight w:val="yellow"/>
        </w:rPr>
        <w:t>idR</w:t>
      </w:r>
      <w:proofErr w:type="spellEnd"/>
      <w:r w:rsidR="00345C57" w:rsidRPr="006514BB">
        <w:rPr>
          <w:highlight w:val="yellow"/>
        </w:rPr>
        <w:t xml:space="preserve"> um 12:00) </w:t>
      </w:r>
      <w:r w:rsidRPr="006514BB">
        <w:rPr>
          <w:highlight w:val="yellow"/>
        </w:rPr>
        <w:t>konsumiert.</w:t>
      </w:r>
    </w:p>
    <w:p w14:paraId="67435100" w14:textId="77777777" w:rsidR="00644688" w:rsidRPr="006514BB" w:rsidRDefault="00644688" w:rsidP="00644688">
      <w:pPr>
        <w:pStyle w:val="Listenabsatz"/>
        <w:numPr>
          <w:ilvl w:val="0"/>
          <w:numId w:val="0"/>
        </w:numPr>
        <w:ind w:left="720"/>
        <w:rPr>
          <w:highlight w:val="yellow"/>
        </w:rPr>
      </w:pPr>
    </w:p>
    <w:p w14:paraId="233D1729" w14:textId="3EAC0F8B" w:rsidR="00BE4700" w:rsidRPr="006514BB" w:rsidRDefault="00BE4700" w:rsidP="00703D1A">
      <w:pPr>
        <w:pStyle w:val="Listenabsatz"/>
        <w:numPr>
          <w:ilvl w:val="0"/>
          <w:numId w:val="14"/>
        </w:numPr>
        <w:rPr>
          <w:highlight w:val="yellow"/>
        </w:rPr>
      </w:pPr>
      <w:r w:rsidRPr="006514BB">
        <w:rPr>
          <w:highlight w:val="yellow"/>
        </w:rPr>
        <w:t xml:space="preserve">Die Küche sowie entsprechende Utensilien werden </w:t>
      </w:r>
      <w:r w:rsidR="00345C57" w:rsidRPr="006514BB">
        <w:rPr>
          <w:highlight w:val="yellow"/>
        </w:rPr>
        <w:t xml:space="preserve">von der Reinigungskraft </w:t>
      </w:r>
      <w:r w:rsidRPr="006514BB">
        <w:rPr>
          <w:highlight w:val="yellow"/>
        </w:rPr>
        <w:t>regelmäßig gereinigt und desinfiziert</w:t>
      </w:r>
      <w:r w:rsidR="00345C57" w:rsidRPr="006514BB">
        <w:rPr>
          <w:highlight w:val="yellow"/>
        </w:rPr>
        <w:t xml:space="preserve">. </w:t>
      </w:r>
    </w:p>
    <w:p w14:paraId="79AE3ED5" w14:textId="77777777" w:rsidR="00BE4700" w:rsidRDefault="00BE4700" w:rsidP="00A47F51">
      <w:pPr>
        <w:pStyle w:val="Aufzaehlung1"/>
      </w:pPr>
    </w:p>
    <w:p w14:paraId="2CAD6166" w14:textId="77777777" w:rsidR="00BE4700" w:rsidRDefault="00BE4700" w:rsidP="00BE4700">
      <w:pPr>
        <w:pStyle w:val="berschrift3"/>
      </w:pPr>
      <w:bookmarkStart w:id="72" w:name="_Toc67592696"/>
      <w:r>
        <w:t>Sanitäranlagen</w:t>
      </w:r>
      <w:bookmarkEnd w:id="72"/>
    </w:p>
    <w:p w14:paraId="795E8905" w14:textId="1B4C9F40" w:rsidR="00D73A02" w:rsidRPr="00AF43D4" w:rsidRDefault="00F64B7A" w:rsidP="00AF43D4">
      <w:pPr>
        <w:pStyle w:val="AnleitungHinweisBlau"/>
      </w:pPr>
      <w:r>
        <w:t xml:space="preserve"> </w:t>
      </w:r>
      <w:r w:rsidR="00D9278E" w:rsidRPr="00AF43D4">
        <w:t>[Beschreibung ergänzen / anpassen</w:t>
      </w:r>
    </w:p>
    <w:p w14:paraId="48523253" w14:textId="77777777" w:rsidR="00D73A02" w:rsidRPr="00AF43D4" w:rsidRDefault="00D73A02" w:rsidP="00A47F51">
      <w:pPr>
        <w:pStyle w:val="Aufzaehlung1"/>
      </w:pPr>
      <w:r w:rsidRPr="00AF43D4">
        <w:t>der Sanitäranlagen</w:t>
      </w:r>
    </w:p>
    <w:p w14:paraId="14616323" w14:textId="77777777" w:rsidR="00D73A02" w:rsidRPr="00AF43D4" w:rsidRDefault="00D73A02" w:rsidP="00A47F51">
      <w:pPr>
        <w:pStyle w:val="Aufzaehlung1"/>
      </w:pPr>
      <w:r w:rsidRPr="00AF43D4">
        <w:t>der verwendeten Hygienemittel</w:t>
      </w:r>
    </w:p>
    <w:p w14:paraId="7724E60A" w14:textId="77777777" w:rsidR="00D73A02" w:rsidRPr="00AF43D4" w:rsidRDefault="00D73A02" w:rsidP="00A47F51">
      <w:pPr>
        <w:pStyle w:val="Aufzaehlung1"/>
      </w:pPr>
      <w:r w:rsidRPr="00AF43D4">
        <w:t>der vorhandenen Anzahl an Sanitäranlagen</w:t>
      </w:r>
    </w:p>
    <w:p w14:paraId="350D2B76" w14:textId="57ED2FD7" w:rsidR="00D9278E" w:rsidRPr="00AF43D4" w:rsidRDefault="00D73A02" w:rsidP="00A47F51">
      <w:pPr>
        <w:pStyle w:val="Aufzaehlung1"/>
      </w:pPr>
      <w:r w:rsidRPr="00AF43D4">
        <w:t>der vorhandenen sanitären Infrastruktur (Handwaschbecken, Seifenspender, …)</w:t>
      </w:r>
      <w:r w:rsidR="00D9278E" w:rsidRPr="00AF43D4">
        <w:t>]</w:t>
      </w:r>
    </w:p>
    <w:p w14:paraId="63BEB2A9" w14:textId="77777777" w:rsidR="00AF43D4" w:rsidRPr="00AF43D4" w:rsidRDefault="00AF43D4" w:rsidP="00AF43D4">
      <w:pPr>
        <w:rPr>
          <w:highlight w:val="yellow"/>
        </w:rPr>
      </w:pPr>
      <w:r w:rsidRPr="00AF43D4">
        <w:rPr>
          <w:highlight w:val="yellow"/>
        </w:rPr>
        <w:t xml:space="preserve">Die Sanitäranlagen im Unternehmen sind für bis zu xx MitarbeiterInnen ausgelegt und sind dem Stand der Zeit entsprechend mit Handwaschbecken und Seifenspender sowie Desinfektionsmittel ausgestattet. </w:t>
      </w:r>
    </w:p>
    <w:p w14:paraId="25D8E16D" w14:textId="77777777" w:rsidR="00AF43D4" w:rsidRPr="00AF43D4" w:rsidRDefault="00AF43D4" w:rsidP="00AF43D4">
      <w:pPr>
        <w:rPr>
          <w:highlight w:val="yellow"/>
        </w:rPr>
      </w:pPr>
      <w:r w:rsidRPr="00AF43D4">
        <w:rPr>
          <w:highlight w:val="yellow"/>
        </w:rPr>
        <w:t xml:space="preserve">Es gibt xx WC für MitarbeiterInnen, diese sind auf </w:t>
      </w:r>
      <w:proofErr w:type="spellStart"/>
      <w:r w:rsidRPr="00AF43D4">
        <w:rPr>
          <w:highlight w:val="yellow"/>
        </w:rPr>
        <w:t>yy</w:t>
      </w:r>
      <w:proofErr w:type="spellEnd"/>
      <w:r w:rsidRPr="00AF43D4">
        <w:rPr>
          <w:highlight w:val="yellow"/>
        </w:rPr>
        <w:t xml:space="preserve"> Sanitärbereiche aufgeteilt.</w:t>
      </w:r>
    </w:p>
    <w:p w14:paraId="0C4CD8E2" w14:textId="18A132E5" w:rsidR="00AF43D4" w:rsidRDefault="00AF43D4" w:rsidP="00AF43D4">
      <w:r w:rsidRPr="00AF43D4">
        <w:rPr>
          <w:highlight w:val="yellow"/>
        </w:rPr>
        <w:t>Für Kunden gibt es eigene Sanitärräume</w:t>
      </w:r>
      <w:r>
        <w:rPr>
          <w:highlight w:val="yellow"/>
        </w:rPr>
        <w:t xml:space="preserve"> mit xx WC für Damen und </w:t>
      </w:r>
      <w:proofErr w:type="spellStart"/>
      <w:r>
        <w:rPr>
          <w:highlight w:val="yellow"/>
        </w:rPr>
        <w:t>yy</w:t>
      </w:r>
      <w:proofErr w:type="spellEnd"/>
      <w:r>
        <w:rPr>
          <w:highlight w:val="yellow"/>
        </w:rPr>
        <w:t xml:space="preserve"> WCs für Herren</w:t>
      </w:r>
      <w:r w:rsidRPr="00AF43D4">
        <w:rPr>
          <w:highlight w:val="yellow"/>
        </w:rPr>
        <w:t>.</w:t>
      </w:r>
    </w:p>
    <w:p w14:paraId="7B29181C" w14:textId="77777777" w:rsidR="00AF43D4" w:rsidRDefault="00AF43D4" w:rsidP="00AF43D4">
      <w:pPr>
        <w:ind w:left="360"/>
      </w:pPr>
    </w:p>
    <w:p w14:paraId="728EEB58" w14:textId="77777777" w:rsidR="00AF43D4" w:rsidRDefault="00AF43D4" w:rsidP="005770D3">
      <w:r>
        <w:t xml:space="preserve">Die Sanitäranalgen werden </w:t>
      </w:r>
      <w:r w:rsidRPr="00AF43D4">
        <w:rPr>
          <w:highlight w:val="yellow"/>
        </w:rPr>
        <w:t>xx</w:t>
      </w:r>
      <w:r>
        <w:t xml:space="preserve"> Mal täglich gemäß Reinigungsplan </w:t>
      </w:r>
      <w:r w:rsidRPr="005770D3">
        <w:rPr>
          <w:rStyle w:val="AnleitungHinweisBlauZchn"/>
        </w:rPr>
        <w:t>[eventuell anführen im Anhang bzw. auf Aushang vor Ort verweisen]</w:t>
      </w:r>
      <w:r>
        <w:t xml:space="preserve"> durch Fachkräfte gereinigt. </w:t>
      </w:r>
    </w:p>
    <w:p w14:paraId="12A2435A" w14:textId="3D14F568" w:rsidR="00BE4700" w:rsidRDefault="00BE4700" w:rsidP="00BE4700"/>
    <w:p w14:paraId="68175FAF" w14:textId="77777777" w:rsidR="00AF43D4" w:rsidRDefault="00AF43D4" w:rsidP="00BE4700"/>
    <w:p w14:paraId="44DAED60" w14:textId="1FCEE74F" w:rsidR="00DB552E" w:rsidRDefault="00DB552E" w:rsidP="00DB552E">
      <w:pPr>
        <w:pStyle w:val="berschrift3"/>
      </w:pPr>
      <w:bookmarkStart w:id="73" w:name="_Toc67592697"/>
      <w:r>
        <w:rPr>
          <w:lang w:val="de-AT"/>
        </w:rPr>
        <w:t>Heiz- und Lüftungssystem</w:t>
      </w:r>
      <w:bookmarkEnd w:id="73"/>
    </w:p>
    <w:p w14:paraId="1DD14FA6" w14:textId="3A17BD8B" w:rsidR="00DB552E" w:rsidRDefault="00DB552E" w:rsidP="005770D3">
      <w:pPr>
        <w:pStyle w:val="AnleitungHinweisBlau"/>
      </w:pPr>
      <w:r w:rsidRPr="005770D3">
        <w:t xml:space="preserve">[Beschreibung mit welcher Technik die Büroflächen beheizt und belüftet werden. Zentralheizung, Heizung über Lüftungsanlage, Fenster, </w:t>
      </w:r>
      <w:r w:rsidR="00570381" w:rsidRPr="005770D3">
        <w:t>etc.</w:t>
      </w:r>
      <w:r w:rsidR="00DA768A" w:rsidRPr="005770D3">
        <w:t xml:space="preserve"> Die Beschreibung dient der Identifikation von Übertragungsrisiken, sowie der Möglichkeiten, diese zu senken. Bei Vorhandensein von Lüftungsanlagen, ist anzuführen, </w:t>
      </w:r>
      <w:r w:rsidR="007428DA" w:rsidRPr="005770D3">
        <w:t xml:space="preserve">ob </w:t>
      </w:r>
      <w:r w:rsidR="00DA768A" w:rsidRPr="005770D3">
        <w:t>diese mit Frischluft gespeist w</w:t>
      </w:r>
      <w:r w:rsidR="007428DA" w:rsidRPr="005770D3">
        <w:t xml:space="preserve">ird, oder die Raumluft aufbereitet wird. Weiters ist </w:t>
      </w:r>
      <w:r w:rsidR="00DA768A" w:rsidRPr="005770D3">
        <w:t>zu prüfen</w:t>
      </w:r>
      <w:r w:rsidR="007428DA" w:rsidRPr="005770D3">
        <w:t xml:space="preserve"> und hier anzuführen, ob die Anlage gemäß Wartungsplan gewartet ist.</w:t>
      </w:r>
      <w:r w:rsidR="00DA768A" w:rsidRPr="005770D3">
        <w:t>]</w:t>
      </w:r>
    </w:p>
    <w:p w14:paraId="5A399742" w14:textId="7B2A357B" w:rsidR="00DB552E" w:rsidRDefault="00DB552E" w:rsidP="00BE4700"/>
    <w:p w14:paraId="1D52BC07" w14:textId="77777777" w:rsidR="005770D3" w:rsidRDefault="005770D3" w:rsidP="00BE4700"/>
    <w:p w14:paraId="2055F8CE" w14:textId="1BB2DFAE" w:rsidR="006406E6" w:rsidRPr="00015B0A" w:rsidRDefault="006406E6" w:rsidP="006406E6">
      <w:pPr>
        <w:pStyle w:val="berschrift2"/>
        <w:rPr>
          <w:lang w:val="de-AT"/>
        </w:rPr>
      </w:pPr>
      <w:bookmarkStart w:id="74" w:name="_Toc58837219"/>
      <w:bookmarkStart w:id="75" w:name="_Toc67592698"/>
      <w:r w:rsidRPr="00015B0A">
        <w:rPr>
          <w:lang w:val="de-AT"/>
        </w:rPr>
        <w:t>Personenzahl</w:t>
      </w:r>
      <w:r w:rsidR="00FE447B">
        <w:rPr>
          <w:lang w:val="de-AT"/>
        </w:rPr>
        <w:t>en und Personengruppen im Unternehmen</w:t>
      </w:r>
      <w:bookmarkEnd w:id="74"/>
      <w:bookmarkEnd w:id="75"/>
      <w:r w:rsidR="00FE447B">
        <w:rPr>
          <w:lang w:val="de-AT"/>
        </w:rPr>
        <w:t xml:space="preserve"> </w:t>
      </w:r>
    </w:p>
    <w:p w14:paraId="1D36AF2F" w14:textId="193A6400" w:rsidR="006406E6" w:rsidRDefault="006406E6" w:rsidP="006406E6">
      <w:pPr>
        <w:pStyle w:val="berschrift3"/>
      </w:pPr>
      <w:bookmarkStart w:id="76" w:name="_Toc67592699"/>
      <w:r>
        <w:t xml:space="preserve">Anzahl </w:t>
      </w:r>
      <w:r>
        <w:rPr>
          <w:lang w:val="de-DE"/>
        </w:rPr>
        <w:t xml:space="preserve">der </w:t>
      </w:r>
      <w:r w:rsidR="0074527D">
        <w:rPr>
          <w:lang w:val="de-DE"/>
        </w:rPr>
        <w:t>Mitarbeiter*innen</w:t>
      </w:r>
      <w:r>
        <w:rPr>
          <w:lang w:val="de-DE"/>
        </w:rPr>
        <w:t xml:space="preserve"> im Unternehmen</w:t>
      </w:r>
      <w:bookmarkEnd w:id="76"/>
    </w:p>
    <w:p w14:paraId="7CDD6940" w14:textId="2D64F1F5" w:rsidR="002C52D6" w:rsidRPr="00865540" w:rsidRDefault="002C52D6" w:rsidP="006406E6">
      <w:pPr>
        <w:rPr>
          <w:u w:val="single"/>
        </w:rPr>
      </w:pPr>
      <w:r w:rsidRPr="00865540">
        <w:rPr>
          <w:u w:val="single"/>
        </w:rPr>
        <w:t>Im Unternehmen tätig</w:t>
      </w:r>
      <w:r w:rsidR="005C4FD3">
        <w:rPr>
          <w:u w:val="single"/>
        </w:rPr>
        <w:t xml:space="preserve"> (Stand </w:t>
      </w:r>
      <w:r w:rsidR="006514BB" w:rsidRPr="005770D3">
        <w:rPr>
          <w:highlight w:val="yellow"/>
          <w:u w:val="single"/>
        </w:rPr>
        <w:t>xx.xx</w:t>
      </w:r>
      <w:r w:rsidR="005C4FD3" w:rsidRPr="005770D3">
        <w:rPr>
          <w:highlight w:val="yellow"/>
          <w:u w:val="single"/>
        </w:rPr>
        <w:t>.</w:t>
      </w:r>
      <w:r w:rsidR="005C4FD3">
        <w:rPr>
          <w:u w:val="single"/>
        </w:rPr>
        <w:t>2021)</w:t>
      </w:r>
      <w:r w:rsidRPr="00865540">
        <w:rPr>
          <w:u w:val="single"/>
        </w:rPr>
        <w:t>:</w:t>
      </w:r>
    </w:p>
    <w:p w14:paraId="193759A1" w14:textId="2511FF34" w:rsidR="002C52D6" w:rsidRDefault="006514BB" w:rsidP="006406E6">
      <w:r w:rsidRPr="005770D3">
        <w:rPr>
          <w:highlight w:val="yellow"/>
        </w:rPr>
        <w:t>.</w:t>
      </w:r>
      <w:r>
        <w:t>.</w:t>
      </w:r>
      <w:r w:rsidR="005C4FD3">
        <w:t xml:space="preserve"> </w:t>
      </w:r>
      <w:r w:rsidR="0074527D">
        <w:t>Mitarbeiter*innen</w:t>
      </w:r>
    </w:p>
    <w:p w14:paraId="727911C4" w14:textId="77777777" w:rsidR="00D72367" w:rsidRDefault="00D72367" w:rsidP="006406E6"/>
    <w:p w14:paraId="7E2587E0" w14:textId="531D35B0" w:rsidR="002C52D6" w:rsidRPr="00865540" w:rsidRDefault="002C52D6" w:rsidP="006406E6">
      <w:pPr>
        <w:rPr>
          <w:u w:val="single"/>
        </w:rPr>
      </w:pPr>
      <w:r w:rsidRPr="00865540">
        <w:rPr>
          <w:u w:val="single"/>
        </w:rPr>
        <w:t>In der Regel zeitglich im Unternehmen</w:t>
      </w:r>
      <w:r w:rsidR="00865540" w:rsidRPr="00865540">
        <w:rPr>
          <w:u w:val="single"/>
        </w:rPr>
        <w:t>:</w:t>
      </w:r>
    </w:p>
    <w:p w14:paraId="430E3894" w14:textId="4350AB66" w:rsidR="006406E6" w:rsidRPr="005C4FD3" w:rsidRDefault="006514BB" w:rsidP="006406E6">
      <w:r>
        <w:t>.</w:t>
      </w:r>
      <w:r w:rsidRPr="005770D3">
        <w:rPr>
          <w:highlight w:val="yellow"/>
        </w:rPr>
        <w:t>.</w:t>
      </w:r>
      <w:r w:rsidR="00D72367" w:rsidRPr="005C4FD3">
        <w:t xml:space="preserve"> </w:t>
      </w:r>
      <w:r w:rsidR="0074527D">
        <w:t>Mitarbeiter*innen</w:t>
      </w:r>
    </w:p>
    <w:p w14:paraId="6E71878B" w14:textId="09997642" w:rsidR="00D72367" w:rsidRDefault="00D72367" w:rsidP="006406E6"/>
    <w:p w14:paraId="0E5A0321" w14:textId="23A43B89" w:rsidR="00904764" w:rsidRDefault="00904764" w:rsidP="00904764">
      <w:pPr>
        <w:pStyle w:val="berschrift3"/>
      </w:pPr>
      <w:bookmarkStart w:id="77" w:name="_Toc67592700"/>
      <w:r>
        <w:rPr>
          <w:lang w:val="de-DE"/>
        </w:rPr>
        <w:lastRenderedPageBreak/>
        <w:t xml:space="preserve">Beschreibung besondere </w:t>
      </w:r>
      <w:r w:rsidR="0074527D">
        <w:rPr>
          <w:lang w:val="de-DE"/>
        </w:rPr>
        <w:t>Mitarbeiter*innen</w:t>
      </w:r>
      <w:r>
        <w:rPr>
          <w:lang w:val="de-DE"/>
        </w:rPr>
        <w:t>gruppen</w:t>
      </w:r>
      <w:r w:rsidR="00895AA6">
        <w:rPr>
          <w:rStyle w:val="Funotenzeichen"/>
        </w:rPr>
        <w:footnoteReference w:id="9"/>
      </w:r>
      <w:bookmarkEnd w:id="77"/>
    </w:p>
    <w:p w14:paraId="2E36B306" w14:textId="7DEE6979" w:rsidR="00904764" w:rsidRDefault="00895AA6" w:rsidP="00904764">
      <w:pPr>
        <w:rPr>
          <w:u w:val="single"/>
        </w:rPr>
      </w:pPr>
      <w:r w:rsidRPr="0063629B">
        <w:rPr>
          <w:b/>
          <w:u w:val="single"/>
        </w:rPr>
        <w:t>Betriebs</w:t>
      </w:r>
      <w:r w:rsidRPr="00895AA6">
        <w:rPr>
          <w:b/>
          <w:u w:val="single"/>
        </w:rPr>
        <w:t>kritische Schüsselkräfte</w:t>
      </w:r>
      <w:r w:rsidR="00904764" w:rsidRPr="00865540">
        <w:rPr>
          <w:u w:val="single"/>
        </w:rPr>
        <w:t>:</w:t>
      </w:r>
    </w:p>
    <w:p w14:paraId="3E5143B7" w14:textId="28296501" w:rsidR="003A7648" w:rsidRDefault="003A7648" w:rsidP="00904764">
      <w:r>
        <w:t xml:space="preserve">Dies sind </w:t>
      </w:r>
      <w:r w:rsidR="0074527D">
        <w:t>Mitarbeiter*innen</w:t>
      </w:r>
      <w:r>
        <w:t>, die für die Aufrechterhaltung der Kerndienstleistungen auf jeden Fall notwendig sind</w:t>
      </w:r>
      <w:r w:rsidR="00293A91">
        <w:t xml:space="preserve">. Bei Ausfall können diese </w:t>
      </w:r>
      <w:r w:rsidR="000F598C">
        <w:t>durch Vorgesetzte bzw. temporäre</w:t>
      </w:r>
      <w:r w:rsidR="00293A91">
        <w:t>n</w:t>
      </w:r>
      <w:r w:rsidR="000F598C">
        <w:t xml:space="preserve"> Zukauf externe</w:t>
      </w:r>
      <w:r w:rsidR="00570381">
        <w:t>r</w:t>
      </w:r>
      <w:r w:rsidR="000F598C">
        <w:t xml:space="preserve"> Spezialisten</w:t>
      </w:r>
      <w:r w:rsidR="00293A91">
        <w:t xml:space="preserve"> oder </w:t>
      </w:r>
      <w:r w:rsidR="000F598C">
        <w:t xml:space="preserve">durch Aushilfe von Spezialisten befreundeter Unternehmen </w:t>
      </w:r>
      <w:r w:rsidR="002905D6">
        <w:t>vertreten werden.</w:t>
      </w:r>
    </w:p>
    <w:p w14:paraId="4C179B72" w14:textId="77777777" w:rsidR="00FC7A62" w:rsidRDefault="00FC7A62" w:rsidP="00904764"/>
    <w:p w14:paraId="72B71C37" w14:textId="77777777" w:rsidR="005C4FD3" w:rsidRDefault="000A1E2A" w:rsidP="00904764">
      <w:r>
        <w:t xml:space="preserve">Betriebskritische Funktionen / Personen </w:t>
      </w:r>
      <w:r w:rsidR="00FC7A62">
        <w:t xml:space="preserve">in ihrem Unternehmen sind: </w:t>
      </w:r>
    </w:p>
    <w:p w14:paraId="35EBFE6F" w14:textId="77777777" w:rsidR="00CA1F76" w:rsidRDefault="00CA1F76" w:rsidP="00904764"/>
    <w:p w14:paraId="31134316" w14:textId="77777777" w:rsidR="00904764" w:rsidRDefault="00904764" w:rsidP="00904764"/>
    <w:p w14:paraId="4B016860" w14:textId="7EFF51B2" w:rsidR="00904764" w:rsidRPr="00CA1F76" w:rsidRDefault="00895AA6" w:rsidP="00904764">
      <w:pPr>
        <w:rPr>
          <w:b/>
          <w:u w:val="single"/>
        </w:rPr>
      </w:pPr>
      <w:r w:rsidRPr="00CA1F76">
        <w:rPr>
          <w:b/>
          <w:u w:val="single"/>
        </w:rPr>
        <w:t>Betriebs</w:t>
      </w:r>
      <w:r w:rsidRPr="00895AA6">
        <w:rPr>
          <w:b/>
          <w:u w:val="single"/>
        </w:rPr>
        <w:t>notwendige Schlüsselkräfte</w:t>
      </w:r>
      <w:r w:rsidR="00904764" w:rsidRPr="00CA1F76">
        <w:rPr>
          <w:b/>
          <w:u w:val="single"/>
        </w:rPr>
        <w:t>:</w:t>
      </w:r>
    </w:p>
    <w:p w14:paraId="100E0C5C" w14:textId="4E9CF80C" w:rsidR="00904764" w:rsidRDefault="002905D6" w:rsidP="00904764">
      <w:r w:rsidRPr="000A1E2A">
        <w:t xml:space="preserve">Das sind </w:t>
      </w:r>
      <w:r w:rsidR="0074527D">
        <w:t>Mitarbeiter*innen</w:t>
      </w:r>
      <w:r w:rsidRPr="000A1E2A">
        <w:t xml:space="preserve">, ohne die der Betrieb NICHT unmittelbar weiter zu führen ist und die auch nicht </w:t>
      </w:r>
      <w:r w:rsidR="009C4E82" w:rsidRPr="000A1E2A">
        <w:t xml:space="preserve">durch </w:t>
      </w:r>
      <w:r w:rsidR="00570381">
        <w:t>e</w:t>
      </w:r>
      <w:r w:rsidR="009C4E82" w:rsidRPr="000A1E2A">
        <w:t>xterne Personen ersetzt werden können. (z.B</w:t>
      </w:r>
      <w:r w:rsidR="00570381">
        <w:t>.</w:t>
      </w:r>
      <w:r w:rsidR="009C4E82" w:rsidRPr="000A1E2A">
        <w:t xml:space="preserve">: Geschäftsführer, der nur allein </w:t>
      </w:r>
      <w:r w:rsidR="000A1E2A" w:rsidRPr="000A1E2A">
        <w:t>z</w:t>
      </w:r>
      <w:r w:rsidR="009C4E82" w:rsidRPr="000A1E2A">
        <w:t>eichnungsberechtigt ist, IT-Spezialist</w:t>
      </w:r>
      <w:r w:rsidR="000A1E2A" w:rsidRPr="000A1E2A">
        <w:t>, der keinen oder nur einen Vertreter hat, ohne kurzfristige Vertretung.</w:t>
      </w:r>
    </w:p>
    <w:p w14:paraId="4882A32B" w14:textId="77777777" w:rsidR="00FC7A62" w:rsidRDefault="00FC7A62" w:rsidP="00904764">
      <w:pPr>
        <w:rPr>
          <w:color w:val="808080" w:themeColor="background1" w:themeShade="80"/>
        </w:rPr>
      </w:pPr>
    </w:p>
    <w:p w14:paraId="6C03E5F2" w14:textId="77777777" w:rsidR="005C4FD3" w:rsidRDefault="00FC7A62" w:rsidP="00FC7A62">
      <w:r>
        <w:t xml:space="preserve">Betriebsnotwendige Funktionen / Personen in ihrem Unternehmen sind: </w:t>
      </w:r>
    </w:p>
    <w:p w14:paraId="4E37AF66" w14:textId="0B1C40DD" w:rsidR="000A1E2A" w:rsidRPr="004F01E4" w:rsidRDefault="004F01E4" w:rsidP="00A47F51">
      <w:pPr>
        <w:pStyle w:val="Aufzaehlung1"/>
        <w:rPr>
          <w:highlight w:val="yellow"/>
        </w:rPr>
      </w:pPr>
      <w:r w:rsidRPr="004F01E4">
        <w:rPr>
          <w:highlight w:val="yellow"/>
        </w:rPr>
        <w:t>Funktion, Vorname Nachname</w:t>
      </w:r>
    </w:p>
    <w:p w14:paraId="2B0FE661" w14:textId="77777777" w:rsidR="00904764" w:rsidRDefault="00904764" w:rsidP="006406E6"/>
    <w:p w14:paraId="6963C147" w14:textId="33C1BFE9" w:rsidR="008239E3" w:rsidRDefault="008239E3" w:rsidP="00D72367">
      <w:pPr>
        <w:pStyle w:val="berschrift3"/>
      </w:pPr>
      <w:bookmarkStart w:id="78" w:name="_Toc67592701"/>
      <w:r>
        <w:t xml:space="preserve">Anzahl von </w:t>
      </w:r>
      <w:r w:rsidR="00213500">
        <w:t>Kunden*innen</w:t>
      </w:r>
      <w:r>
        <w:t>besuchen (typisch)</w:t>
      </w:r>
      <w:r w:rsidR="005770D3">
        <w:rPr>
          <w:lang w:val="de-AT"/>
        </w:rPr>
        <w:t xml:space="preserve"> an der Betriebsstätte</w:t>
      </w:r>
      <w:bookmarkEnd w:id="78"/>
    </w:p>
    <w:p w14:paraId="29AE4936" w14:textId="4577B5B5" w:rsidR="008239E3" w:rsidRPr="00D72367" w:rsidRDefault="00213500" w:rsidP="006406E6">
      <w:pPr>
        <w:rPr>
          <w:u w:val="single"/>
        </w:rPr>
      </w:pPr>
      <w:r>
        <w:rPr>
          <w:u w:val="single"/>
        </w:rPr>
        <w:t>Kunden*innen</w:t>
      </w:r>
      <w:r w:rsidR="00D72367" w:rsidRPr="00D72367">
        <w:rPr>
          <w:u w:val="single"/>
        </w:rPr>
        <w:t xml:space="preserve">, die täglich in die </w:t>
      </w:r>
      <w:r w:rsidR="000238B7">
        <w:rPr>
          <w:u w:val="single"/>
        </w:rPr>
        <w:t>Betriebsstätte</w:t>
      </w:r>
      <w:r w:rsidR="00D72367" w:rsidRPr="00D72367">
        <w:rPr>
          <w:u w:val="single"/>
        </w:rPr>
        <w:t xml:space="preserve"> kommen</w:t>
      </w:r>
      <w:r w:rsidR="00D72367">
        <w:rPr>
          <w:u w:val="single"/>
        </w:rPr>
        <w:t>:</w:t>
      </w:r>
    </w:p>
    <w:p w14:paraId="410C9A7B" w14:textId="32FD13AC" w:rsidR="000B4762" w:rsidRDefault="000B4762" w:rsidP="000B4762">
      <w:r w:rsidRPr="000238B7">
        <w:rPr>
          <w:highlight w:val="yellow"/>
        </w:rPr>
        <w:t>[</w:t>
      </w:r>
      <w:r w:rsidRPr="000238B7">
        <w:rPr>
          <w:color w:val="808080" w:themeColor="background1" w:themeShade="80"/>
          <w:highlight w:val="yellow"/>
        </w:rPr>
        <w:t xml:space="preserve">Beschreibung, viele externe </w:t>
      </w:r>
      <w:r>
        <w:rPr>
          <w:color w:val="808080" w:themeColor="background1" w:themeShade="80"/>
          <w:highlight w:val="yellow"/>
        </w:rPr>
        <w:t>Personen</w:t>
      </w:r>
      <w:r w:rsidR="00346B07">
        <w:rPr>
          <w:color w:val="808080" w:themeColor="background1" w:themeShade="80"/>
          <w:highlight w:val="yellow"/>
        </w:rPr>
        <w:t>/Kunden*innen täglich in das Unternehmen kommen</w:t>
      </w:r>
      <w:r w:rsidRPr="000238B7">
        <w:rPr>
          <w:color w:val="808080" w:themeColor="background1" w:themeShade="80"/>
          <w:highlight w:val="yellow"/>
        </w:rPr>
        <w:t>.</w:t>
      </w:r>
      <w:r w:rsidRPr="000238B7">
        <w:rPr>
          <w:highlight w:val="yellow"/>
        </w:rPr>
        <w:t>]</w:t>
      </w:r>
    </w:p>
    <w:p w14:paraId="03F0695B" w14:textId="5984E5F3" w:rsidR="00D72367" w:rsidRDefault="00D72367" w:rsidP="006406E6"/>
    <w:p w14:paraId="65205304" w14:textId="241DBB7D" w:rsidR="008239E3" w:rsidRDefault="008239E3" w:rsidP="006406E6"/>
    <w:p w14:paraId="23AE67A1" w14:textId="407E3AE8" w:rsidR="008239E3" w:rsidRPr="00D72367" w:rsidRDefault="008239E3" w:rsidP="006406E6">
      <w:pPr>
        <w:rPr>
          <w:u w:val="single"/>
        </w:rPr>
      </w:pPr>
      <w:r w:rsidRPr="00D72367">
        <w:rPr>
          <w:u w:val="single"/>
        </w:rPr>
        <w:t xml:space="preserve">Besuchen bei </w:t>
      </w:r>
      <w:r w:rsidR="00213500">
        <w:rPr>
          <w:u w:val="single"/>
        </w:rPr>
        <w:t>Kunden*innen</w:t>
      </w:r>
      <w:r w:rsidRPr="00D72367">
        <w:rPr>
          <w:u w:val="single"/>
        </w:rPr>
        <w:t xml:space="preserve"> </w:t>
      </w:r>
      <w:r w:rsidR="00D72367">
        <w:rPr>
          <w:u w:val="single"/>
        </w:rPr>
        <w:t xml:space="preserve">durch </w:t>
      </w:r>
      <w:r w:rsidR="0074527D">
        <w:rPr>
          <w:u w:val="single"/>
        </w:rPr>
        <w:t>Mitarbeiter*innen</w:t>
      </w:r>
      <w:r w:rsidR="00D72367">
        <w:rPr>
          <w:u w:val="single"/>
        </w:rPr>
        <w:t>:</w:t>
      </w:r>
    </w:p>
    <w:p w14:paraId="1F7C1004" w14:textId="78DB7311" w:rsidR="00D72367" w:rsidRDefault="002F1E92" w:rsidP="00D72367">
      <w:r w:rsidRPr="000238B7">
        <w:rPr>
          <w:highlight w:val="yellow"/>
        </w:rPr>
        <w:t>[</w:t>
      </w:r>
      <w:r w:rsidR="00D72367" w:rsidRPr="000238B7">
        <w:rPr>
          <w:color w:val="808080" w:themeColor="background1" w:themeShade="80"/>
          <w:highlight w:val="yellow"/>
        </w:rPr>
        <w:t xml:space="preserve">Beschreibung, ob das Einzeltermine sind, oder </w:t>
      </w:r>
      <w:r w:rsidR="0074527D" w:rsidRPr="000238B7">
        <w:rPr>
          <w:color w:val="808080" w:themeColor="background1" w:themeShade="80"/>
          <w:highlight w:val="yellow"/>
        </w:rPr>
        <w:t>Mitarbeiter*innen</w:t>
      </w:r>
      <w:r w:rsidR="00D72367" w:rsidRPr="000238B7">
        <w:rPr>
          <w:color w:val="808080" w:themeColor="background1" w:themeShade="80"/>
          <w:highlight w:val="yellow"/>
        </w:rPr>
        <w:t xml:space="preserve"> auch mehre </w:t>
      </w:r>
      <w:r w:rsidR="00213500" w:rsidRPr="000238B7">
        <w:rPr>
          <w:color w:val="808080" w:themeColor="background1" w:themeShade="80"/>
          <w:highlight w:val="yellow"/>
        </w:rPr>
        <w:t>Kunden*innen</w:t>
      </w:r>
      <w:r w:rsidR="00D72367" w:rsidRPr="000238B7">
        <w:rPr>
          <w:color w:val="808080" w:themeColor="background1" w:themeShade="80"/>
          <w:highlight w:val="yellow"/>
        </w:rPr>
        <w:t xml:space="preserve"> pro Tag / pro Woche besuchen</w:t>
      </w:r>
      <w:r w:rsidRPr="000238B7">
        <w:rPr>
          <w:color w:val="808080" w:themeColor="background1" w:themeShade="80"/>
          <w:highlight w:val="yellow"/>
        </w:rPr>
        <w:t xml:space="preserve"> + Wie</w:t>
      </w:r>
      <w:r w:rsidR="00CA06BA" w:rsidRPr="000238B7">
        <w:rPr>
          <w:color w:val="808080" w:themeColor="background1" w:themeShade="80"/>
          <w:highlight w:val="yellow"/>
        </w:rPr>
        <w:t xml:space="preserve"> </w:t>
      </w:r>
      <w:r w:rsidRPr="000238B7">
        <w:rPr>
          <w:color w:val="808080" w:themeColor="background1" w:themeShade="80"/>
          <w:highlight w:val="yellow"/>
        </w:rPr>
        <w:t xml:space="preserve">viele externe </w:t>
      </w:r>
      <w:r w:rsidR="00213500" w:rsidRPr="000238B7">
        <w:rPr>
          <w:color w:val="808080" w:themeColor="background1" w:themeShade="80"/>
          <w:highlight w:val="yellow"/>
        </w:rPr>
        <w:t>Kunden*</w:t>
      </w:r>
      <w:proofErr w:type="spellStart"/>
      <w:r w:rsidR="00213500" w:rsidRPr="000238B7">
        <w:rPr>
          <w:color w:val="808080" w:themeColor="background1" w:themeShade="80"/>
          <w:highlight w:val="yellow"/>
        </w:rPr>
        <w:t>innen</w:t>
      </w:r>
      <w:r w:rsidRPr="000238B7">
        <w:rPr>
          <w:color w:val="808080" w:themeColor="background1" w:themeShade="80"/>
          <w:highlight w:val="yellow"/>
        </w:rPr>
        <w:t>gesuche</w:t>
      </w:r>
      <w:proofErr w:type="spellEnd"/>
      <w:r w:rsidRPr="000238B7">
        <w:rPr>
          <w:color w:val="808080" w:themeColor="background1" w:themeShade="80"/>
          <w:highlight w:val="yellow"/>
        </w:rPr>
        <w:t xml:space="preserve"> durchschnittlich durchgeführt werden</w:t>
      </w:r>
      <w:r w:rsidR="00D72367" w:rsidRPr="000238B7">
        <w:rPr>
          <w:color w:val="808080" w:themeColor="background1" w:themeShade="80"/>
          <w:highlight w:val="yellow"/>
        </w:rPr>
        <w:t>.</w:t>
      </w:r>
      <w:r w:rsidRPr="000238B7">
        <w:rPr>
          <w:highlight w:val="yellow"/>
        </w:rPr>
        <w:t>]</w:t>
      </w:r>
    </w:p>
    <w:p w14:paraId="09E2C24E" w14:textId="2EB43C22" w:rsidR="00865540" w:rsidRDefault="00865540" w:rsidP="006406E6"/>
    <w:p w14:paraId="5373B5A6" w14:textId="77777777" w:rsidR="00D93299" w:rsidRDefault="00D93299" w:rsidP="006406E6"/>
    <w:p w14:paraId="139D6C58" w14:textId="38278D8B" w:rsidR="006406E6" w:rsidRDefault="00865540" w:rsidP="006406E6">
      <w:pPr>
        <w:pStyle w:val="berschrift3"/>
        <w:rPr>
          <w:lang w:val="de-DE"/>
        </w:rPr>
      </w:pPr>
      <w:bookmarkStart w:id="79" w:name="_Toc67592702"/>
      <w:r w:rsidRPr="00682013">
        <w:rPr>
          <w:lang w:val="de-AT"/>
        </w:rPr>
        <w:t>Service-</w:t>
      </w:r>
      <w:r w:rsidR="0074527D">
        <w:rPr>
          <w:lang w:val="de-AT"/>
        </w:rPr>
        <w:t>Mitarbeiter*innen</w:t>
      </w:r>
      <w:r>
        <w:rPr>
          <w:lang w:val="de-AT"/>
        </w:rPr>
        <w:t xml:space="preserve"> bzw.</w:t>
      </w:r>
      <w:r w:rsidRPr="00682013">
        <w:rPr>
          <w:lang w:val="de-AT"/>
        </w:rPr>
        <w:t xml:space="preserve"> Externen Dienstleistern</w:t>
      </w:r>
      <w:bookmarkEnd w:id="79"/>
    </w:p>
    <w:p w14:paraId="195238FF" w14:textId="15DA4525" w:rsidR="006406E6" w:rsidRDefault="00CA06BA" w:rsidP="006406E6">
      <w:r w:rsidRPr="000238B7">
        <w:rPr>
          <w:highlight w:val="yellow"/>
        </w:rPr>
        <w:t>[</w:t>
      </w:r>
      <w:r w:rsidRPr="000238B7">
        <w:rPr>
          <w:color w:val="808080" w:themeColor="background1" w:themeShade="80"/>
          <w:highlight w:val="yellow"/>
        </w:rPr>
        <w:t xml:space="preserve">Beschreibung </w:t>
      </w:r>
      <w:r w:rsidR="00FE447B" w:rsidRPr="000238B7">
        <w:rPr>
          <w:color w:val="808080" w:themeColor="background1" w:themeShade="80"/>
          <w:highlight w:val="yellow"/>
        </w:rPr>
        <w:t>welche (Funktion</w:t>
      </w:r>
      <w:r w:rsidR="00CC7DB1" w:rsidRPr="000238B7">
        <w:rPr>
          <w:color w:val="808080" w:themeColor="background1" w:themeShade="80"/>
          <w:highlight w:val="yellow"/>
        </w:rPr>
        <w:t>, Anzahl</w:t>
      </w:r>
      <w:r w:rsidR="00FE447B" w:rsidRPr="000238B7">
        <w:rPr>
          <w:color w:val="808080" w:themeColor="background1" w:themeShade="80"/>
          <w:highlight w:val="yellow"/>
        </w:rPr>
        <w:t>)</w:t>
      </w:r>
      <w:r w:rsidR="00CC7DB1" w:rsidRPr="000238B7">
        <w:rPr>
          <w:color w:val="808080" w:themeColor="background1" w:themeShade="80"/>
          <w:highlight w:val="yellow"/>
        </w:rPr>
        <w:t xml:space="preserve"> </w:t>
      </w:r>
      <w:r w:rsidRPr="000238B7">
        <w:rPr>
          <w:color w:val="808080" w:themeColor="background1" w:themeShade="80"/>
          <w:highlight w:val="yellow"/>
        </w:rPr>
        <w:t xml:space="preserve">„externe“ </w:t>
      </w:r>
      <w:r w:rsidR="0074527D" w:rsidRPr="000238B7">
        <w:rPr>
          <w:color w:val="808080" w:themeColor="background1" w:themeShade="80"/>
          <w:highlight w:val="yellow"/>
        </w:rPr>
        <w:t>Mitarbeiter*innen</w:t>
      </w:r>
      <w:r w:rsidRPr="000238B7">
        <w:rPr>
          <w:color w:val="808080" w:themeColor="background1" w:themeShade="80"/>
          <w:highlight w:val="yellow"/>
        </w:rPr>
        <w:t xml:space="preserve">, wie oft die Woche und jeweils ca. wie lange im Unternehmen sind / am Standort sind – Dauer – welche Kontakte mit den </w:t>
      </w:r>
      <w:r w:rsidR="0074527D" w:rsidRPr="000238B7">
        <w:rPr>
          <w:color w:val="808080" w:themeColor="background1" w:themeShade="80"/>
          <w:highlight w:val="yellow"/>
        </w:rPr>
        <w:t>Mitarbeiter*innen</w:t>
      </w:r>
      <w:r w:rsidRPr="000238B7">
        <w:rPr>
          <w:color w:val="808080" w:themeColor="background1" w:themeShade="80"/>
          <w:highlight w:val="yellow"/>
        </w:rPr>
        <w:t xml:space="preserve"> im Unternehmen gibt es dabei typischer Weise</w:t>
      </w:r>
      <w:r w:rsidRPr="000238B7">
        <w:rPr>
          <w:highlight w:val="yellow"/>
        </w:rPr>
        <w:t>]</w:t>
      </w:r>
    </w:p>
    <w:p w14:paraId="3D9B957B" w14:textId="77777777" w:rsidR="00BE4700" w:rsidRDefault="00BE4700" w:rsidP="006C0FB9">
      <w:pPr>
        <w:rPr>
          <w:lang w:val="de-AT"/>
        </w:rPr>
      </w:pPr>
    </w:p>
    <w:p w14:paraId="1845C921" w14:textId="789CE901" w:rsidR="004D0C9B" w:rsidRDefault="009F3BBA" w:rsidP="00015B0A">
      <w:pPr>
        <w:pStyle w:val="berschrift2"/>
        <w:rPr>
          <w:lang w:val="de-AT"/>
        </w:rPr>
      </w:pPr>
      <w:bookmarkStart w:id="80" w:name="_Toc58837220"/>
      <w:bookmarkStart w:id="81" w:name="_Toc67592703"/>
      <w:r>
        <w:rPr>
          <w:lang w:val="de-AT"/>
        </w:rPr>
        <w:t>Phasen des Tagesbetriebes</w:t>
      </w:r>
      <w:bookmarkEnd w:id="80"/>
      <w:bookmarkEnd w:id="81"/>
      <w:r>
        <w:rPr>
          <w:lang w:val="de-AT"/>
        </w:rPr>
        <w:t xml:space="preserve"> </w:t>
      </w:r>
    </w:p>
    <w:p w14:paraId="4307340F" w14:textId="2AA42ABC" w:rsidR="00E86CB8" w:rsidRDefault="00E86CB8" w:rsidP="009F3BBA">
      <w:pPr>
        <w:rPr>
          <w:lang w:val="de-AT"/>
        </w:rPr>
      </w:pPr>
      <w:r>
        <w:rPr>
          <w:lang w:val="de-AT"/>
        </w:rPr>
        <w:t xml:space="preserve">Der typische Tageszyklus im </w:t>
      </w:r>
      <w:r w:rsidR="004F01E4">
        <w:rPr>
          <w:lang w:val="de-AT"/>
        </w:rPr>
        <w:t xml:space="preserve">Betriebs an der Betriebsstätte </w:t>
      </w:r>
      <w:r>
        <w:rPr>
          <w:lang w:val="de-AT"/>
        </w:rPr>
        <w:t>gliedert sich in</w:t>
      </w:r>
      <w:r w:rsidR="001A2646">
        <w:rPr>
          <w:lang w:val="de-AT"/>
        </w:rPr>
        <w:t xml:space="preserve"> die folgenden </w:t>
      </w:r>
      <w:r w:rsidR="003E1AAE">
        <w:rPr>
          <w:lang w:val="de-AT"/>
        </w:rPr>
        <w:t>Abschnitte</w:t>
      </w:r>
      <w:r w:rsidR="00D93299">
        <w:rPr>
          <w:lang w:val="de-AT"/>
        </w:rPr>
        <w:t>:</w:t>
      </w:r>
    </w:p>
    <w:p w14:paraId="57ACB94A" w14:textId="1C8307E2" w:rsidR="00E86CB8" w:rsidRDefault="00E86CB8" w:rsidP="009F3BBA">
      <w:pPr>
        <w:rPr>
          <w:lang w:val="de-AT"/>
        </w:rPr>
      </w:pPr>
    </w:p>
    <w:p w14:paraId="2DFCF7AE" w14:textId="0E4E0EC9" w:rsidR="003E1AAE" w:rsidRDefault="00C72018" w:rsidP="009F3BBA">
      <w:pPr>
        <w:rPr>
          <w:lang w:val="de-AT"/>
        </w:rPr>
      </w:pPr>
      <w:r w:rsidRPr="008957CA">
        <w:rPr>
          <w:highlight w:val="yellow"/>
          <w:lang w:val="de-AT"/>
        </w:rPr>
        <w:t xml:space="preserve">Beispiel eingefügt, anpassen an </w:t>
      </w:r>
      <w:r w:rsidR="008957CA" w:rsidRPr="008957CA">
        <w:rPr>
          <w:highlight w:val="yellow"/>
          <w:lang w:val="de-AT"/>
        </w:rPr>
        <w:t>die individuellen Gegebenheiten!</w:t>
      </w:r>
    </w:p>
    <w:tbl>
      <w:tblPr>
        <w:tblStyle w:val="Tabellenraster"/>
        <w:tblW w:w="9209" w:type="dxa"/>
        <w:tblBorders>
          <w:top w:val="single" w:sz="4" w:space="0" w:color="23477C"/>
          <w:left w:val="single" w:sz="4" w:space="0" w:color="23477C"/>
          <w:bottom w:val="single" w:sz="4" w:space="0" w:color="23477C"/>
          <w:right w:val="single" w:sz="4" w:space="0" w:color="23477C"/>
          <w:insideH w:val="single" w:sz="4" w:space="0" w:color="23477C"/>
          <w:insideV w:val="single" w:sz="4" w:space="0" w:color="23477C"/>
        </w:tblBorders>
        <w:tblLook w:val="04A0" w:firstRow="1" w:lastRow="0" w:firstColumn="1" w:lastColumn="0" w:noHBand="0" w:noVBand="1"/>
      </w:tblPr>
      <w:tblGrid>
        <w:gridCol w:w="1980"/>
        <w:gridCol w:w="2977"/>
        <w:gridCol w:w="4252"/>
      </w:tblGrid>
      <w:tr w:rsidR="00C31354" w:rsidRPr="009A768B" w14:paraId="1546995D" w14:textId="77777777" w:rsidTr="00E53DFA">
        <w:tc>
          <w:tcPr>
            <w:tcW w:w="1980" w:type="dxa"/>
          </w:tcPr>
          <w:p w14:paraId="0ECF0DF4" w14:textId="05AD8326" w:rsidR="00C31354" w:rsidRPr="009A768B" w:rsidRDefault="00C31354" w:rsidP="0021189D">
            <w:pPr>
              <w:spacing w:line="240" w:lineRule="auto"/>
              <w:rPr>
                <w:b/>
              </w:rPr>
            </w:pPr>
            <w:r>
              <w:rPr>
                <w:b/>
              </w:rPr>
              <w:t>Zeit</w:t>
            </w:r>
            <w:r w:rsidR="00E533B7">
              <w:rPr>
                <w:b/>
              </w:rPr>
              <w:t xml:space="preserve"> (typischer Weise)</w:t>
            </w:r>
          </w:p>
        </w:tc>
        <w:tc>
          <w:tcPr>
            <w:tcW w:w="2977" w:type="dxa"/>
          </w:tcPr>
          <w:p w14:paraId="3856F0D4" w14:textId="613E55F9" w:rsidR="00C31354" w:rsidRPr="009A768B" w:rsidRDefault="003E1AAE" w:rsidP="0021189D">
            <w:pPr>
              <w:spacing w:line="240" w:lineRule="auto"/>
              <w:rPr>
                <w:b/>
              </w:rPr>
            </w:pPr>
            <w:r>
              <w:rPr>
                <w:b/>
              </w:rPr>
              <w:t>Abschnitt</w:t>
            </w:r>
          </w:p>
        </w:tc>
        <w:tc>
          <w:tcPr>
            <w:tcW w:w="4252" w:type="dxa"/>
          </w:tcPr>
          <w:p w14:paraId="7A61CEC7" w14:textId="7C33AAF2" w:rsidR="00C31354" w:rsidRPr="009A768B" w:rsidRDefault="00C31354" w:rsidP="0021189D">
            <w:pPr>
              <w:spacing w:line="240" w:lineRule="auto"/>
              <w:rPr>
                <w:b/>
              </w:rPr>
            </w:pPr>
            <w:r>
              <w:rPr>
                <w:b/>
              </w:rPr>
              <w:t>W</w:t>
            </w:r>
            <w:r w:rsidR="003E1AAE">
              <w:rPr>
                <w:b/>
              </w:rPr>
              <w:t>as passiert typischer Weise</w:t>
            </w:r>
            <w:r w:rsidR="00AE37CE">
              <w:rPr>
                <w:b/>
              </w:rPr>
              <w:t xml:space="preserve"> / </w:t>
            </w:r>
            <w:r w:rsidR="00CC7AB1">
              <w:rPr>
                <w:b/>
              </w:rPr>
              <w:t>b</w:t>
            </w:r>
            <w:r w:rsidR="00AE37CE">
              <w:rPr>
                <w:b/>
              </w:rPr>
              <w:t xml:space="preserve">estimmte Routinetreffen </w:t>
            </w:r>
          </w:p>
        </w:tc>
      </w:tr>
      <w:tr w:rsidR="00C31354" w14:paraId="6C91570B" w14:textId="77777777" w:rsidTr="00E53DFA">
        <w:tc>
          <w:tcPr>
            <w:tcW w:w="1980" w:type="dxa"/>
          </w:tcPr>
          <w:p w14:paraId="50763C02" w14:textId="42A2565D" w:rsidR="00C31354" w:rsidRPr="00C72018" w:rsidRDefault="005C4FD3" w:rsidP="0021189D">
            <w:pPr>
              <w:spacing w:line="240" w:lineRule="auto"/>
              <w:rPr>
                <w:highlight w:val="yellow"/>
              </w:rPr>
            </w:pPr>
            <w:r w:rsidRPr="00C72018">
              <w:rPr>
                <w:highlight w:val="yellow"/>
              </w:rPr>
              <w:t>07:00</w:t>
            </w:r>
            <w:r w:rsidR="008D4C4D" w:rsidRPr="00C72018">
              <w:rPr>
                <w:highlight w:val="yellow"/>
              </w:rPr>
              <w:t xml:space="preserve"> -</w:t>
            </w:r>
            <w:r w:rsidR="00C31354" w:rsidRPr="00C72018">
              <w:rPr>
                <w:highlight w:val="yellow"/>
              </w:rPr>
              <w:t xml:space="preserve"> </w:t>
            </w:r>
            <w:r w:rsidR="008C1881" w:rsidRPr="00C72018">
              <w:rPr>
                <w:highlight w:val="yellow"/>
              </w:rPr>
              <w:t>08</w:t>
            </w:r>
            <w:r w:rsidR="00C31354" w:rsidRPr="00C72018">
              <w:rPr>
                <w:highlight w:val="yellow"/>
              </w:rPr>
              <w:t>.</w:t>
            </w:r>
            <w:r w:rsidR="008C1881" w:rsidRPr="00C72018">
              <w:rPr>
                <w:highlight w:val="yellow"/>
              </w:rPr>
              <w:t>30</w:t>
            </w:r>
          </w:p>
        </w:tc>
        <w:tc>
          <w:tcPr>
            <w:tcW w:w="2977" w:type="dxa"/>
          </w:tcPr>
          <w:p w14:paraId="62E8ED8B" w14:textId="09F52311" w:rsidR="00C31354" w:rsidRPr="00C72018" w:rsidRDefault="00232948" w:rsidP="0021189D">
            <w:pPr>
              <w:spacing w:line="240" w:lineRule="auto"/>
              <w:rPr>
                <w:highlight w:val="yellow"/>
              </w:rPr>
            </w:pPr>
            <w:r w:rsidRPr="00C72018">
              <w:rPr>
                <w:highlight w:val="yellow"/>
              </w:rPr>
              <w:t xml:space="preserve">Arbeitsbeginn </w:t>
            </w:r>
          </w:p>
        </w:tc>
        <w:tc>
          <w:tcPr>
            <w:tcW w:w="4252" w:type="dxa"/>
          </w:tcPr>
          <w:p w14:paraId="37E88B2B" w14:textId="24B77643" w:rsidR="00E53DFA" w:rsidRPr="00C72018" w:rsidRDefault="0074527D" w:rsidP="0021189D">
            <w:pPr>
              <w:spacing w:line="240" w:lineRule="auto"/>
              <w:rPr>
                <w:highlight w:val="yellow"/>
              </w:rPr>
            </w:pPr>
            <w:r w:rsidRPr="00C72018">
              <w:rPr>
                <w:highlight w:val="yellow"/>
              </w:rPr>
              <w:t>Mitarbeiter*innen</w:t>
            </w:r>
            <w:r w:rsidR="008D4C4D" w:rsidRPr="00C72018">
              <w:rPr>
                <w:highlight w:val="yellow"/>
              </w:rPr>
              <w:t xml:space="preserve"> treffen ein, Morgenkaffe</w:t>
            </w:r>
            <w:r w:rsidR="005C4FD3" w:rsidRPr="00C72018">
              <w:rPr>
                <w:highlight w:val="yellow"/>
              </w:rPr>
              <w:t>e</w:t>
            </w:r>
            <w:r w:rsidR="008D4C4D" w:rsidRPr="00C72018">
              <w:rPr>
                <w:highlight w:val="yellow"/>
              </w:rPr>
              <w:t xml:space="preserve">, </w:t>
            </w:r>
          </w:p>
          <w:p w14:paraId="1CEDDF04" w14:textId="523A5A97" w:rsidR="00C31354" w:rsidRPr="00C72018" w:rsidRDefault="00E53DFA" w:rsidP="00E53DFA">
            <w:pPr>
              <w:spacing w:line="240" w:lineRule="auto"/>
              <w:rPr>
                <w:highlight w:val="yellow"/>
              </w:rPr>
            </w:pPr>
            <w:r w:rsidRPr="00C72018">
              <w:rPr>
                <w:highlight w:val="yellow"/>
              </w:rPr>
              <w:t>Arbeitsbeginn</w:t>
            </w:r>
          </w:p>
        </w:tc>
      </w:tr>
      <w:tr w:rsidR="008D4C4D" w14:paraId="0C756F86" w14:textId="77777777" w:rsidTr="00E53DFA">
        <w:tc>
          <w:tcPr>
            <w:tcW w:w="1980" w:type="dxa"/>
          </w:tcPr>
          <w:p w14:paraId="60497ED3" w14:textId="4CC9DC85" w:rsidR="008D4C4D" w:rsidRPr="00C72018" w:rsidRDefault="005C4FD3" w:rsidP="0021189D">
            <w:pPr>
              <w:spacing w:line="240" w:lineRule="auto"/>
              <w:rPr>
                <w:highlight w:val="yellow"/>
              </w:rPr>
            </w:pPr>
            <w:r w:rsidRPr="00C72018">
              <w:rPr>
                <w:highlight w:val="yellow"/>
              </w:rPr>
              <w:t>08:30 – 12:0</w:t>
            </w:r>
            <w:r w:rsidR="008C1881" w:rsidRPr="00C72018">
              <w:rPr>
                <w:highlight w:val="yellow"/>
              </w:rPr>
              <w:t>0</w:t>
            </w:r>
          </w:p>
        </w:tc>
        <w:tc>
          <w:tcPr>
            <w:tcW w:w="2977" w:type="dxa"/>
          </w:tcPr>
          <w:p w14:paraId="7E933D5D" w14:textId="4EDB0277" w:rsidR="008D4C4D" w:rsidRPr="00C72018" w:rsidRDefault="008C1881" w:rsidP="00E53DFA">
            <w:pPr>
              <w:spacing w:line="240" w:lineRule="auto"/>
              <w:rPr>
                <w:highlight w:val="yellow"/>
              </w:rPr>
            </w:pPr>
            <w:r w:rsidRPr="00C72018">
              <w:rPr>
                <w:highlight w:val="yellow"/>
              </w:rPr>
              <w:t>Arbeitsp</w:t>
            </w:r>
            <w:r w:rsidR="00693699" w:rsidRPr="00C72018">
              <w:rPr>
                <w:highlight w:val="yellow"/>
              </w:rPr>
              <w:t>h</w:t>
            </w:r>
            <w:r w:rsidRPr="00C72018">
              <w:rPr>
                <w:highlight w:val="yellow"/>
              </w:rPr>
              <w:t xml:space="preserve">ase Vormittag </w:t>
            </w:r>
            <w:r w:rsidR="00E53DFA" w:rsidRPr="00C72018">
              <w:rPr>
                <w:highlight w:val="yellow"/>
              </w:rPr>
              <w:br/>
              <w:t xml:space="preserve">ggf. mit </w:t>
            </w:r>
            <w:r w:rsidR="008B2D0D" w:rsidRPr="00C72018">
              <w:rPr>
                <w:highlight w:val="yellow"/>
                <w:lang w:val="de-AT"/>
              </w:rPr>
              <w:t>Kaffe</w:t>
            </w:r>
            <w:r w:rsidR="00E53DFA" w:rsidRPr="00C72018">
              <w:rPr>
                <w:highlight w:val="yellow"/>
                <w:lang w:val="de-AT"/>
              </w:rPr>
              <w:t>e</w:t>
            </w:r>
            <w:r w:rsidR="008B2D0D" w:rsidRPr="00C72018">
              <w:rPr>
                <w:highlight w:val="yellow"/>
                <w:lang w:val="de-AT"/>
              </w:rPr>
              <w:t>pause</w:t>
            </w:r>
          </w:p>
        </w:tc>
        <w:tc>
          <w:tcPr>
            <w:tcW w:w="4252" w:type="dxa"/>
          </w:tcPr>
          <w:p w14:paraId="71A61B62" w14:textId="251ED626" w:rsidR="008D4C4D" w:rsidRPr="00C72018" w:rsidRDefault="0074527D" w:rsidP="0021189D">
            <w:pPr>
              <w:spacing w:line="240" w:lineRule="auto"/>
              <w:rPr>
                <w:highlight w:val="yellow"/>
              </w:rPr>
            </w:pPr>
            <w:r w:rsidRPr="00C72018">
              <w:rPr>
                <w:highlight w:val="yellow"/>
              </w:rPr>
              <w:t>Mitarbeiter*innen</w:t>
            </w:r>
            <w:r w:rsidR="008B2D0D" w:rsidRPr="00C72018">
              <w:rPr>
                <w:highlight w:val="yellow"/>
              </w:rPr>
              <w:t xml:space="preserve"> arbeiten in ihren </w:t>
            </w:r>
            <w:proofErr w:type="spellStart"/>
            <w:r w:rsidR="008B2D0D" w:rsidRPr="00C72018">
              <w:rPr>
                <w:highlight w:val="yellow"/>
              </w:rPr>
              <w:t>Büro`s</w:t>
            </w:r>
            <w:proofErr w:type="spellEnd"/>
            <w:r w:rsidR="00AE37CE" w:rsidRPr="00C72018">
              <w:rPr>
                <w:highlight w:val="yellow"/>
              </w:rPr>
              <w:t xml:space="preserve">, </w:t>
            </w:r>
            <w:r w:rsidR="00E53DFA" w:rsidRPr="00C72018">
              <w:rPr>
                <w:highlight w:val="yellow"/>
              </w:rPr>
              <w:br/>
            </w:r>
            <w:r w:rsidR="00AE37CE" w:rsidRPr="00C72018">
              <w:rPr>
                <w:highlight w:val="yellow"/>
              </w:rPr>
              <w:t xml:space="preserve">einzelne </w:t>
            </w:r>
            <w:r w:rsidR="00213500" w:rsidRPr="00C72018">
              <w:rPr>
                <w:highlight w:val="yellow"/>
              </w:rPr>
              <w:t>Kunden*</w:t>
            </w:r>
            <w:proofErr w:type="spellStart"/>
            <w:r w:rsidR="00213500" w:rsidRPr="00C72018">
              <w:rPr>
                <w:highlight w:val="yellow"/>
              </w:rPr>
              <w:t>innen</w:t>
            </w:r>
            <w:r w:rsidR="00AE37CE" w:rsidRPr="00C72018">
              <w:rPr>
                <w:highlight w:val="yellow"/>
              </w:rPr>
              <w:t>gespräche</w:t>
            </w:r>
            <w:proofErr w:type="spellEnd"/>
            <w:r w:rsidR="00AE37CE" w:rsidRPr="00C72018">
              <w:rPr>
                <w:highlight w:val="yellow"/>
              </w:rPr>
              <w:t xml:space="preserve"> / </w:t>
            </w:r>
            <w:proofErr w:type="spellStart"/>
            <w:r w:rsidR="00CC7AB1" w:rsidRPr="00C72018">
              <w:rPr>
                <w:highlight w:val="yellow"/>
              </w:rPr>
              <w:t>JourFix</w:t>
            </w:r>
            <w:proofErr w:type="spellEnd"/>
            <w:r w:rsidR="00CC7AB1" w:rsidRPr="00C72018">
              <w:rPr>
                <w:highlight w:val="yellow"/>
              </w:rPr>
              <w:t xml:space="preserve"> / </w:t>
            </w:r>
            <w:r w:rsidR="00AE37CE" w:rsidRPr="00C72018">
              <w:rPr>
                <w:highlight w:val="yellow"/>
              </w:rPr>
              <w:t>Besprechungen.</w:t>
            </w:r>
          </w:p>
        </w:tc>
      </w:tr>
      <w:tr w:rsidR="008D4C4D" w14:paraId="314C1A26" w14:textId="77777777" w:rsidTr="00E53DFA">
        <w:tc>
          <w:tcPr>
            <w:tcW w:w="1980" w:type="dxa"/>
          </w:tcPr>
          <w:p w14:paraId="5E2667CE" w14:textId="448DC240" w:rsidR="008D4C4D" w:rsidRPr="00C72018" w:rsidRDefault="005C4FD3" w:rsidP="005C4FD3">
            <w:pPr>
              <w:spacing w:line="240" w:lineRule="auto"/>
              <w:rPr>
                <w:highlight w:val="yellow"/>
              </w:rPr>
            </w:pPr>
            <w:r w:rsidRPr="00C72018">
              <w:rPr>
                <w:highlight w:val="yellow"/>
              </w:rPr>
              <w:t xml:space="preserve">12:00 </w:t>
            </w:r>
            <w:r w:rsidR="00E533B7" w:rsidRPr="00C72018">
              <w:rPr>
                <w:highlight w:val="yellow"/>
              </w:rPr>
              <w:t>–</w:t>
            </w:r>
            <w:r w:rsidRPr="00C72018">
              <w:rPr>
                <w:highlight w:val="yellow"/>
              </w:rPr>
              <w:t xml:space="preserve"> 12:30</w:t>
            </w:r>
          </w:p>
        </w:tc>
        <w:tc>
          <w:tcPr>
            <w:tcW w:w="2977" w:type="dxa"/>
          </w:tcPr>
          <w:p w14:paraId="0269282D" w14:textId="3549D2C2" w:rsidR="008D4C4D" w:rsidRPr="00C72018" w:rsidRDefault="00CC7AB1" w:rsidP="0021189D">
            <w:pPr>
              <w:spacing w:line="240" w:lineRule="auto"/>
              <w:rPr>
                <w:highlight w:val="yellow"/>
              </w:rPr>
            </w:pPr>
            <w:r w:rsidRPr="00C72018">
              <w:rPr>
                <w:highlight w:val="yellow"/>
              </w:rPr>
              <w:t>Mittagspause</w:t>
            </w:r>
          </w:p>
        </w:tc>
        <w:tc>
          <w:tcPr>
            <w:tcW w:w="4252" w:type="dxa"/>
          </w:tcPr>
          <w:p w14:paraId="373D4C89" w14:textId="41037B4B" w:rsidR="008D4C4D" w:rsidRPr="00C72018" w:rsidRDefault="00E53DFA" w:rsidP="00E53DFA">
            <w:pPr>
              <w:spacing w:line="240" w:lineRule="auto"/>
              <w:rPr>
                <w:highlight w:val="yellow"/>
              </w:rPr>
            </w:pPr>
            <w:r w:rsidRPr="00C72018">
              <w:rPr>
                <w:highlight w:val="yellow"/>
              </w:rPr>
              <w:t xml:space="preserve">Einige </w:t>
            </w:r>
            <w:r w:rsidR="0074527D" w:rsidRPr="00C72018">
              <w:rPr>
                <w:highlight w:val="yellow"/>
              </w:rPr>
              <w:t>Mitarbeiter*innen</w:t>
            </w:r>
            <w:r w:rsidRPr="00C72018">
              <w:rPr>
                <w:highlight w:val="yellow"/>
              </w:rPr>
              <w:t xml:space="preserve"> treffen sich um die Mittagszeit zum gemeinsamen Mittagessen im Sozialraum (Küche</w:t>
            </w:r>
            <w:r w:rsidR="00E533B7" w:rsidRPr="00C72018">
              <w:rPr>
                <w:highlight w:val="yellow"/>
              </w:rPr>
              <w:t>)</w:t>
            </w:r>
            <w:r w:rsidRPr="00C72018">
              <w:rPr>
                <w:highlight w:val="yellow"/>
              </w:rPr>
              <w:br/>
            </w:r>
          </w:p>
          <w:p w14:paraId="10F9243B" w14:textId="658930E8" w:rsidR="00E53DFA" w:rsidRPr="00C72018" w:rsidRDefault="00E53DFA" w:rsidP="00E53DFA">
            <w:pPr>
              <w:spacing w:line="240" w:lineRule="auto"/>
              <w:rPr>
                <w:highlight w:val="yellow"/>
              </w:rPr>
            </w:pPr>
            <w:r w:rsidRPr="00C72018">
              <w:rPr>
                <w:highlight w:val="yellow"/>
              </w:rPr>
              <w:t xml:space="preserve">Andere </w:t>
            </w:r>
            <w:r w:rsidR="0074527D" w:rsidRPr="00C72018">
              <w:rPr>
                <w:highlight w:val="yellow"/>
              </w:rPr>
              <w:t>Mitarbeiter*innen</w:t>
            </w:r>
            <w:r w:rsidRPr="00C72018">
              <w:rPr>
                <w:highlight w:val="yellow"/>
              </w:rPr>
              <w:t xml:space="preserve"> </w:t>
            </w:r>
          </w:p>
          <w:p w14:paraId="440A56F8" w14:textId="77777777" w:rsidR="00E53DFA" w:rsidRPr="00C72018" w:rsidRDefault="00E53DFA" w:rsidP="00E53DFA">
            <w:pPr>
              <w:pStyle w:val="Listenabsatz"/>
              <w:numPr>
                <w:ilvl w:val="0"/>
                <w:numId w:val="34"/>
              </w:numPr>
              <w:spacing w:line="240" w:lineRule="auto"/>
              <w:rPr>
                <w:highlight w:val="yellow"/>
              </w:rPr>
            </w:pPr>
            <w:r w:rsidRPr="00C72018">
              <w:rPr>
                <w:highlight w:val="yellow"/>
              </w:rPr>
              <w:t>essen lieber auswärts</w:t>
            </w:r>
          </w:p>
          <w:p w14:paraId="1D1AD8BF" w14:textId="77777777" w:rsidR="00E53DFA" w:rsidRPr="00C72018" w:rsidRDefault="00E53DFA" w:rsidP="00E53DFA">
            <w:pPr>
              <w:pStyle w:val="Listenabsatz"/>
              <w:numPr>
                <w:ilvl w:val="0"/>
                <w:numId w:val="34"/>
              </w:numPr>
              <w:spacing w:line="240" w:lineRule="auto"/>
              <w:rPr>
                <w:highlight w:val="yellow"/>
              </w:rPr>
            </w:pPr>
            <w:r w:rsidRPr="00C72018">
              <w:rPr>
                <w:highlight w:val="yellow"/>
              </w:rPr>
              <w:t>gehen spazieren in der Mittagspause</w:t>
            </w:r>
          </w:p>
          <w:p w14:paraId="1736EDC3" w14:textId="1B804E59" w:rsidR="00E53DFA" w:rsidRPr="00C72018" w:rsidRDefault="00E53DFA" w:rsidP="00E53DFA">
            <w:pPr>
              <w:pStyle w:val="Listenabsatz"/>
              <w:numPr>
                <w:ilvl w:val="0"/>
                <w:numId w:val="34"/>
              </w:numPr>
              <w:spacing w:line="240" w:lineRule="auto"/>
              <w:rPr>
                <w:highlight w:val="yellow"/>
              </w:rPr>
            </w:pPr>
            <w:r w:rsidRPr="00C72018">
              <w:rPr>
                <w:highlight w:val="yellow"/>
              </w:rPr>
              <w:t>essen lieber etwas später alleine in der Küche</w:t>
            </w:r>
          </w:p>
        </w:tc>
      </w:tr>
      <w:tr w:rsidR="008D4C4D" w14:paraId="1C85244C" w14:textId="77777777" w:rsidTr="00E53DFA">
        <w:tc>
          <w:tcPr>
            <w:tcW w:w="1980" w:type="dxa"/>
          </w:tcPr>
          <w:p w14:paraId="07564BBC" w14:textId="0AEDA8B2" w:rsidR="008D4C4D" w:rsidRPr="00C72018" w:rsidRDefault="005C4FD3" w:rsidP="005C4FD3">
            <w:pPr>
              <w:spacing w:line="240" w:lineRule="auto"/>
              <w:rPr>
                <w:highlight w:val="yellow"/>
              </w:rPr>
            </w:pPr>
            <w:r w:rsidRPr="00C72018">
              <w:rPr>
                <w:highlight w:val="yellow"/>
              </w:rPr>
              <w:t>12:30</w:t>
            </w:r>
            <w:r w:rsidR="00E533B7" w:rsidRPr="00C72018">
              <w:rPr>
                <w:highlight w:val="yellow"/>
              </w:rPr>
              <w:t xml:space="preserve"> – </w:t>
            </w:r>
            <w:r w:rsidR="00E53DFA" w:rsidRPr="00C72018">
              <w:rPr>
                <w:highlight w:val="yellow"/>
              </w:rPr>
              <w:t>16:00/19:00</w:t>
            </w:r>
          </w:p>
        </w:tc>
        <w:tc>
          <w:tcPr>
            <w:tcW w:w="2977" w:type="dxa"/>
          </w:tcPr>
          <w:p w14:paraId="14A42B24" w14:textId="3B28F1A7" w:rsidR="008D4C4D" w:rsidRPr="00C72018" w:rsidRDefault="00CC7AB1" w:rsidP="00E53DFA">
            <w:pPr>
              <w:spacing w:line="240" w:lineRule="auto"/>
              <w:rPr>
                <w:highlight w:val="yellow"/>
              </w:rPr>
            </w:pPr>
            <w:r w:rsidRPr="00C72018">
              <w:rPr>
                <w:highlight w:val="yellow"/>
                <w:lang w:val="de-AT"/>
              </w:rPr>
              <w:t>Ar</w:t>
            </w:r>
            <w:r w:rsidR="00E53DFA" w:rsidRPr="00C72018">
              <w:rPr>
                <w:highlight w:val="yellow"/>
                <w:lang w:val="de-AT"/>
              </w:rPr>
              <w:t xml:space="preserve">beitsphase Nachmittags </w:t>
            </w:r>
            <w:r w:rsidR="00E53DFA" w:rsidRPr="00C72018">
              <w:rPr>
                <w:highlight w:val="yellow"/>
                <w:lang w:val="de-AT"/>
              </w:rPr>
              <w:br/>
            </w:r>
            <w:r w:rsidR="00E53DFA" w:rsidRPr="00C72018">
              <w:rPr>
                <w:highlight w:val="yellow"/>
              </w:rPr>
              <w:t xml:space="preserve">ggf. mit </w:t>
            </w:r>
            <w:r w:rsidR="00E53DFA" w:rsidRPr="00C72018">
              <w:rPr>
                <w:highlight w:val="yellow"/>
                <w:lang w:val="de-AT"/>
              </w:rPr>
              <w:t>Kaffeepause</w:t>
            </w:r>
          </w:p>
        </w:tc>
        <w:tc>
          <w:tcPr>
            <w:tcW w:w="4252" w:type="dxa"/>
          </w:tcPr>
          <w:p w14:paraId="7917AE42" w14:textId="634B0FA2" w:rsidR="008D4C4D" w:rsidRPr="00C72018" w:rsidRDefault="0074527D" w:rsidP="0021189D">
            <w:pPr>
              <w:spacing w:line="240" w:lineRule="auto"/>
              <w:rPr>
                <w:highlight w:val="yellow"/>
              </w:rPr>
            </w:pPr>
            <w:r w:rsidRPr="00C72018">
              <w:rPr>
                <w:highlight w:val="yellow"/>
              </w:rPr>
              <w:t>Mitarbeiter*innen</w:t>
            </w:r>
            <w:r w:rsidR="00E53DFA" w:rsidRPr="00C72018">
              <w:rPr>
                <w:highlight w:val="yellow"/>
              </w:rPr>
              <w:t xml:space="preserve"> arbeiten in ihren </w:t>
            </w:r>
            <w:proofErr w:type="spellStart"/>
            <w:r w:rsidR="00E53DFA" w:rsidRPr="00C72018">
              <w:rPr>
                <w:highlight w:val="yellow"/>
              </w:rPr>
              <w:t>Büro`s</w:t>
            </w:r>
            <w:proofErr w:type="spellEnd"/>
            <w:r w:rsidR="00E53DFA" w:rsidRPr="00C72018">
              <w:rPr>
                <w:highlight w:val="yellow"/>
              </w:rPr>
              <w:t xml:space="preserve">, </w:t>
            </w:r>
            <w:r w:rsidR="00E53DFA" w:rsidRPr="00C72018">
              <w:rPr>
                <w:highlight w:val="yellow"/>
              </w:rPr>
              <w:br/>
              <w:t xml:space="preserve">einzelne </w:t>
            </w:r>
            <w:r w:rsidR="00213500" w:rsidRPr="00C72018">
              <w:rPr>
                <w:highlight w:val="yellow"/>
              </w:rPr>
              <w:t>Kunden*</w:t>
            </w:r>
            <w:proofErr w:type="spellStart"/>
            <w:r w:rsidR="00213500" w:rsidRPr="00C72018">
              <w:rPr>
                <w:highlight w:val="yellow"/>
              </w:rPr>
              <w:t>innen</w:t>
            </w:r>
            <w:r w:rsidR="00E53DFA" w:rsidRPr="00C72018">
              <w:rPr>
                <w:highlight w:val="yellow"/>
              </w:rPr>
              <w:t>gespräche</w:t>
            </w:r>
            <w:proofErr w:type="spellEnd"/>
            <w:r w:rsidR="00E53DFA" w:rsidRPr="00C72018">
              <w:rPr>
                <w:highlight w:val="yellow"/>
              </w:rPr>
              <w:t xml:space="preserve"> / </w:t>
            </w:r>
            <w:proofErr w:type="spellStart"/>
            <w:r w:rsidR="00E53DFA" w:rsidRPr="00C72018">
              <w:rPr>
                <w:highlight w:val="yellow"/>
              </w:rPr>
              <w:t>JourFix</w:t>
            </w:r>
            <w:proofErr w:type="spellEnd"/>
            <w:r w:rsidR="00E53DFA" w:rsidRPr="00C72018">
              <w:rPr>
                <w:highlight w:val="yellow"/>
              </w:rPr>
              <w:t xml:space="preserve"> / Besprechungen.</w:t>
            </w:r>
          </w:p>
        </w:tc>
      </w:tr>
      <w:tr w:rsidR="008D4C4D" w14:paraId="445D361B" w14:textId="77777777" w:rsidTr="00E53DFA">
        <w:tc>
          <w:tcPr>
            <w:tcW w:w="1980" w:type="dxa"/>
          </w:tcPr>
          <w:p w14:paraId="28B16379" w14:textId="0ED1BED4" w:rsidR="008D4C4D" w:rsidRPr="00C72018" w:rsidRDefault="00E53DFA" w:rsidP="005C4FD3">
            <w:pPr>
              <w:spacing w:line="240" w:lineRule="auto"/>
              <w:rPr>
                <w:highlight w:val="yellow"/>
              </w:rPr>
            </w:pPr>
            <w:r w:rsidRPr="00C72018">
              <w:rPr>
                <w:highlight w:val="yellow"/>
              </w:rPr>
              <w:t>anschließend</w:t>
            </w:r>
            <w:r w:rsidR="005C4FD3" w:rsidRPr="00C72018">
              <w:rPr>
                <w:highlight w:val="yellow"/>
              </w:rPr>
              <w:t xml:space="preserve"> </w:t>
            </w:r>
          </w:p>
        </w:tc>
        <w:tc>
          <w:tcPr>
            <w:tcW w:w="2977" w:type="dxa"/>
          </w:tcPr>
          <w:p w14:paraId="3841F0B3" w14:textId="11E018F0" w:rsidR="008D4C4D" w:rsidRPr="00C72018" w:rsidRDefault="00CC7AB1" w:rsidP="00CC7AB1">
            <w:pPr>
              <w:rPr>
                <w:highlight w:val="yellow"/>
                <w:lang w:val="de-AT"/>
              </w:rPr>
            </w:pPr>
            <w:r w:rsidRPr="00C72018">
              <w:rPr>
                <w:highlight w:val="yellow"/>
                <w:lang w:val="de-AT"/>
              </w:rPr>
              <w:t>Abschied - Tagesende</w:t>
            </w:r>
          </w:p>
        </w:tc>
        <w:tc>
          <w:tcPr>
            <w:tcW w:w="4252" w:type="dxa"/>
          </w:tcPr>
          <w:p w14:paraId="54BBD167" w14:textId="71519489" w:rsidR="008D4C4D" w:rsidRPr="00C72018" w:rsidRDefault="00E53DFA" w:rsidP="00E53DFA">
            <w:pPr>
              <w:spacing w:line="240" w:lineRule="auto"/>
              <w:rPr>
                <w:highlight w:val="yellow"/>
              </w:rPr>
            </w:pPr>
            <w:r w:rsidRPr="00C72018">
              <w:rPr>
                <w:highlight w:val="yellow"/>
              </w:rPr>
              <w:t xml:space="preserve">Verbale </w:t>
            </w:r>
            <w:r w:rsidR="005C4FD3" w:rsidRPr="00C72018">
              <w:rPr>
                <w:highlight w:val="yellow"/>
              </w:rPr>
              <w:t xml:space="preserve">Verabschiedung </w:t>
            </w:r>
            <w:r w:rsidRPr="00C72018">
              <w:rPr>
                <w:highlight w:val="yellow"/>
              </w:rPr>
              <w:t>(mit Abstand)</w:t>
            </w:r>
          </w:p>
        </w:tc>
      </w:tr>
    </w:tbl>
    <w:p w14:paraId="10443BDF" w14:textId="65AA4176" w:rsidR="00A00336" w:rsidRDefault="00A00336" w:rsidP="00A00336">
      <w:pPr>
        <w:pStyle w:val="Beschriftung"/>
        <w:keepNext/>
      </w:pPr>
      <w:bookmarkStart w:id="82" w:name="_Toc57669407"/>
      <w:r>
        <w:t xml:space="preserve">Tabelle </w:t>
      </w:r>
      <w:r>
        <w:fldChar w:fldCharType="begin"/>
      </w:r>
      <w:r>
        <w:instrText xml:space="preserve"> SEQ Tabelle \* ARABIC </w:instrText>
      </w:r>
      <w:r>
        <w:fldChar w:fldCharType="separate"/>
      </w:r>
      <w:r>
        <w:rPr>
          <w:noProof/>
        </w:rPr>
        <w:t>1</w:t>
      </w:r>
      <w:r>
        <w:fldChar w:fldCharType="end"/>
      </w:r>
      <w:r>
        <w:t xml:space="preserve">: Übersichts-Tagesablauf </w:t>
      </w:r>
      <w:r w:rsidR="001F3ED2">
        <w:t>im Bürobetrieb</w:t>
      </w:r>
      <w:bookmarkEnd w:id="82"/>
    </w:p>
    <w:p w14:paraId="33FDA99E" w14:textId="77777777" w:rsidR="009F3BBA" w:rsidRDefault="009F3BBA" w:rsidP="009F3BBA">
      <w:pPr>
        <w:rPr>
          <w:lang w:val="de-AT"/>
        </w:rPr>
      </w:pPr>
    </w:p>
    <w:p w14:paraId="1C298991" w14:textId="386D3AF5" w:rsidR="00184D12" w:rsidRDefault="00184D12" w:rsidP="00184D12">
      <w:pPr>
        <w:pStyle w:val="berschrift3"/>
        <w:rPr>
          <w:lang w:val="de-AT"/>
        </w:rPr>
      </w:pPr>
      <w:bookmarkStart w:id="83" w:name="_Ref54814160"/>
      <w:bookmarkStart w:id="84" w:name="_Toc67592704"/>
      <w:r>
        <w:rPr>
          <w:lang w:val="de-AT"/>
        </w:rPr>
        <w:t xml:space="preserve">Beschreibung </w:t>
      </w:r>
      <w:bookmarkEnd w:id="83"/>
      <w:r w:rsidR="001D75E2">
        <w:rPr>
          <w:lang w:val="de-AT"/>
        </w:rPr>
        <w:t>„Arbeitsbeginn“</w:t>
      </w:r>
      <w:bookmarkEnd w:id="84"/>
      <w:r w:rsidR="001D75E2">
        <w:rPr>
          <w:lang w:val="de-AT"/>
        </w:rPr>
        <w:t xml:space="preserve"> </w:t>
      </w:r>
    </w:p>
    <w:p w14:paraId="30A1767A" w14:textId="77777777" w:rsidR="0063629B" w:rsidRDefault="0063629B" w:rsidP="0063629B">
      <w:pPr>
        <w:rPr>
          <w:highlight w:val="yellow"/>
          <w:lang w:val="de-AT"/>
        </w:rPr>
      </w:pPr>
      <w:r>
        <w:rPr>
          <w:highlight w:val="yellow"/>
          <w:lang w:val="de-AT"/>
        </w:rPr>
        <w:t xml:space="preserve">ANPASSEN AN DAS UNTERNEHMEN! </w:t>
      </w:r>
    </w:p>
    <w:p w14:paraId="3D4B022F" w14:textId="77777777" w:rsidR="0063629B" w:rsidRDefault="0063629B" w:rsidP="0063629B">
      <w:pPr>
        <w:rPr>
          <w:lang w:val="de-AT"/>
        </w:rPr>
      </w:pPr>
    </w:p>
    <w:p w14:paraId="0DC88910" w14:textId="57F83030" w:rsidR="00DA185A" w:rsidRPr="0063629B" w:rsidRDefault="0063629B" w:rsidP="007D796B">
      <w:pPr>
        <w:rPr>
          <w:highlight w:val="yellow"/>
          <w:lang w:val="de-AT"/>
        </w:rPr>
      </w:pPr>
      <w:r w:rsidRPr="006514BB">
        <w:rPr>
          <w:highlight w:val="yellow"/>
          <w:lang w:val="de-AT"/>
        </w:rPr>
        <w:t>Zum Beispiel:</w:t>
      </w:r>
      <w:r>
        <w:rPr>
          <w:highlight w:val="yellow"/>
          <w:lang w:val="de-AT"/>
        </w:rPr>
        <w:t xml:space="preserve"> </w:t>
      </w:r>
      <w:r w:rsidR="00DA185A" w:rsidRPr="008957CA">
        <w:rPr>
          <w:highlight w:val="yellow"/>
          <w:lang w:val="de-AT"/>
        </w:rPr>
        <w:t xml:space="preserve">Die </w:t>
      </w:r>
      <w:r w:rsidR="0074527D" w:rsidRPr="008957CA">
        <w:rPr>
          <w:highlight w:val="yellow"/>
          <w:lang w:val="de-AT"/>
        </w:rPr>
        <w:t>Mitarbeiter*innen</w:t>
      </w:r>
      <w:r w:rsidR="00DA185A" w:rsidRPr="008957CA">
        <w:rPr>
          <w:highlight w:val="yellow"/>
          <w:lang w:val="de-AT"/>
        </w:rPr>
        <w:t xml:space="preserve"> treffen in der Regel einzelnen ein</w:t>
      </w:r>
      <w:r w:rsidR="00E53DFA" w:rsidRPr="008957CA">
        <w:rPr>
          <w:highlight w:val="yellow"/>
          <w:lang w:val="de-AT"/>
        </w:rPr>
        <w:t xml:space="preserve">. Die </w:t>
      </w:r>
      <w:r w:rsidR="0074527D" w:rsidRPr="008957CA">
        <w:rPr>
          <w:highlight w:val="yellow"/>
          <w:lang w:val="de-AT"/>
        </w:rPr>
        <w:t>Mitarbeiter*innen</w:t>
      </w:r>
      <w:r w:rsidR="00E53DFA" w:rsidRPr="008957CA">
        <w:rPr>
          <w:highlight w:val="yellow"/>
          <w:lang w:val="de-AT"/>
        </w:rPr>
        <w:t xml:space="preserve"> haben einzelne Garderobenständer in ihren Büros. Der Morgenkaffee wird in der Regel einzeln während des Arbeitens eingenommen.</w:t>
      </w:r>
      <w:r w:rsidR="00E53DFA">
        <w:rPr>
          <w:lang w:val="de-AT"/>
        </w:rPr>
        <w:t xml:space="preserve"> </w:t>
      </w:r>
    </w:p>
    <w:p w14:paraId="24FF8121" w14:textId="77777777" w:rsidR="00DA185A" w:rsidRDefault="00DA185A" w:rsidP="007D796B">
      <w:pPr>
        <w:rPr>
          <w:lang w:val="de-AT"/>
        </w:rPr>
      </w:pPr>
    </w:p>
    <w:p w14:paraId="569F1F5D" w14:textId="318317F1" w:rsidR="007D796B" w:rsidRDefault="007D796B" w:rsidP="007D796B">
      <w:pPr>
        <w:rPr>
          <w:lang w:val="de-AT"/>
        </w:rPr>
      </w:pPr>
    </w:p>
    <w:p w14:paraId="243E9B32" w14:textId="70BB202E" w:rsidR="007D796B" w:rsidRDefault="007D796B" w:rsidP="007D796B">
      <w:pPr>
        <w:pStyle w:val="berschrift3"/>
        <w:rPr>
          <w:lang w:val="de-AT"/>
        </w:rPr>
      </w:pPr>
      <w:bookmarkStart w:id="85" w:name="_Toc67592705"/>
      <w:bookmarkStart w:id="86" w:name="_Hlk57661710"/>
      <w:r>
        <w:rPr>
          <w:lang w:val="de-AT"/>
        </w:rPr>
        <w:t>Beschreibung „Arbeitsblock Vormittag“</w:t>
      </w:r>
      <w:bookmarkEnd w:id="85"/>
      <w:r>
        <w:rPr>
          <w:lang w:val="de-AT"/>
        </w:rPr>
        <w:t xml:space="preserve"> </w:t>
      </w:r>
    </w:p>
    <w:p w14:paraId="675D86F7" w14:textId="77777777" w:rsidR="0063629B" w:rsidRDefault="0063629B" w:rsidP="0063629B">
      <w:pPr>
        <w:rPr>
          <w:highlight w:val="yellow"/>
          <w:lang w:val="de-AT"/>
        </w:rPr>
      </w:pPr>
      <w:r>
        <w:rPr>
          <w:highlight w:val="yellow"/>
          <w:lang w:val="de-AT"/>
        </w:rPr>
        <w:t xml:space="preserve">ANPASSEN AN DAS UNTERNEHMEN! </w:t>
      </w:r>
    </w:p>
    <w:p w14:paraId="0A0F904B" w14:textId="77777777" w:rsidR="0063629B" w:rsidRDefault="0063629B" w:rsidP="0063629B">
      <w:pPr>
        <w:rPr>
          <w:lang w:val="de-AT"/>
        </w:rPr>
      </w:pPr>
    </w:p>
    <w:p w14:paraId="7383BE12" w14:textId="12334896" w:rsidR="00E267EC" w:rsidRPr="0063629B" w:rsidRDefault="0063629B" w:rsidP="004D0C9B">
      <w:pPr>
        <w:rPr>
          <w:highlight w:val="yellow"/>
          <w:lang w:val="de-AT"/>
        </w:rPr>
      </w:pPr>
      <w:r w:rsidRPr="006514BB">
        <w:rPr>
          <w:highlight w:val="yellow"/>
          <w:lang w:val="de-AT"/>
        </w:rPr>
        <w:t>Zum Beispiel:</w:t>
      </w:r>
      <w:r>
        <w:rPr>
          <w:highlight w:val="yellow"/>
          <w:lang w:val="de-AT"/>
        </w:rPr>
        <w:t xml:space="preserve"> </w:t>
      </w:r>
      <w:r w:rsidR="00A752EF" w:rsidRPr="008957CA">
        <w:rPr>
          <w:highlight w:val="yellow"/>
        </w:rPr>
        <w:t>Die</w:t>
      </w:r>
      <w:r w:rsidR="007D796B" w:rsidRPr="008957CA">
        <w:rPr>
          <w:highlight w:val="yellow"/>
        </w:rPr>
        <w:t xml:space="preserve"> </w:t>
      </w:r>
      <w:r w:rsidR="0074527D" w:rsidRPr="008957CA">
        <w:rPr>
          <w:highlight w:val="yellow"/>
        </w:rPr>
        <w:t>Mitarbeiter*innen</w:t>
      </w:r>
      <w:r w:rsidR="006A5D61" w:rsidRPr="008957CA">
        <w:rPr>
          <w:highlight w:val="yellow"/>
        </w:rPr>
        <w:t xml:space="preserve"> </w:t>
      </w:r>
      <w:r w:rsidR="00E267EC" w:rsidRPr="008957CA">
        <w:rPr>
          <w:highlight w:val="yellow"/>
        </w:rPr>
        <w:t>verrichte</w:t>
      </w:r>
      <w:r w:rsidR="00570381" w:rsidRPr="008957CA">
        <w:rPr>
          <w:highlight w:val="yellow"/>
        </w:rPr>
        <w:t>n</w:t>
      </w:r>
      <w:r w:rsidR="006A5D61" w:rsidRPr="008957CA">
        <w:rPr>
          <w:highlight w:val="yellow"/>
        </w:rPr>
        <w:t xml:space="preserve"> ihre Arbeit in der Regel von ihren jeweiligen Büro-Arbeitsplätzen aus. </w:t>
      </w:r>
      <w:r w:rsidR="00E53DFA" w:rsidRPr="008957CA">
        <w:rPr>
          <w:highlight w:val="yellow"/>
        </w:rPr>
        <w:t>90</w:t>
      </w:r>
      <w:r w:rsidR="00E267EC" w:rsidRPr="008957CA">
        <w:rPr>
          <w:highlight w:val="yellow"/>
        </w:rPr>
        <w:t xml:space="preserve"> Prozent der Arbeit werden am </w:t>
      </w:r>
      <w:r w:rsidR="00570381" w:rsidRPr="008957CA">
        <w:rPr>
          <w:highlight w:val="yellow"/>
        </w:rPr>
        <w:t>PC-Arbeitsplatz</w:t>
      </w:r>
      <w:r w:rsidR="00E267EC" w:rsidRPr="008957CA">
        <w:rPr>
          <w:highlight w:val="yellow"/>
        </w:rPr>
        <w:t xml:space="preserve"> bzw. telefonisch/online geleistet.</w:t>
      </w:r>
    </w:p>
    <w:p w14:paraId="7C1BE179" w14:textId="67358B39" w:rsidR="00E267EC" w:rsidRDefault="00E267EC" w:rsidP="004D0C9B"/>
    <w:p w14:paraId="0C2AEABE" w14:textId="2CD7FFC0" w:rsidR="00E267EC" w:rsidRPr="0063629B" w:rsidRDefault="00E267EC" w:rsidP="00995169">
      <w:pPr>
        <w:pStyle w:val="Listenabsatz"/>
        <w:numPr>
          <w:ilvl w:val="0"/>
          <w:numId w:val="24"/>
        </w:numPr>
        <w:rPr>
          <w:highlight w:val="yellow"/>
        </w:rPr>
      </w:pPr>
      <w:r w:rsidRPr="0063629B">
        <w:rPr>
          <w:highlight w:val="yellow"/>
        </w:rPr>
        <w:t xml:space="preserve">Die Arbeitsplätze sind den </w:t>
      </w:r>
      <w:r w:rsidR="0074527D" w:rsidRPr="0063629B">
        <w:rPr>
          <w:highlight w:val="yellow"/>
        </w:rPr>
        <w:t>Mitarbeiter*innen</w:t>
      </w:r>
      <w:r w:rsidRPr="0063629B">
        <w:rPr>
          <w:highlight w:val="yellow"/>
        </w:rPr>
        <w:t xml:space="preserve"> fix zugeteilt</w:t>
      </w:r>
      <w:r w:rsidR="000850DF" w:rsidRPr="0063629B">
        <w:rPr>
          <w:highlight w:val="yellow"/>
        </w:rPr>
        <w:t xml:space="preserve">. </w:t>
      </w:r>
    </w:p>
    <w:p w14:paraId="2F03EDC6" w14:textId="1091BC40" w:rsidR="000850DF" w:rsidRPr="0063629B" w:rsidRDefault="000850DF" w:rsidP="00995169">
      <w:pPr>
        <w:pStyle w:val="Listenabsatz"/>
        <w:numPr>
          <w:ilvl w:val="0"/>
          <w:numId w:val="24"/>
        </w:numPr>
        <w:rPr>
          <w:highlight w:val="yellow"/>
        </w:rPr>
      </w:pPr>
      <w:r w:rsidRPr="0063629B">
        <w:rPr>
          <w:highlight w:val="yellow"/>
        </w:rPr>
        <w:lastRenderedPageBreak/>
        <w:t xml:space="preserve">Abstimmungen zwischen </w:t>
      </w:r>
      <w:r w:rsidR="0074527D" w:rsidRPr="0063629B">
        <w:rPr>
          <w:highlight w:val="yellow"/>
        </w:rPr>
        <w:t>Mitarbeiter*innen</w:t>
      </w:r>
      <w:r w:rsidRPr="0063629B">
        <w:rPr>
          <w:highlight w:val="yellow"/>
        </w:rPr>
        <w:t xml:space="preserve"> finden </w:t>
      </w:r>
      <w:r w:rsidR="00CB3889" w:rsidRPr="0063629B">
        <w:rPr>
          <w:highlight w:val="yellow"/>
        </w:rPr>
        <w:t xml:space="preserve">in der Regel persönlich in den Büros der </w:t>
      </w:r>
      <w:r w:rsidR="0074527D" w:rsidRPr="0063629B">
        <w:rPr>
          <w:highlight w:val="yellow"/>
        </w:rPr>
        <w:t>Mitarbeiter*innen</w:t>
      </w:r>
      <w:r w:rsidR="00CB3889" w:rsidRPr="0063629B">
        <w:rPr>
          <w:highlight w:val="yellow"/>
        </w:rPr>
        <w:t xml:space="preserve"> statt / in </w:t>
      </w:r>
      <w:r w:rsidRPr="0063629B">
        <w:rPr>
          <w:highlight w:val="yellow"/>
        </w:rPr>
        <w:t>Besprechung</w:t>
      </w:r>
      <w:r w:rsidR="00CB3889" w:rsidRPr="0063629B">
        <w:rPr>
          <w:highlight w:val="yellow"/>
        </w:rPr>
        <w:t xml:space="preserve">sräumen statt. </w:t>
      </w:r>
    </w:p>
    <w:p w14:paraId="1725752B" w14:textId="77777777" w:rsidR="00CB3889" w:rsidRDefault="00CB3889" w:rsidP="004D0C9B"/>
    <w:p w14:paraId="1DB06DF7" w14:textId="007F3705" w:rsidR="00F233C7" w:rsidRPr="00995169" w:rsidRDefault="00995169" w:rsidP="004D0C9B">
      <w:pPr>
        <w:rPr>
          <w:u w:val="single"/>
        </w:rPr>
      </w:pPr>
      <w:r w:rsidRPr="00995169">
        <w:rPr>
          <w:u w:val="single"/>
        </w:rPr>
        <w:t>Folgende regelmäßigen Abstimmungsbesprechungen finden statt:</w:t>
      </w:r>
    </w:p>
    <w:p w14:paraId="10B4C8E8" w14:textId="77777777" w:rsidR="0063629B" w:rsidRDefault="0063629B" w:rsidP="0063629B">
      <w:pPr>
        <w:rPr>
          <w:highlight w:val="yellow"/>
          <w:lang w:val="de-AT"/>
        </w:rPr>
      </w:pPr>
      <w:r>
        <w:rPr>
          <w:highlight w:val="yellow"/>
          <w:lang w:val="de-AT"/>
        </w:rPr>
        <w:t xml:space="preserve">ANPASSEN AN DAS UNTERNEHMEN! </w:t>
      </w:r>
    </w:p>
    <w:p w14:paraId="028C2C93" w14:textId="77777777" w:rsidR="0063629B" w:rsidRDefault="0063629B" w:rsidP="0063629B">
      <w:pPr>
        <w:rPr>
          <w:lang w:val="de-AT"/>
        </w:rPr>
      </w:pPr>
    </w:p>
    <w:p w14:paraId="2DCC2045" w14:textId="5D2F0EDB" w:rsidR="0063629B" w:rsidRPr="0063629B" w:rsidRDefault="0063629B" w:rsidP="0063629B">
      <w:pPr>
        <w:rPr>
          <w:highlight w:val="yellow"/>
          <w:lang w:val="de-AT"/>
        </w:rPr>
      </w:pPr>
      <w:r w:rsidRPr="0063629B">
        <w:rPr>
          <w:highlight w:val="yellow"/>
          <w:lang w:val="de-AT"/>
        </w:rPr>
        <w:t>Zum Beispiel:</w:t>
      </w:r>
    </w:p>
    <w:p w14:paraId="10C24170" w14:textId="1EBC0302" w:rsidR="009C46B6" w:rsidRPr="0063629B" w:rsidRDefault="0063629B" w:rsidP="00E53DFA">
      <w:pPr>
        <w:pStyle w:val="Listenabsatz"/>
        <w:numPr>
          <w:ilvl w:val="0"/>
          <w:numId w:val="27"/>
        </w:numPr>
        <w:rPr>
          <w:highlight w:val="yellow"/>
        </w:rPr>
      </w:pPr>
      <w:r w:rsidRPr="0063629B">
        <w:rPr>
          <w:highlight w:val="yellow"/>
        </w:rPr>
        <w:t>KundInnen</w:t>
      </w:r>
      <w:r w:rsidR="009C46B6" w:rsidRPr="0063629B">
        <w:rPr>
          <w:highlight w:val="yellow"/>
        </w:rPr>
        <w:t>-Besprechungen: Mehrmals täglich</w:t>
      </w:r>
    </w:p>
    <w:p w14:paraId="715A9649" w14:textId="2D50D32D" w:rsidR="00E53DFA" w:rsidRPr="0063629B" w:rsidRDefault="00E53DFA" w:rsidP="00E53DFA">
      <w:pPr>
        <w:pStyle w:val="Listenabsatz"/>
        <w:numPr>
          <w:ilvl w:val="0"/>
          <w:numId w:val="27"/>
        </w:numPr>
        <w:rPr>
          <w:highlight w:val="yellow"/>
        </w:rPr>
      </w:pPr>
      <w:r w:rsidRPr="0063629B">
        <w:rPr>
          <w:highlight w:val="yellow"/>
        </w:rPr>
        <w:t xml:space="preserve">Besprechung Geschäftsleitung, 1x pro Woche, ca. 1,5 Stunden, Teilnahme aller 3 Mitglieder der GL </w:t>
      </w:r>
    </w:p>
    <w:p w14:paraId="2B6E7975" w14:textId="1574DFC0" w:rsidR="00995169" w:rsidRPr="0063629B" w:rsidRDefault="00E53DFA" w:rsidP="00CA06BA">
      <w:pPr>
        <w:pStyle w:val="Listenabsatz"/>
        <w:numPr>
          <w:ilvl w:val="0"/>
          <w:numId w:val="27"/>
        </w:numPr>
        <w:rPr>
          <w:highlight w:val="yellow"/>
        </w:rPr>
      </w:pPr>
      <w:r w:rsidRPr="0063629B">
        <w:rPr>
          <w:highlight w:val="yellow"/>
        </w:rPr>
        <w:t xml:space="preserve">Team-Meeting, 1x pro Monat, ca. 1,5 Stunden, </w:t>
      </w:r>
      <w:r>
        <w:rPr>
          <w:highlight w:val="yellow"/>
        </w:rPr>
        <w:t>Teilnehmer</w:t>
      </w:r>
      <w:r w:rsidR="00EC5F3B">
        <w:rPr>
          <w:highlight w:val="yellow"/>
        </w:rPr>
        <w:t>*innen</w:t>
      </w:r>
      <w:r w:rsidRPr="0063629B">
        <w:rPr>
          <w:highlight w:val="yellow"/>
        </w:rPr>
        <w:t xml:space="preserve"> alle </w:t>
      </w:r>
      <w:r w:rsidR="0074527D" w:rsidRPr="0063629B">
        <w:rPr>
          <w:highlight w:val="yellow"/>
        </w:rPr>
        <w:t>Mitarbeiter*innen</w:t>
      </w:r>
    </w:p>
    <w:p w14:paraId="5491DB68" w14:textId="71C08508" w:rsidR="009C46B6" w:rsidRDefault="009C46B6" w:rsidP="009C46B6"/>
    <w:bookmarkEnd w:id="86"/>
    <w:p w14:paraId="58ED1B22" w14:textId="0228C3FE" w:rsidR="00995169" w:rsidRDefault="00995169" w:rsidP="004D0C9B"/>
    <w:p w14:paraId="4EC92F4D" w14:textId="1C592A7E" w:rsidR="00DA185A" w:rsidRDefault="00DA185A" w:rsidP="00DA185A">
      <w:pPr>
        <w:pStyle w:val="berschrift3"/>
        <w:rPr>
          <w:lang w:val="de-AT"/>
        </w:rPr>
      </w:pPr>
      <w:bookmarkStart w:id="87" w:name="_Toc67592706"/>
      <w:r>
        <w:rPr>
          <w:lang w:val="de-AT"/>
        </w:rPr>
        <w:t>Beschreibung „</w:t>
      </w:r>
      <w:r w:rsidR="005120D4">
        <w:rPr>
          <w:lang w:val="de-AT"/>
        </w:rPr>
        <w:t>Mittagspause / Pa</w:t>
      </w:r>
      <w:r w:rsidR="00E6195B">
        <w:rPr>
          <w:lang w:val="de-AT"/>
        </w:rPr>
        <w:t>u</w:t>
      </w:r>
      <w:r w:rsidR="005120D4">
        <w:rPr>
          <w:lang w:val="de-AT"/>
        </w:rPr>
        <w:t>sen</w:t>
      </w:r>
      <w:r>
        <w:rPr>
          <w:lang w:val="de-AT"/>
        </w:rPr>
        <w:t>“</w:t>
      </w:r>
      <w:bookmarkEnd w:id="87"/>
      <w:r>
        <w:rPr>
          <w:lang w:val="de-AT"/>
        </w:rPr>
        <w:t xml:space="preserve"> </w:t>
      </w:r>
    </w:p>
    <w:p w14:paraId="1CB3CB50" w14:textId="77777777" w:rsidR="0063629B" w:rsidRPr="0063629B" w:rsidRDefault="0063629B" w:rsidP="0063629B">
      <w:pPr>
        <w:rPr>
          <w:highlight w:val="yellow"/>
          <w:lang w:val="de-AT"/>
        </w:rPr>
      </w:pPr>
      <w:r w:rsidRPr="0063629B">
        <w:rPr>
          <w:highlight w:val="yellow"/>
          <w:lang w:val="de-AT"/>
        </w:rPr>
        <w:t xml:space="preserve">ANPASSEN AN DAS UNTERNEHMEN! </w:t>
      </w:r>
    </w:p>
    <w:p w14:paraId="388B6F2A" w14:textId="77777777" w:rsidR="0063629B" w:rsidRPr="0063629B" w:rsidRDefault="0063629B" w:rsidP="0063629B">
      <w:pPr>
        <w:rPr>
          <w:highlight w:val="yellow"/>
          <w:lang w:val="de-AT"/>
        </w:rPr>
      </w:pPr>
    </w:p>
    <w:p w14:paraId="285F730A" w14:textId="55F6FFA9" w:rsidR="00E53DFA" w:rsidRPr="0063629B" w:rsidRDefault="0063629B" w:rsidP="00E53DFA">
      <w:pPr>
        <w:rPr>
          <w:highlight w:val="yellow"/>
          <w:lang w:val="de-AT"/>
        </w:rPr>
      </w:pPr>
      <w:r w:rsidRPr="0063629B">
        <w:rPr>
          <w:highlight w:val="yellow"/>
          <w:lang w:val="de-AT"/>
        </w:rPr>
        <w:t>Zum Beispiel:</w:t>
      </w:r>
      <w:r w:rsidR="00E53DFA" w:rsidRPr="0063629B">
        <w:rPr>
          <w:highlight w:val="yellow"/>
        </w:rPr>
        <w:t xml:space="preserve">Einige </w:t>
      </w:r>
      <w:r w:rsidR="0074527D" w:rsidRPr="0063629B">
        <w:rPr>
          <w:highlight w:val="yellow"/>
        </w:rPr>
        <w:t>Mitarbeiter*innen</w:t>
      </w:r>
      <w:r w:rsidR="00E53DFA" w:rsidRPr="0063629B">
        <w:rPr>
          <w:highlight w:val="yellow"/>
        </w:rPr>
        <w:t xml:space="preserve"> treffen sich um die Mittagszeit zum gemeinsamen Mittagessen im Sozialraum (Küche)</w:t>
      </w:r>
    </w:p>
    <w:p w14:paraId="70CD0798" w14:textId="77777777" w:rsidR="00E53DFA" w:rsidRPr="0063629B" w:rsidRDefault="00E53DFA" w:rsidP="00E53DFA">
      <w:pPr>
        <w:rPr>
          <w:highlight w:val="yellow"/>
        </w:rPr>
      </w:pPr>
    </w:p>
    <w:p w14:paraId="04A93E92" w14:textId="22EF7C9B" w:rsidR="00E53DFA" w:rsidRPr="0063629B" w:rsidRDefault="00E53DFA" w:rsidP="00E53DFA">
      <w:pPr>
        <w:rPr>
          <w:highlight w:val="yellow"/>
        </w:rPr>
      </w:pPr>
      <w:r w:rsidRPr="0063629B">
        <w:rPr>
          <w:highlight w:val="yellow"/>
        </w:rPr>
        <w:t xml:space="preserve">Andere </w:t>
      </w:r>
      <w:r w:rsidR="0074527D" w:rsidRPr="0063629B">
        <w:rPr>
          <w:highlight w:val="yellow"/>
        </w:rPr>
        <w:t>Mitarbeiter*innen</w:t>
      </w:r>
      <w:r w:rsidRPr="0063629B">
        <w:rPr>
          <w:highlight w:val="yellow"/>
        </w:rPr>
        <w:t xml:space="preserve"> </w:t>
      </w:r>
    </w:p>
    <w:p w14:paraId="6BD20D53" w14:textId="77777777" w:rsidR="00E53DFA" w:rsidRPr="0063629B" w:rsidRDefault="00E53DFA" w:rsidP="00E53DFA">
      <w:pPr>
        <w:rPr>
          <w:highlight w:val="yellow"/>
        </w:rPr>
      </w:pPr>
      <w:r w:rsidRPr="0063629B">
        <w:rPr>
          <w:highlight w:val="yellow"/>
        </w:rPr>
        <w:t>•</w:t>
      </w:r>
      <w:r w:rsidRPr="0063629B">
        <w:rPr>
          <w:highlight w:val="yellow"/>
        </w:rPr>
        <w:tab/>
        <w:t>essen lieber auswärts</w:t>
      </w:r>
    </w:p>
    <w:p w14:paraId="74562262" w14:textId="77777777" w:rsidR="00E53DFA" w:rsidRPr="0063629B" w:rsidRDefault="00E53DFA" w:rsidP="00E53DFA">
      <w:pPr>
        <w:rPr>
          <w:highlight w:val="yellow"/>
        </w:rPr>
      </w:pPr>
      <w:r w:rsidRPr="0063629B">
        <w:rPr>
          <w:highlight w:val="yellow"/>
        </w:rPr>
        <w:t>•</w:t>
      </w:r>
      <w:r w:rsidRPr="0063629B">
        <w:rPr>
          <w:highlight w:val="yellow"/>
        </w:rPr>
        <w:tab/>
        <w:t>gehen spazieren in der Mittagspause</w:t>
      </w:r>
    </w:p>
    <w:p w14:paraId="70F3A9E2" w14:textId="244E1A4C" w:rsidR="00DA185A" w:rsidRDefault="00E53DFA" w:rsidP="00E53DFA">
      <w:r w:rsidRPr="0063629B">
        <w:rPr>
          <w:highlight w:val="yellow"/>
        </w:rPr>
        <w:t>•</w:t>
      </w:r>
      <w:r w:rsidRPr="0063629B">
        <w:rPr>
          <w:highlight w:val="yellow"/>
        </w:rPr>
        <w:tab/>
        <w:t>essen lieber etwas später alleine in der Küche</w:t>
      </w:r>
      <w:r w:rsidRPr="00E53DFA">
        <w:t xml:space="preserve"> </w:t>
      </w:r>
    </w:p>
    <w:p w14:paraId="04D07639" w14:textId="77777777" w:rsidR="005120D4" w:rsidRDefault="005120D4" w:rsidP="004D0C9B"/>
    <w:p w14:paraId="342AB187" w14:textId="5302BF8C" w:rsidR="001E3656" w:rsidRDefault="001E3656" w:rsidP="001E3656">
      <w:pPr>
        <w:pStyle w:val="berschrift3"/>
        <w:rPr>
          <w:lang w:val="de-AT"/>
        </w:rPr>
      </w:pPr>
      <w:bookmarkStart w:id="88" w:name="_Toc67592707"/>
      <w:r>
        <w:rPr>
          <w:lang w:val="de-AT"/>
        </w:rPr>
        <w:t>Beschreibung „Arbeitsblock Nachmittag“</w:t>
      </w:r>
      <w:bookmarkEnd w:id="88"/>
      <w:r>
        <w:rPr>
          <w:lang w:val="de-AT"/>
        </w:rPr>
        <w:t xml:space="preserve"> </w:t>
      </w:r>
    </w:p>
    <w:p w14:paraId="4CFC088E" w14:textId="41013EC2" w:rsidR="001E3656" w:rsidRPr="009C46B6" w:rsidRDefault="009C46B6" w:rsidP="001E3656">
      <w:r w:rsidRPr="0063629B">
        <w:rPr>
          <w:highlight w:val="yellow"/>
          <w:lang w:val="de-AT"/>
        </w:rPr>
        <w:t>Siehe „Arbeitsblock Vormittag“</w:t>
      </w:r>
    </w:p>
    <w:p w14:paraId="5C469C3A" w14:textId="77777777" w:rsidR="001E3656" w:rsidRDefault="001E3656" w:rsidP="001E3656"/>
    <w:p w14:paraId="71DB7FE1" w14:textId="0CEA2C78" w:rsidR="001B3476" w:rsidRDefault="001B3476" w:rsidP="004D0C9B"/>
    <w:p w14:paraId="1D7775BB" w14:textId="59D5ACC7" w:rsidR="001E3656" w:rsidRDefault="001E3656" w:rsidP="001E3656">
      <w:pPr>
        <w:pStyle w:val="berschrift3"/>
        <w:rPr>
          <w:lang w:val="de-AT"/>
        </w:rPr>
      </w:pPr>
      <w:bookmarkStart w:id="89" w:name="_Toc67592708"/>
      <w:r>
        <w:rPr>
          <w:lang w:val="de-AT"/>
        </w:rPr>
        <w:t>Beschreibung „Abschied - Tagesende“</w:t>
      </w:r>
      <w:bookmarkEnd w:id="89"/>
      <w:r>
        <w:rPr>
          <w:lang w:val="de-AT"/>
        </w:rPr>
        <w:t xml:space="preserve"> </w:t>
      </w:r>
    </w:p>
    <w:p w14:paraId="71DA7E5E" w14:textId="77777777" w:rsidR="0063629B" w:rsidRDefault="0063629B" w:rsidP="0063629B">
      <w:pPr>
        <w:rPr>
          <w:highlight w:val="yellow"/>
          <w:lang w:val="de-AT"/>
        </w:rPr>
      </w:pPr>
      <w:r>
        <w:rPr>
          <w:highlight w:val="yellow"/>
          <w:lang w:val="de-AT"/>
        </w:rPr>
        <w:t xml:space="preserve">ANPASSEN AN DAS UNTERNEHMEN! </w:t>
      </w:r>
    </w:p>
    <w:p w14:paraId="662EC63F" w14:textId="77777777" w:rsidR="0063629B" w:rsidRDefault="0063629B" w:rsidP="0063629B">
      <w:pPr>
        <w:rPr>
          <w:lang w:val="de-AT"/>
        </w:rPr>
      </w:pPr>
    </w:p>
    <w:p w14:paraId="6128BAAE" w14:textId="17F2E48F" w:rsidR="001E3656" w:rsidRDefault="0063629B" w:rsidP="001E3656">
      <w:r w:rsidRPr="0063629B">
        <w:rPr>
          <w:highlight w:val="yellow"/>
          <w:lang w:val="de-AT"/>
        </w:rPr>
        <w:t>Zum Beispiel:</w:t>
      </w:r>
      <w:r w:rsidR="009C46B6" w:rsidRPr="0063629B">
        <w:rPr>
          <w:highlight w:val="yellow"/>
        </w:rPr>
        <w:t xml:space="preserve">Die </w:t>
      </w:r>
      <w:r w:rsidR="0074527D" w:rsidRPr="0063629B">
        <w:rPr>
          <w:highlight w:val="yellow"/>
        </w:rPr>
        <w:t>Mitarbeiter*innen</w:t>
      </w:r>
      <w:r w:rsidR="009C46B6" w:rsidRPr="0063629B">
        <w:rPr>
          <w:highlight w:val="yellow"/>
        </w:rPr>
        <w:t xml:space="preserve"> verabschieden sich mit einem kurzen „Tschüss“, bevor sie das Unternehmen verlassen. Sie verlassen das Unternehmen </w:t>
      </w:r>
      <w:proofErr w:type="spellStart"/>
      <w:r w:rsidR="009C46B6" w:rsidRPr="0063629B">
        <w:rPr>
          <w:highlight w:val="yellow"/>
        </w:rPr>
        <w:t>idR</w:t>
      </w:r>
      <w:proofErr w:type="spellEnd"/>
      <w:r w:rsidR="009C46B6" w:rsidRPr="0063629B">
        <w:rPr>
          <w:highlight w:val="yellow"/>
        </w:rPr>
        <w:t xml:space="preserve"> einzeln bzw. maximal zu zweit oder dritt. Besondere Hygienemaßnahmen werden vor Verlassen des Büros nicht unternommen.</w:t>
      </w:r>
      <w:r w:rsidR="009C46B6">
        <w:t xml:space="preserve"> </w:t>
      </w:r>
    </w:p>
    <w:p w14:paraId="0EB8B8B6" w14:textId="33097283" w:rsidR="001E3656" w:rsidRDefault="001E3656" w:rsidP="004D0C9B"/>
    <w:p w14:paraId="1F3434C1" w14:textId="45AEFA43" w:rsidR="003C4EEC" w:rsidRDefault="003C4EEC" w:rsidP="003C4EEC">
      <w:pPr>
        <w:pStyle w:val="berschrift2"/>
      </w:pPr>
      <w:bookmarkStart w:id="90" w:name="_Toc58837221"/>
      <w:bookmarkStart w:id="91" w:name="_Toc67592709"/>
      <w:r>
        <w:rPr>
          <w:lang w:val="de-AT"/>
        </w:rPr>
        <w:t>Beschreibung des Verhaltens der Personen im Unternehmen</w:t>
      </w:r>
      <w:bookmarkEnd w:id="90"/>
      <w:bookmarkEnd w:id="91"/>
    </w:p>
    <w:p w14:paraId="30D88D1B" w14:textId="17E73F14" w:rsidR="003C4EEC" w:rsidRDefault="003C4EEC" w:rsidP="003C4EEC">
      <w:r>
        <w:t xml:space="preserve">Der Durchführung der Risikobewertung und Entwicklung der Maßnahmen dieses Konzeptes werden unter anderem die folgenden Informationen zu den </w:t>
      </w:r>
      <w:r w:rsidR="0074527D">
        <w:t>Mitarbeiter*innen</w:t>
      </w:r>
      <w:r w:rsidR="00D04223">
        <w:t xml:space="preserve">, </w:t>
      </w:r>
      <w:r w:rsidR="00570381">
        <w:t>e</w:t>
      </w:r>
      <w:r w:rsidR="00D04223">
        <w:t xml:space="preserve">xternen </w:t>
      </w:r>
      <w:r w:rsidR="00570381">
        <w:t xml:space="preserve">Personen </w:t>
      </w:r>
      <w:r w:rsidR="00D04223">
        <w:t xml:space="preserve">und </w:t>
      </w:r>
      <w:r w:rsidR="00213500">
        <w:t>Kunden*innen</w:t>
      </w:r>
      <w:r w:rsidR="00D04223">
        <w:t xml:space="preserve"> </w:t>
      </w:r>
      <w:r>
        <w:t xml:space="preserve">zugrunde gelegt. </w:t>
      </w:r>
    </w:p>
    <w:p w14:paraId="72FF5994" w14:textId="77777777" w:rsidR="00D04223" w:rsidRDefault="00D04223" w:rsidP="003C4EEC"/>
    <w:p w14:paraId="7EAA1919" w14:textId="491C7C99" w:rsidR="003C4EEC" w:rsidRDefault="003C4EEC" w:rsidP="003C4EEC">
      <w:pPr>
        <w:pStyle w:val="berschrift3"/>
      </w:pPr>
      <w:bookmarkStart w:id="92" w:name="_Toc67592710"/>
      <w:r>
        <w:t>Beschreibung der Zusammensetzung</w:t>
      </w:r>
      <w:bookmarkEnd w:id="92"/>
      <w:r>
        <w:t xml:space="preserve"> </w:t>
      </w:r>
    </w:p>
    <w:p w14:paraId="5E91E18C" w14:textId="39BB353F" w:rsidR="003C4EEC" w:rsidRDefault="00D04223" w:rsidP="00A47F51">
      <w:pPr>
        <w:pStyle w:val="Aufzaehlung1"/>
      </w:pPr>
      <w:r>
        <w:lastRenderedPageBreak/>
        <w:t xml:space="preserve">Alter: </w:t>
      </w:r>
      <w:r w:rsidR="0063629B" w:rsidRPr="0063629B">
        <w:rPr>
          <w:highlight w:val="yellow"/>
        </w:rPr>
        <w:t>..</w:t>
      </w:r>
      <w:r w:rsidR="009C46B6" w:rsidRPr="0063629B">
        <w:rPr>
          <w:highlight w:val="yellow"/>
        </w:rPr>
        <w:t xml:space="preserve"> </w:t>
      </w:r>
      <w:r w:rsidR="003C4EEC" w:rsidRPr="0063629B">
        <w:rPr>
          <w:highlight w:val="yellow"/>
        </w:rPr>
        <w:t xml:space="preserve">bis </w:t>
      </w:r>
      <w:r w:rsidR="0063629B" w:rsidRPr="0063629B">
        <w:rPr>
          <w:highlight w:val="yellow"/>
        </w:rPr>
        <w:t>..</w:t>
      </w:r>
      <w:r w:rsidR="003C4EEC">
        <w:rPr>
          <w:highlight w:val="yellow"/>
        </w:rPr>
        <w:t xml:space="preserve"> </w:t>
      </w:r>
      <w:r w:rsidR="003C4EEC" w:rsidRPr="0063629B">
        <w:rPr>
          <w:highlight w:val="yellow"/>
        </w:rPr>
        <w:t>Jahre</w:t>
      </w:r>
    </w:p>
    <w:p w14:paraId="1D868F4E" w14:textId="534DEB73" w:rsidR="003C4EEC" w:rsidRDefault="002A5E41" w:rsidP="00A47F51">
      <w:pPr>
        <w:pStyle w:val="Aufzaehlung1"/>
      </w:pPr>
      <w:r>
        <w:t xml:space="preserve">Die Personen im Unternehmen kommen </w:t>
      </w:r>
      <w:r w:rsidR="009D4A13">
        <w:t xml:space="preserve">aus </w:t>
      </w:r>
      <w:r w:rsidR="009C46B6">
        <w:t>folgenden</w:t>
      </w:r>
      <w:r w:rsidR="009D4A13">
        <w:t xml:space="preserve"> Bundesländern:</w:t>
      </w:r>
    </w:p>
    <w:p w14:paraId="4E3455D6" w14:textId="30C8A8E1" w:rsidR="003C4EEC" w:rsidRPr="00374792" w:rsidRDefault="0063629B" w:rsidP="00A47F51">
      <w:pPr>
        <w:pStyle w:val="Aufzaehlung1"/>
        <w:rPr>
          <w:highlight w:val="yellow"/>
        </w:rPr>
      </w:pPr>
      <w:r w:rsidRPr="00374792">
        <w:rPr>
          <w:highlight w:val="yellow"/>
        </w:rPr>
        <w:t>..</w:t>
      </w:r>
      <w:r w:rsidR="003C4EEC" w:rsidRPr="00374792">
        <w:rPr>
          <w:highlight w:val="yellow"/>
        </w:rPr>
        <w:t xml:space="preserve"> aus Wien</w:t>
      </w:r>
    </w:p>
    <w:p w14:paraId="48CDDCEA" w14:textId="377C1D05" w:rsidR="003C4EEC" w:rsidRPr="00374792" w:rsidRDefault="0063629B" w:rsidP="00A47F51">
      <w:pPr>
        <w:pStyle w:val="Aufzaehlung1"/>
        <w:rPr>
          <w:highlight w:val="yellow"/>
        </w:rPr>
      </w:pPr>
      <w:r w:rsidRPr="00374792">
        <w:rPr>
          <w:highlight w:val="yellow"/>
        </w:rPr>
        <w:t>..</w:t>
      </w:r>
      <w:r w:rsidR="002A5E41" w:rsidRPr="00374792">
        <w:rPr>
          <w:highlight w:val="yellow"/>
        </w:rPr>
        <w:t xml:space="preserve"> aus </w:t>
      </w:r>
      <w:r w:rsidR="003C4EEC" w:rsidRPr="00374792">
        <w:rPr>
          <w:highlight w:val="yellow"/>
        </w:rPr>
        <w:t>Niederösterreich</w:t>
      </w:r>
      <w:r w:rsidR="00374792" w:rsidRPr="00374792">
        <w:rPr>
          <w:highlight w:val="yellow"/>
        </w:rPr>
        <w:t>, Bezirke:</w:t>
      </w:r>
    </w:p>
    <w:p w14:paraId="1CA0E59C" w14:textId="184D3F08" w:rsidR="003C4EEC" w:rsidRPr="00374792" w:rsidRDefault="00374792" w:rsidP="00A47F51">
      <w:pPr>
        <w:pStyle w:val="Aufzaehlung1"/>
        <w:rPr>
          <w:highlight w:val="yellow"/>
        </w:rPr>
      </w:pPr>
      <w:r w:rsidRPr="00374792">
        <w:rPr>
          <w:highlight w:val="yellow"/>
        </w:rPr>
        <w:t>..</w:t>
      </w:r>
      <w:r w:rsidR="002A5E41" w:rsidRPr="00374792">
        <w:rPr>
          <w:highlight w:val="yellow"/>
        </w:rPr>
        <w:t xml:space="preserve"> aus </w:t>
      </w:r>
      <w:r w:rsidR="000D49E1">
        <w:rPr>
          <w:highlight w:val="yellow"/>
        </w:rPr>
        <w:t>BUNDESLAND</w:t>
      </w:r>
      <w:r w:rsidRPr="00374792">
        <w:rPr>
          <w:highlight w:val="yellow"/>
        </w:rPr>
        <w:t>…,</w:t>
      </w:r>
      <w:r w:rsidR="002A5E41" w:rsidRPr="00374792">
        <w:rPr>
          <w:highlight w:val="yellow"/>
        </w:rPr>
        <w:t xml:space="preserve"> </w:t>
      </w:r>
      <w:r w:rsidRPr="00374792">
        <w:rPr>
          <w:highlight w:val="yellow"/>
        </w:rPr>
        <w:t>Bezirke:</w:t>
      </w:r>
      <w:r w:rsidR="002A5E41" w:rsidRPr="00374792">
        <w:rPr>
          <w:highlight w:val="yellow"/>
        </w:rPr>
        <w:t xml:space="preserve"> </w:t>
      </w:r>
    </w:p>
    <w:p w14:paraId="73D1EEB6" w14:textId="77777777" w:rsidR="003C4EEC" w:rsidRDefault="003C4EEC" w:rsidP="00A47F51">
      <w:pPr>
        <w:pStyle w:val="Aufzaehlung1"/>
      </w:pPr>
    </w:p>
    <w:p w14:paraId="6307A870" w14:textId="7DE332CA" w:rsidR="003C4EEC" w:rsidRDefault="00AE0A37" w:rsidP="00A47F51">
      <w:pPr>
        <w:pStyle w:val="Aufzaehlung1"/>
        <w:numPr>
          <w:ilvl w:val="1"/>
          <w:numId w:val="27"/>
        </w:numPr>
      </w:pPr>
      <w:r>
        <w:t xml:space="preserve">Die </w:t>
      </w:r>
      <w:r w:rsidR="003C4EEC">
        <w:t>Anreise</w:t>
      </w:r>
      <w:r w:rsidR="002A5E41">
        <w:t xml:space="preserve"> der </w:t>
      </w:r>
      <w:r w:rsidR="0074527D">
        <w:t>Mitarbeiter*innen</w:t>
      </w:r>
      <w:r w:rsidR="002A5E41">
        <w:t xml:space="preserve"> erfolgt</w:t>
      </w:r>
      <w:r>
        <w:t xml:space="preserve"> mit </w:t>
      </w:r>
      <w:r w:rsidR="00374792" w:rsidRPr="00374792">
        <w:rPr>
          <w:highlight w:val="yellow"/>
        </w:rPr>
        <w:t>…</w:t>
      </w:r>
    </w:p>
    <w:p w14:paraId="50735B30" w14:textId="77777777" w:rsidR="0034302A" w:rsidRDefault="0034302A" w:rsidP="00A47F51">
      <w:pPr>
        <w:pStyle w:val="Aufzaehlung1"/>
      </w:pPr>
    </w:p>
    <w:p w14:paraId="37D5B132" w14:textId="642FA78D" w:rsidR="003C4EEC" w:rsidRDefault="00827157" w:rsidP="003C4EEC">
      <w:pPr>
        <w:pStyle w:val="berschrift3"/>
      </w:pPr>
      <w:bookmarkStart w:id="93" w:name="_Toc67592711"/>
      <w:r>
        <w:rPr>
          <w:lang w:val="de-DE"/>
        </w:rPr>
        <w:t xml:space="preserve">Zugang und </w:t>
      </w:r>
      <w:r w:rsidR="00374792">
        <w:rPr>
          <w:lang w:val="de-DE"/>
        </w:rPr>
        <w:t>persönliche Einstellung</w:t>
      </w:r>
      <w:r>
        <w:rPr>
          <w:lang w:val="de-DE"/>
        </w:rPr>
        <w:t xml:space="preserve"> </w:t>
      </w:r>
      <w:r w:rsidR="000D49E1">
        <w:rPr>
          <w:lang w:val="de-DE"/>
        </w:rPr>
        <w:t xml:space="preserve">(Haltung) </w:t>
      </w:r>
      <w:r>
        <w:rPr>
          <w:lang w:val="de-DE"/>
        </w:rPr>
        <w:t xml:space="preserve">der </w:t>
      </w:r>
      <w:r w:rsidR="0074527D">
        <w:rPr>
          <w:lang w:val="de-DE"/>
        </w:rPr>
        <w:t>Mitarbeiter*innen</w:t>
      </w:r>
      <w:bookmarkEnd w:id="93"/>
      <w:r>
        <w:rPr>
          <w:lang w:val="de-DE"/>
        </w:rPr>
        <w:t xml:space="preserve"> </w:t>
      </w:r>
    </w:p>
    <w:p w14:paraId="4BCF966A" w14:textId="77777777" w:rsidR="00434083" w:rsidRDefault="00374792" w:rsidP="00434083">
      <w:r w:rsidRPr="00374792">
        <w:rPr>
          <w:highlight w:val="yellow"/>
          <w:lang w:val="de-AT"/>
        </w:rPr>
        <w:t xml:space="preserve">ANPASSEN AN DAS UNTERNEHMEN! </w:t>
      </w:r>
      <w:r w:rsidR="00434083" w:rsidRPr="00434083">
        <w:rPr>
          <w:rStyle w:val="AnleitungHinweisBlauZchn"/>
        </w:rPr>
        <w:t xml:space="preserve">[Diesen </w:t>
      </w:r>
      <w:r w:rsidR="00434083" w:rsidRPr="00434083">
        <w:rPr>
          <w:rStyle w:val="AnleitungHinweisBlauZchn"/>
          <w:highlight w:val="yellow"/>
        </w:rPr>
        <w:t>Abschnitt kritisch überarbeiten</w:t>
      </w:r>
      <w:r w:rsidR="00434083" w:rsidRPr="00434083">
        <w:rPr>
          <w:rStyle w:val="AnleitungHinweisBlauZchn"/>
        </w:rPr>
        <w:t xml:space="preserve"> und an das eigene Unternehmen anpassen. Das Bild, dient der Identifizierung von Risiken und der Entwicklung von passend Maßnahmen zur Risikosenkung in Ihrem Unternehmen.]</w:t>
      </w:r>
    </w:p>
    <w:p w14:paraId="6AF99944" w14:textId="77777777" w:rsidR="00374792" w:rsidRPr="00374792" w:rsidRDefault="00374792" w:rsidP="00374792">
      <w:pPr>
        <w:rPr>
          <w:highlight w:val="yellow"/>
          <w:lang w:val="de-AT"/>
        </w:rPr>
      </w:pPr>
    </w:p>
    <w:p w14:paraId="045989BD" w14:textId="52FB1E97" w:rsidR="00C66984" w:rsidRPr="00374792" w:rsidRDefault="00374792" w:rsidP="003C4EEC">
      <w:pPr>
        <w:rPr>
          <w:highlight w:val="yellow"/>
          <w:lang w:val="de-AT"/>
        </w:rPr>
      </w:pPr>
      <w:r w:rsidRPr="00374792">
        <w:rPr>
          <w:highlight w:val="yellow"/>
          <w:lang w:val="de-AT"/>
        </w:rPr>
        <w:t xml:space="preserve">Zum Beispiel: </w:t>
      </w:r>
      <w:r w:rsidR="003C4EEC" w:rsidRPr="00374792">
        <w:rPr>
          <w:highlight w:val="yellow"/>
        </w:rPr>
        <w:t xml:space="preserve">Die </w:t>
      </w:r>
      <w:r w:rsidR="0074527D" w:rsidRPr="00374792">
        <w:rPr>
          <w:highlight w:val="yellow"/>
        </w:rPr>
        <w:t>Mitarbeiter*innen</w:t>
      </w:r>
      <w:r w:rsidR="00E11127" w:rsidRPr="00374792">
        <w:rPr>
          <w:highlight w:val="yellow"/>
        </w:rPr>
        <w:t xml:space="preserve"> tragen die </w:t>
      </w:r>
      <w:r w:rsidR="00C66984" w:rsidRPr="00374792">
        <w:rPr>
          <w:highlight w:val="yellow"/>
        </w:rPr>
        <w:t xml:space="preserve">von der Geschäftsleitung ausgesprochenen Maßnahmen weitestgehend mit und sind sich dem Ernst der COVID-19-Pandemie bewusst. </w:t>
      </w:r>
    </w:p>
    <w:p w14:paraId="35B75DF1" w14:textId="77777777" w:rsidR="00C66984" w:rsidRPr="00374792" w:rsidRDefault="00C66984" w:rsidP="003C4EEC">
      <w:pPr>
        <w:rPr>
          <w:highlight w:val="yellow"/>
        </w:rPr>
      </w:pPr>
    </w:p>
    <w:p w14:paraId="615FEA48" w14:textId="77AA3D65" w:rsidR="003C4EEC" w:rsidRDefault="003C4EEC" w:rsidP="003C4EEC">
      <w:r w:rsidRPr="00374792">
        <w:rPr>
          <w:highlight w:val="yellow"/>
        </w:rPr>
        <w:t xml:space="preserve">Die Erfahrung </w:t>
      </w:r>
      <w:r w:rsidR="00B96236" w:rsidRPr="00374792">
        <w:rPr>
          <w:highlight w:val="yellow"/>
        </w:rPr>
        <w:t xml:space="preserve">aus dem bisherigen Verlauf der Pandemie </w:t>
      </w:r>
      <w:r w:rsidR="00570381" w:rsidRPr="00374792">
        <w:rPr>
          <w:highlight w:val="yellow"/>
        </w:rPr>
        <w:t>bestätigen</w:t>
      </w:r>
      <w:r w:rsidR="00B96236" w:rsidRPr="00374792">
        <w:rPr>
          <w:highlight w:val="yellow"/>
        </w:rPr>
        <w:t xml:space="preserve"> eine </w:t>
      </w:r>
      <w:r w:rsidRPr="00374792">
        <w:rPr>
          <w:highlight w:val="yellow"/>
        </w:rPr>
        <w:t>hohe Akzeptanz der COVID-19 Maßnahmen und Bereitschaft zur aktiven Umsetzung dieser.</w:t>
      </w:r>
      <w:r>
        <w:t xml:space="preserve"> </w:t>
      </w:r>
    </w:p>
    <w:p w14:paraId="37ABB7C1" w14:textId="77777777" w:rsidR="003C4EEC" w:rsidRDefault="003C4EEC" w:rsidP="003C4EEC"/>
    <w:p w14:paraId="51B53AA8" w14:textId="1C4C31DD" w:rsidR="003C4EEC" w:rsidRPr="0046600F" w:rsidRDefault="00D6565C" w:rsidP="003C4EEC">
      <w:pPr>
        <w:pStyle w:val="berschrift4"/>
      </w:pPr>
      <w:r>
        <w:rPr>
          <w:lang w:val="de-AT"/>
        </w:rPr>
        <w:t xml:space="preserve">Arbeitsbeginn </w:t>
      </w:r>
      <w:r w:rsidR="00B96236">
        <w:rPr>
          <w:lang w:val="de-AT"/>
        </w:rPr>
        <w:t>/</w:t>
      </w:r>
      <w:r w:rsidR="0026554E">
        <w:rPr>
          <w:lang w:val="de-AT"/>
        </w:rPr>
        <w:t xml:space="preserve"> </w:t>
      </w:r>
      <w:r>
        <w:rPr>
          <w:lang w:val="de-AT"/>
        </w:rPr>
        <w:t>Arbeitsende</w:t>
      </w:r>
      <w:r w:rsidR="003C4EEC" w:rsidRPr="0046600F">
        <w:t>:</w:t>
      </w:r>
    </w:p>
    <w:p w14:paraId="30982D2D" w14:textId="77777777" w:rsidR="003C4EEC" w:rsidRDefault="003C4EEC" w:rsidP="00A47F51">
      <w:pPr>
        <w:pStyle w:val="Aufzaehlung1"/>
      </w:pPr>
      <w:r w:rsidRPr="00374792">
        <w:rPr>
          <w:highlight w:val="yellow"/>
        </w:rPr>
        <w:t>Dieses erfolgt innerhalb der geplanten Zeiten und mit der notwendigen Disziplin.</w:t>
      </w:r>
    </w:p>
    <w:p w14:paraId="5909F1A3" w14:textId="77777777" w:rsidR="003C4EEC" w:rsidRDefault="003C4EEC" w:rsidP="00A47F51">
      <w:pPr>
        <w:pStyle w:val="Aufzaehlung1"/>
      </w:pPr>
    </w:p>
    <w:p w14:paraId="762652D4" w14:textId="00DE97CD" w:rsidR="00EB12DF" w:rsidRDefault="0026554E" w:rsidP="003C4EEC">
      <w:pPr>
        <w:rPr>
          <w:b/>
          <w:bCs/>
          <w:lang w:val="de-AT"/>
        </w:rPr>
      </w:pPr>
      <w:r w:rsidRPr="00637946">
        <w:rPr>
          <w:b/>
          <w:bCs/>
          <w:lang w:val="de-AT"/>
        </w:rPr>
        <w:t xml:space="preserve">Die Beschreibung der </w:t>
      </w:r>
      <w:r w:rsidR="00240980" w:rsidRPr="00637946">
        <w:rPr>
          <w:b/>
          <w:bCs/>
          <w:lang w:val="de-AT"/>
        </w:rPr>
        <w:t>Hygienerichtlinien</w:t>
      </w:r>
      <w:r w:rsidR="00555CFA" w:rsidRPr="00637946">
        <w:rPr>
          <w:b/>
          <w:bCs/>
          <w:lang w:val="de-AT"/>
        </w:rPr>
        <w:t xml:space="preserve"> und spezifischen Hygienemaßnahmen sowie </w:t>
      </w:r>
      <w:r w:rsidR="00240980" w:rsidRPr="00637946">
        <w:rPr>
          <w:b/>
          <w:bCs/>
          <w:lang w:val="de-AT"/>
        </w:rPr>
        <w:t>Maßnahmen zur Risikoreduzierung erfolgt im Abschnitt Maßnahmen</w:t>
      </w:r>
      <w:r w:rsidR="00570381" w:rsidRPr="00637946">
        <w:rPr>
          <w:b/>
          <w:bCs/>
          <w:lang w:val="de-AT"/>
        </w:rPr>
        <w:t>.</w:t>
      </w:r>
    </w:p>
    <w:p w14:paraId="32E9558E" w14:textId="77777777" w:rsidR="00EB12DF" w:rsidRDefault="00EB12DF">
      <w:pPr>
        <w:rPr>
          <w:b/>
          <w:bCs/>
          <w:lang w:val="de-AT"/>
        </w:rPr>
      </w:pPr>
      <w:r>
        <w:rPr>
          <w:b/>
          <w:bCs/>
          <w:lang w:val="de-AT"/>
        </w:rPr>
        <w:br w:type="page"/>
      </w:r>
    </w:p>
    <w:p w14:paraId="601AF1B1" w14:textId="45F63469" w:rsidR="004D0C9B" w:rsidRDefault="00E707CF" w:rsidP="00A7122C">
      <w:pPr>
        <w:pStyle w:val="berschrift1"/>
      </w:pPr>
      <w:bookmarkStart w:id="94" w:name="_Toc58837222"/>
      <w:bookmarkStart w:id="95" w:name="_Toc67592712"/>
      <w:r>
        <w:rPr>
          <w:lang w:val="de-AT"/>
        </w:rPr>
        <w:lastRenderedPageBreak/>
        <w:t xml:space="preserve">Definition des </w:t>
      </w:r>
      <w:r w:rsidR="00A3051D">
        <w:rPr>
          <w:lang w:val="de-AT"/>
        </w:rPr>
        <w:t>RISIKOMANAGEMENT PROZESS</w:t>
      </w:r>
      <w:r w:rsidR="00570381">
        <w:rPr>
          <w:lang w:val="de-AT"/>
        </w:rPr>
        <w:t>ES</w:t>
      </w:r>
      <w:bookmarkEnd w:id="94"/>
      <w:bookmarkEnd w:id="95"/>
    </w:p>
    <w:p w14:paraId="4A017457" w14:textId="47EB57A1" w:rsidR="006E775A" w:rsidRDefault="006E775A" w:rsidP="004D0C9B">
      <w:r>
        <w:t>Das folgende Kapitel stellt das Vorgehe</w:t>
      </w:r>
      <w:r w:rsidR="00E741C4">
        <w:t>n</w:t>
      </w:r>
      <w:r>
        <w:t xml:space="preserve"> von der </w:t>
      </w:r>
      <w:r w:rsidR="00E741C4">
        <w:t>Identifikation</w:t>
      </w:r>
      <w:r>
        <w:t xml:space="preserve"> der Schutzziele bis zur Risikobehandlung </w:t>
      </w:r>
      <w:r w:rsidR="00E741C4">
        <w:t xml:space="preserve">da. Die Ergebnisse der Durchführung des Prozesses </w:t>
      </w:r>
      <w:r w:rsidR="00AC0E7E">
        <w:t xml:space="preserve">für das Unternehmen und seine Dienstleistungserbringung </w:t>
      </w:r>
      <w:r w:rsidR="00CC06CF">
        <w:t xml:space="preserve">sind </w:t>
      </w:r>
      <w:r w:rsidR="00E741C4" w:rsidRPr="00333184">
        <w:t xml:space="preserve">ab </w:t>
      </w:r>
      <w:r w:rsidR="00E741C4" w:rsidRPr="00CC06CF">
        <w:t>Kapitel</w:t>
      </w:r>
      <w:r w:rsidR="00E741C4" w:rsidRPr="00333184">
        <w:t xml:space="preserve"> </w:t>
      </w:r>
      <w:r w:rsidR="00333184" w:rsidRPr="00333184">
        <w:fldChar w:fldCharType="begin"/>
      </w:r>
      <w:r w:rsidR="00333184" w:rsidRPr="00333184">
        <w:instrText xml:space="preserve"> REF _Ref54815464 \r \h </w:instrText>
      </w:r>
      <w:r w:rsidR="00333184">
        <w:instrText xml:space="preserve"> \* MERGEFORMAT </w:instrText>
      </w:r>
      <w:r w:rsidR="00333184" w:rsidRPr="00333184">
        <w:fldChar w:fldCharType="separate"/>
      </w:r>
      <w:r w:rsidR="00764C56">
        <w:t>6</w:t>
      </w:r>
      <w:r w:rsidR="00333184" w:rsidRPr="00333184">
        <w:fldChar w:fldCharType="end"/>
      </w:r>
      <w:r w:rsidR="00E741C4" w:rsidRPr="00333184">
        <w:t xml:space="preserve"> dargestellt</w:t>
      </w:r>
      <w:r w:rsidR="00E741C4">
        <w:t xml:space="preserve">. </w:t>
      </w:r>
    </w:p>
    <w:p w14:paraId="1990F5C2" w14:textId="77777777" w:rsidR="00E741C4" w:rsidRDefault="00E741C4" w:rsidP="004D0C9B"/>
    <w:p w14:paraId="431BA2C8" w14:textId="4FC1B77C" w:rsidR="00E20F69" w:rsidRDefault="009D2A57" w:rsidP="00E20F69">
      <w:pPr>
        <w:pStyle w:val="berschrift2"/>
      </w:pPr>
      <w:bookmarkStart w:id="96" w:name="_Toc58837223"/>
      <w:bookmarkStart w:id="97" w:name="_Toc67592713"/>
      <w:r>
        <w:rPr>
          <w:lang w:val="de-AT"/>
        </w:rPr>
        <w:t>Der</w:t>
      </w:r>
      <w:r w:rsidR="00BA530B">
        <w:rPr>
          <w:lang w:val="de-AT"/>
        </w:rPr>
        <w:t xml:space="preserve"> </w:t>
      </w:r>
      <w:r w:rsidR="00E20F69">
        <w:rPr>
          <w:lang w:val="de-AT"/>
        </w:rPr>
        <w:t>Risikomanagement Prozess</w:t>
      </w:r>
      <w:bookmarkEnd w:id="96"/>
      <w:bookmarkEnd w:id="97"/>
    </w:p>
    <w:p w14:paraId="0433C9E8" w14:textId="695DF7DE" w:rsidR="00837B4D" w:rsidRDefault="00CC06CF" w:rsidP="004D0C9B">
      <w:r>
        <w:t>Im Rahmen der Konzeptentwicklung und de</w:t>
      </w:r>
      <w:r w:rsidR="00B27022">
        <w:t>r</w:t>
      </w:r>
      <w:r>
        <w:t xml:space="preserve"> regelmäßigen</w:t>
      </w:r>
      <w:r w:rsidR="00BA33FD">
        <w:t xml:space="preserve"> Überprüfung auf Aktualität, </w:t>
      </w:r>
      <w:r>
        <w:t xml:space="preserve">werden </w:t>
      </w:r>
      <w:r w:rsidR="00837B4D">
        <w:t>die folgende</w:t>
      </w:r>
      <w:r w:rsidR="006A5241">
        <w:t>n</w:t>
      </w:r>
      <w:r w:rsidR="00837B4D">
        <w:t xml:space="preserve"> Prozessschritte </w:t>
      </w:r>
      <w:r w:rsidR="00177CE3">
        <w:t>des Risikomanagement</w:t>
      </w:r>
      <w:r w:rsidR="00AE0A37">
        <w:t>s</w:t>
      </w:r>
      <w:r w:rsidR="00837B4D">
        <w:t xml:space="preserve"> durchlaufen: </w:t>
      </w:r>
    </w:p>
    <w:p w14:paraId="6DE8488D" w14:textId="73902122" w:rsidR="00491984" w:rsidRDefault="00BA530B" w:rsidP="00FD4362">
      <w:pPr>
        <w:pStyle w:val="Listenabsatz"/>
        <w:numPr>
          <w:ilvl w:val="0"/>
          <w:numId w:val="6"/>
        </w:numPr>
      </w:pPr>
      <w:r>
        <w:t>Schutzziele</w:t>
      </w:r>
      <w:r w:rsidR="00837B4D">
        <w:t xml:space="preserve"> </w:t>
      </w:r>
      <w:r w:rsidR="00392E1B">
        <w:t>definieren</w:t>
      </w:r>
      <w:r w:rsidR="00177CE3">
        <w:t xml:space="preserve"> / evaluieren</w:t>
      </w:r>
    </w:p>
    <w:p w14:paraId="08ADF09D" w14:textId="4485759E" w:rsidR="00837B4D" w:rsidRDefault="00837B4D" w:rsidP="00FD4362">
      <w:pPr>
        <w:pStyle w:val="Listenabsatz"/>
        <w:numPr>
          <w:ilvl w:val="0"/>
          <w:numId w:val="6"/>
        </w:numPr>
      </w:pPr>
      <w:r>
        <w:t>Risik</w:t>
      </w:r>
      <w:r w:rsidR="004F6C49">
        <w:t>obeurteilung (Identifikation, A</w:t>
      </w:r>
      <w:r>
        <w:t>nalys</w:t>
      </w:r>
      <w:r w:rsidR="004F6C49">
        <w:t>e</w:t>
      </w:r>
      <w:r w:rsidR="00C73E4C">
        <w:t xml:space="preserve"> und </w:t>
      </w:r>
      <w:r w:rsidR="004F6C49">
        <w:t>B</w:t>
      </w:r>
      <w:r w:rsidR="00FC467D">
        <w:t>ewert</w:t>
      </w:r>
      <w:r w:rsidR="004F6C49">
        <w:t>ung)</w:t>
      </w:r>
      <w:r w:rsidR="00830CC5">
        <w:t xml:space="preserve"> durchführen</w:t>
      </w:r>
    </w:p>
    <w:p w14:paraId="440491B0" w14:textId="0800CACF" w:rsidR="00837B4D" w:rsidRDefault="00837B4D" w:rsidP="00FD4362">
      <w:pPr>
        <w:pStyle w:val="Listenabsatz"/>
        <w:numPr>
          <w:ilvl w:val="0"/>
          <w:numId w:val="6"/>
        </w:numPr>
      </w:pPr>
      <w:r>
        <w:t>Maßnahmen zur Risikominimierung entwickeln</w:t>
      </w:r>
      <w:r w:rsidR="007B63CD">
        <w:t xml:space="preserve">, </w:t>
      </w:r>
      <w:r>
        <w:t>bewerten</w:t>
      </w:r>
      <w:r w:rsidR="004F6C49">
        <w:t xml:space="preserve"> </w:t>
      </w:r>
      <w:r w:rsidR="007B63CD">
        <w:t xml:space="preserve">und evaluieren </w:t>
      </w:r>
      <w:r w:rsidR="004F6C49">
        <w:t>(Risikobehandlung)</w:t>
      </w:r>
    </w:p>
    <w:p w14:paraId="1B8609B8" w14:textId="22D6E087" w:rsidR="00837B4D" w:rsidRDefault="00837B4D" w:rsidP="00837B4D"/>
    <w:p w14:paraId="5ED74D47" w14:textId="1115F7FD" w:rsidR="00BA530B" w:rsidRPr="00837B4D" w:rsidRDefault="00837B4D" w:rsidP="00892829">
      <w:pPr>
        <w:pStyle w:val="berschrift2"/>
        <w:rPr>
          <w:lang w:val="de-AT"/>
        </w:rPr>
      </w:pPr>
      <w:bookmarkStart w:id="98" w:name="_Toc58837224"/>
      <w:bookmarkStart w:id="99" w:name="_Toc67592714"/>
      <w:r>
        <w:rPr>
          <w:lang w:val="de-AT"/>
        </w:rPr>
        <w:t xml:space="preserve">Schutzziele </w:t>
      </w:r>
      <w:r w:rsidR="00392E1B">
        <w:rPr>
          <w:lang w:val="de-AT"/>
        </w:rPr>
        <w:t>definieren</w:t>
      </w:r>
      <w:bookmarkEnd w:id="98"/>
      <w:bookmarkEnd w:id="99"/>
    </w:p>
    <w:p w14:paraId="3A1B650D" w14:textId="02404FE7" w:rsidR="00837B4D" w:rsidRDefault="00C90405" w:rsidP="004D0C9B">
      <w:r>
        <w:t>Schutz</w:t>
      </w:r>
      <w:r w:rsidR="00F50D1F">
        <w:t>ziele müssen vo</w:t>
      </w:r>
      <w:r w:rsidR="000F4F82">
        <w:t>n der Unternehmensführung</w:t>
      </w:r>
      <w:r w:rsidR="00F50D1F">
        <w:t xml:space="preserve"> definiert werden und bilden die Basis für den </w:t>
      </w:r>
      <w:r w:rsidR="00D0158B">
        <w:t>darauffolgenden</w:t>
      </w:r>
      <w:r w:rsidR="00F50D1F">
        <w:t xml:space="preserve"> Prozess der Risikobeu</w:t>
      </w:r>
      <w:r w:rsidR="008C5811">
        <w:t>r</w:t>
      </w:r>
      <w:r w:rsidR="00F50D1F">
        <w:t xml:space="preserve">teilung </w:t>
      </w:r>
      <w:r w:rsidR="008C5811">
        <w:t>und</w:t>
      </w:r>
      <w:r w:rsidR="00837B4D">
        <w:t xml:space="preserve"> Entwicklung konkreter Maßnahmen </w:t>
      </w:r>
      <w:r w:rsidR="008C5811">
        <w:t>für die</w:t>
      </w:r>
      <w:r w:rsidR="00837B4D">
        <w:t xml:space="preserve"> Risikominimierung</w:t>
      </w:r>
      <w:r w:rsidR="00D0158B">
        <w:t>,</w:t>
      </w:r>
      <w:r w:rsidR="00837B4D">
        <w:t xml:space="preserve"> </w:t>
      </w:r>
      <w:r w:rsidR="00DC00A7">
        <w:t xml:space="preserve">die im Rahmen der Covid19-Prävention erreicht werden </w:t>
      </w:r>
      <w:r w:rsidR="00736C48">
        <w:t>s</w:t>
      </w:r>
      <w:r w:rsidR="00DC00A7">
        <w:t xml:space="preserve">oll. </w:t>
      </w:r>
    </w:p>
    <w:p w14:paraId="6531E3F7" w14:textId="77777777" w:rsidR="0071518B" w:rsidRDefault="0071518B" w:rsidP="008C5811"/>
    <w:p w14:paraId="410A708F" w14:textId="0CCEBD05" w:rsidR="00DC00A7" w:rsidRPr="00DC00A7" w:rsidRDefault="00DC00A7" w:rsidP="00FC68B6">
      <w:pPr>
        <w:pStyle w:val="berschrift2"/>
        <w:rPr>
          <w:lang w:val="de-AT"/>
        </w:rPr>
      </w:pPr>
      <w:bookmarkStart w:id="100" w:name="_Ref57667026"/>
      <w:bookmarkStart w:id="101" w:name="_Toc58837225"/>
      <w:bookmarkStart w:id="102" w:name="_Toc67592715"/>
      <w:r w:rsidRPr="00DC00A7">
        <w:rPr>
          <w:lang w:val="de-AT"/>
        </w:rPr>
        <w:t>Risik</w:t>
      </w:r>
      <w:r w:rsidR="009D2A57">
        <w:rPr>
          <w:lang w:val="de-AT"/>
        </w:rPr>
        <w:t>oidentifikation</w:t>
      </w:r>
      <w:bookmarkEnd w:id="100"/>
      <w:bookmarkEnd w:id="101"/>
      <w:bookmarkEnd w:id="102"/>
      <w:r w:rsidR="009D2A57">
        <w:rPr>
          <w:lang w:val="de-AT"/>
        </w:rPr>
        <w:t xml:space="preserve"> </w:t>
      </w:r>
    </w:p>
    <w:p w14:paraId="0DF60DB3" w14:textId="3259DF3A" w:rsidR="009D2A57" w:rsidRDefault="00432624" w:rsidP="009D2A57">
      <w:r>
        <w:t xml:space="preserve">Mögliche Risiken in Hinblick auf </w:t>
      </w:r>
      <w:r w:rsidR="009D2A57">
        <w:t xml:space="preserve">COVID-19 </w:t>
      </w:r>
      <w:r>
        <w:t>werden</w:t>
      </w:r>
      <w:r w:rsidR="00570381">
        <w:t>,</w:t>
      </w:r>
      <w:r>
        <w:t xml:space="preserve"> speziell in Bezug auf die folgenden Aspekte</w:t>
      </w:r>
      <w:r w:rsidR="00570381">
        <w:t>,</w:t>
      </w:r>
      <w:r>
        <w:t xml:space="preserve"> identifiziert. </w:t>
      </w:r>
    </w:p>
    <w:p w14:paraId="2E1DE345" w14:textId="0F81A418" w:rsidR="00617337" w:rsidRDefault="00CE2563" w:rsidP="00A47F51">
      <w:pPr>
        <w:pStyle w:val="Aufzaehlung1"/>
      </w:pPr>
      <w:r>
        <w:t xml:space="preserve">Infektionsmöglichkeiten </w:t>
      </w:r>
      <w:r w:rsidR="00617337">
        <w:t xml:space="preserve">bei </w:t>
      </w:r>
      <w:r w:rsidR="0074527D">
        <w:t>Mitarbeiter*innen</w:t>
      </w:r>
      <w:r w:rsidR="00617337">
        <w:t xml:space="preserve"> und Geschäftsführung</w:t>
      </w:r>
      <w:r w:rsidR="003C1ED4">
        <w:t xml:space="preserve"> (auch durch reine Anwesenheit im Office, …)</w:t>
      </w:r>
    </w:p>
    <w:p w14:paraId="7B80DC4B" w14:textId="06DDB3AD" w:rsidR="00DA0AA9" w:rsidRPr="00FE3234" w:rsidRDefault="00DA0AA9" w:rsidP="00A47F51">
      <w:pPr>
        <w:pStyle w:val="Aufzaehlung1"/>
      </w:pPr>
      <w:r w:rsidRPr="00FE3234">
        <w:t xml:space="preserve">Fehlende </w:t>
      </w:r>
      <w:r w:rsidR="00FE3234" w:rsidRPr="00FE3234">
        <w:t xml:space="preserve">SARS-CoV-2 Test von </w:t>
      </w:r>
      <w:r w:rsidR="00FE3234">
        <w:t xml:space="preserve">Mitarbeiter*innen (gemäß </w:t>
      </w:r>
      <w:r w:rsidR="00B10E76">
        <w:t>„Berufsgruppen“ Vorgaben</w:t>
      </w:r>
      <w:r w:rsidR="00F81E03">
        <w:t xml:space="preserve"> lt. jeweils aktueller Verordnungen) bzw. fehlerhafte/mangelndes Tragen von FFP2-Masken </w:t>
      </w:r>
      <w:r w:rsidR="006B1E49">
        <w:t>an Arbeitsorten, für die Einschränkungen gemäß Verordnung gelten (Lehrer / Lagerlogistik, Arbe</w:t>
      </w:r>
      <w:r w:rsidR="005E003D">
        <w:t>i</w:t>
      </w:r>
      <w:r w:rsidR="006B1E49">
        <w:t xml:space="preserve">tnehmer im Kundenkontakt etc. gemäß </w:t>
      </w:r>
      <w:r w:rsidR="00E60AE8">
        <w:t xml:space="preserve">§6 </w:t>
      </w:r>
      <w:proofErr w:type="spellStart"/>
      <w:r w:rsidR="005E003D">
        <w:t>SchMaV</w:t>
      </w:r>
      <w:proofErr w:type="spellEnd"/>
      <w:r w:rsidR="005E003D">
        <w:t xml:space="preserve">) </w:t>
      </w:r>
    </w:p>
    <w:p w14:paraId="2D0A2B02" w14:textId="5C7FA486" w:rsidR="004D6B3D" w:rsidRDefault="00617337" w:rsidP="00A47F51">
      <w:pPr>
        <w:pStyle w:val="Aufzaehlung1"/>
      </w:pPr>
      <w:r>
        <w:t xml:space="preserve">bei </w:t>
      </w:r>
      <w:r w:rsidR="00CE2563">
        <w:t xml:space="preserve">der </w:t>
      </w:r>
      <w:r w:rsidR="004D6B3D">
        <w:t xml:space="preserve">An- und Abreise </w:t>
      </w:r>
    </w:p>
    <w:p w14:paraId="27D78824" w14:textId="3742593F" w:rsidR="00A362C8" w:rsidRDefault="00A362C8" w:rsidP="00A47F51">
      <w:pPr>
        <w:pStyle w:val="Aufzaehlung1"/>
      </w:pPr>
      <w:r>
        <w:t xml:space="preserve">im </w:t>
      </w:r>
      <w:r w:rsidR="00E205FF">
        <w:t>Arbeits</w:t>
      </w:r>
      <w:r>
        <w:t>alltag</w:t>
      </w:r>
      <w:r w:rsidR="00607F59">
        <w:t xml:space="preserve"> </w:t>
      </w:r>
      <w:r w:rsidR="00E54F59">
        <w:t xml:space="preserve">– Office </w:t>
      </w:r>
      <w:r w:rsidR="00607F59">
        <w:t xml:space="preserve">(innerhalb des Unternehmens, z.B.: Meeting, Pausen, </w:t>
      </w:r>
      <w:r w:rsidR="00570381">
        <w:t>Fortbildungen, …</w:t>
      </w:r>
      <w:r w:rsidR="00607F59">
        <w:t>)</w:t>
      </w:r>
    </w:p>
    <w:p w14:paraId="717E1142" w14:textId="2C6E06AC" w:rsidR="00792DB8" w:rsidRDefault="00792DB8" w:rsidP="00A47F51">
      <w:pPr>
        <w:pStyle w:val="Aufzaehlung1"/>
      </w:pPr>
      <w:r>
        <w:t xml:space="preserve">im Arbeitsalltag auf Montage / in der Produktion / im Kundenbereich </w:t>
      </w:r>
      <w:r w:rsidR="00E54F59">
        <w:t>/ auf der Baustelle / im Logistik-Bereich</w:t>
      </w:r>
    </w:p>
    <w:p w14:paraId="054A6646" w14:textId="0C621969" w:rsidR="00A362C8" w:rsidRDefault="00A362C8" w:rsidP="00A47F51">
      <w:pPr>
        <w:pStyle w:val="Aufzaehlung1"/>
      </w:pPr>
      <w:r>
        <w:t xml:space="preserve">bei </w:t>
      </w:r>
      <w:r w:rsidR="00213500">
        <w:t>Kunden*</w:t>
      </w:r>
      <w:proofErr w:type="spellStart"/>
      <w:r w:rsidR="00213500">
        <w:t>innen</w:t>
      </w:r>
      <w:r>
        <w:t>terminen</w:t>
      </w:r>
      <w:proofErr w:type="spellEnd"/>
      <w:r>
        <w:t xml:space="preserve"> im Büro</w:t>
      </w:r>
    </w:p>
    <w:p w14:paraId="3E17A2D2" w14:textId="7C505832" w:rsidR="00A362C8" w:rsidRDefault="00A362C8" w:rsidP="00A47F51">
      <w:pPr>
        <w:pStyle w:val="Aufzaehlung1"/>
      </w:pPr>
      <w:r>
        <w:t xml:space="preserve">bei </w:t>
      </w:r>
      <w:r w:rsidR="00213500">
        <w:t>Kunden*</w:t>
      </w:r>
      <w:proofErr w:type="spellStart"/>
      <w:r w:rsidR="00213500">
        <w:t>innen</w:t>
      </w:r>
      <w:r>
        <w:t>terminen</w:t>
      </w:r>
      <w:proofErr w:type="spellEnd"/>
      <w:r>
        <w:t xml:space="preserve"> extern</w:t>
      </w:r>
    </w:p>
    <w:p w14:paraId="70D97EC2" w14:textId="27AC2B1D" w:rsidR="00C143B5" w:rsidRDefault="00C143B5" w:rsidP="00A47F51">
      <w:pPr>
        <w:pStyle w:val="Aufzaehlung1"/>
      </w:pPr>
      <w:r>
        <w:t>bei Schulungen und Veranstaltungen außerhalb des Unternehmens</w:t>
      </w:r>
    </w:p>
    <w:p w14:paraId="1628164D" w14:textId="2CD4CFD1" w:rsidR="00993586" w:rsidRDefault="00E13B88" w:rsidP="00A47F51">
      <w:pPr>
        <w:pStyle w:val="Aufzaehlung1"/>
      </w:pPr>
      <w:r>
        <w:t xml:space="preserve">in der Freizeit bzw. außerhalb des Unternehmens </w:t>
      </w:r>
    </w:p>
    <w:p w14:paraId="24E1649D" w14:textId="65AA147A" w:rsidR="00581AB2" w:rsidRDefault="00372553" w:rsidP="00A47F51">
      <w:pPr>
        <w:pStyle w:val="Aufzaehlung1"/>
      </w:pPr>
      <w:r>
        <w:t>Zugehörigkeit zu Covid-19 Risikogruppen</w:t>
      </w:r>
    </w:p>
    <w:p w14:paraId="75DD9361" w14:textId="60584AB2" w:rsidR="00581AB2" w:rsidRDefault="00581AB2" w:rsidP="00A47F51">
      <w:pPr>
        <w:pStyle w:val="Aufzaehlung1"/>
      </w:pPr>
      <w:r>
        <w:t xml:space="preserve">Infektionsmöglichkeiten in Bezug auf die </w:t>
      </w:r>
      <w:r w:rsidR="00B047FD">
        <w:t>Beschaffenheit der Liegenschaft und I</w:t>
      </w:r>
      <w:r>
        <w:t xml:space="preserve">nfrastruktur des </w:t>
      </w:r>
      <w:r w:rsidR="00303C3D">
        <w:t>Unternehmens</w:t>
      </w:r>
    </w:p>
    <w:p w14:paraId="2D5E89A5" w14:textId="0CBE8EF8" w:rsidR="00430F6F" w:rsidRDefault="00430F6F" w:rsidP="00A47F51">
      <w:pPr>
        <w:pStyle w:val="Aufzaehlung1"/>
      </w:pPr>
      <w:r>
        <w:lastRenderedPageBreak/>
        <w:t xml:space="preserve">Infektionsmöglichkeiten durch Kontakt mit Personen, die </w:t>
      </w:r>
      <w:r w:rsidR="00B3043D">
        <w:t>nicht unte</w:t>
      </w:r>
      <w:r w:rsidR="00C0061B">
        <w:t>r</w:t>
      </w:r>
      <w:r w:rsidR="00B3043D">
        <w:t>nehmenszugehörig</w:t>
      </w:r>
      <w:r>
        <w:t xml:space="preserve"> oder </w:t>
      </w:r>
      <w:r w:rsidR="00213500">
        <w:t>Kunden*innen</w:t>
      </w:r>
      <w:r>
        <w:t xml:space="preserve"> sind (z.B.:</w:t>
      </w:r>
      <w:r w:rsidR="00EA3902">
        <w:t xml:space="preserve"> externe Dienstleis</w:t>
      </w:r>
      <w:r w:rsidR="00B3043D">
        <w:t>ter, Zulieferer, andere Parteien im Haus, etc</w:t>
      </w:r>
      <w:r w:rsidR="00C0061B">
        <w:t>.</w:t>
      </w:r>
      <w:r w:rsidR="00B3043D">
        <w:t>)</w:t>
      </w:r>
    </w:p>
    <w:p w14:paraId="5EF66C8E" w14:textId="77777777" w:rsidR="00DC00A7" w:rsidRDefault="00DC00A7" w:rsidP="004D0C9B"/>
    <w:p w14:paraId="23B9A288" w14:textId="6AA9F39F" w:rsidR="00A32F8E" w:rsidRPr="00A32F8E" w:rsidRDefault="00A32F8E" w:rsidP="00FC68B6">
      <w:pPr>
        <w:pStyle w:val="berschrift2"/>
        <w:rPr>
          <w:lang w:val="de-AT"/>
        </w:rPr>
      </w:pPr>
      <w:bookmarkStart w:id="103" w:name="_Toc58837226"/>
      <w:bookmarkStart w:id="104" w:name="_Toc67592716"/>
      <w:r w:rsidRPr="00DC00A7">
        <w:rPr>
          <w:lang w:val="de-AT"/>
        </w:rPr>
        <w:t>Risik</w:t>
      </w:r>
      <w:r>
        <w:rPr>
          <w:lang w:val="de-AT"/>
        </w:rPr>
        <w:t>oanalyse</w:t>
      </w:r>
      <w:r w:rsidR="00581AB2">
        <w:rPr>
          <w:lang w:val="de-AT"/>
        </w:rPr>
        <w:t xml:space="preserve"> und Risikobewertung</w:t>
      </w:r>
      <w:bookmarkEnd w:id="103"/>
      <w:bookmarkEnd w:id="104"/>
    </w:p>
    <w:p w14:paraId="4A3A51A2" w14:textId="1C476923" w:rsidR="00350052" w:rsidRPr="00350052" w:rsidRDefault="00DC00A7" w:rsidP="00350052">
      <w:r>
        <w:t xml:space="preserve">Die Analyse erfolgt in Hinblick auf die Möglichkeit sich mit dem Erreger SARS-CoV-2 zu infizieren bzw. an Covid19 zu erkranken. </w:t>
      </w:r>
      <w:r w:rsidR="00085C34">
        <w:t xml:space="preserve">Die </w:t>
      </w:r>
      <w:r>
        <w:t xml:space="preserve">identifizierten </w:t>
      </w:r>
      <w:r w:rsidR="00C73E4C">
        <w:t xml:space="preserve">Gefahrenquellen sowie die davon ausgehende Gefährdung </w:t>
      </w:r>
      <w:r>
        <w:t>werden in einer Tabelle gesammelt</w:t>
      </w:r>
      <w:r w:rsidR="00C73E4C">
        <w:t xml:space="preserve">. Zu </w:t>
      </w:r>
      <w:r>
        <w:t>jede</w:t>
      </w:r>
      <w:r w:rsidR="00C73E4C">
        <w:t>r</w:t>
      </w:r>
      <w:r>
        <w:t xml:space="preserve"> </w:t>
      </w:r>
      <w:r w:rsidR="00C73E4C">
        <w:t xml:space="preserve">Gefährdung wird </w:t>
      </w:r>
      <w:r w:rsidR="00837B4D">
        <w:t>die Höhe der Eintrittswahrscheinlichkeit sowie die Höhe de</w:t>
      </w:r>
      <w:r>
        <w:t>s</w:t>
      </w:r>
      <w:r w:rsidR="00837B4D">
        <w:t xml:space="preserve"> </w:t>
      </w:r>
      <w:r>
        <w:t xml:space="preserve">zu erwartenden Schadens </w:t>
      </w:r>
      <w:r w:rsidR="001A1B24">
        <w:t xml:space="preserve">analysiert </w:t>
      </w:r>
      <w:r w:rsidR="00570381">
        <w:t xml:space="preserve">und </w:t>
      </w:r>
      <w:r w:rsidR="001A1B24">
        <w:t>bewertet</w:t>
      </w:r>
      <w:r w:rsidR="00C73E4C">
        <w:t xml:space="preserve">. Das </w:t>
      </w:r>
      <w:r>
        <w:t xml:space="preserve">Produkt der beiden Bewertungen drückt als Zahl </w:t>
      </w:r>
      <w:r w:rsidR="00C73E4C">
        <w:t>d</w:t>
      </w:r>
      <w:r w:rsidR="00DC601D">
        <w:t>ie Höhe des</w:t>
      </w:r>
      <w:r w:rsidR="00C73E4C">
        <w:t xml:space="preserve"> Risiko</w:t>
      </w:r>
      <w:r w:rsidR="00DC601D">
        <w:t>s</w:t>
      </w:r>
      <w:r w:rsidR="00C73E4C">
        <w:t xml:space="preserve"> aus.</w:t>
      </w:r>
    </w:p>
    <w:p w14:paraId="4BCC3C8F" w14:textId="77777777" w:rsidR="00EE6D8B" w:rsidRDefault="00EE6D8B" w:rsidP="00C73E4C"/>
    <w:p w14:paraId="1F3F8179" w14:textId="3E45791F" w:rsidR="00C73E4C" w:rsidRDefault="00D53CC0" w:rsidP="00DC601D">
      <w:pPr>
        <w:jc w:val="center"/>
      </w:pPr>
      <w:r w:rsidRPr="00DC601D">
        <w:rPr>
          <w:rStyle w:val="IntensiverVerweis"/>
        </w:rPr>
        <w:t>Eintritts</w:t>
      </w:r>
      <w:r w:rsidR="00CC2A34" w:rsidRPr="00DC601D">
        <w:rPr>
          <w:rStyle w:val="IntensiverVerweis"/>
        </w:rPr>
        <w:t>wahrscheinlichkeit</w:t>
      </w:r>
      <w:r w:rsidRPr="00DC601D">
        <w:rPr>
          <w:rStyle w:val="IntensiverVerweis"/>
        </w:rPr>
        <w:t xml:space="preserve"> </w:t>
      </w:r>
      <w:r w:rsidR="00CC2A34" w:rsidRPr="00DC601D">
        <w:rPr>
          <w:rStyle w:val="IntensiverVerweis"/>
        </w:rPr>
        <w:t>x Schadensausmaß = Risiko</w:t>
      </w:r>
    </w:p>
    <w:p w14:paraId="27F7BAC9" w14:textId="77777777" w:rsidR="00C73E4C" w:rsidRDefault="00C73E4C" w:rsidP="00C73E4C"/>
    <w:p w14:paraId="376EEB4D" w14:textId="66DC64B8" w:rsidR="000E4798" w:rsidRPr="000E4798" w:rsidRDefault="00C73E4C" w:rsidP="000E4798">
      <w:r>
        <w:t xml:space="preserve">Die </w:t>
      </w:r>
      <w:r w:rsidR="00D53CC0">
        <w:t>Bewertung</w:t>
      </w:r>
      <w:r w:rsidR="00FC467D">
        <w:t xml:space="preserve"> der Eintrittswahrscheinlichkeit und des Schadensausmaßes </w:t>
      </w:r>
      <w:r w:rsidR="00EE6D8B">
        <w:t>wird mit</w:t>
      </w:r>
      <w:r w:rsidR="00851E46">
        <w:t xml:space="preserve"> </w:t>
      </w:r>
      <w:r w:rsidR="00EC37AF">
        <w:t xml:space="preserve">der </w:t>
      </w:r>
      <w:r w:rsidR="00EE6D8B">
        <w:t>nachfolgenden</w:t>
      </w:r>
      <w:r w:rsidR="00EC37AF">
        <w:t xml:space="preserve"> </w:t>
      </w:r>
      <w:r w:rsidR="00851E46">
        <w:t>fünfstufigen Skala</w:t>
      </w:r>
      <w:r w:rsidR="00EE6D8B">
        <w:t xml:space="preserve"> durchgeführt. </w:t>
      </w:r>
    </w:p>
    <w:p w14:paraId="1AE1944D" w14:textId="77777777" w:rsidR="00EE6D8B" w:rsidRDefault="00EE6D8B" w:rsidP="004D0C9B"/>
    <w:p w14:paraId="4488753C" w14:textId="50440D79" w:rsidR="00FC467D" w:rsidRPr="00727088" w:rsidRDefault="00FC467D" w:rsidP="004D0C9B">
      <w:pPr>
        <w:rPr>
          <w:rStyle w:val="IntensiverVerweis"/>
          <w:b w:val="0"/>
          <w:smallCaps w:val="0"/>
          <w:color w:val="auto"/>
          <w:spacing w:val="0"/>
          <w:highlight w:val="yellow"/>
          <w:u w:val="none"/>
          <w:lang w:val="de-AT"/>
        </w:rPr>
      </w:pPr>
      <w:r w:rsidRPr="00FC467D">
        <w:rPr>
          <w:rStyle w:val="IntensiverVerweis"/>
        </w:rPr>
        <w:t>Eintrittswahrscheinlichkeit</w:t>
      </w:r>
      <w:r w:rsidR="00727088">
        <w:rPr>
          <w:rStyle w:val="IntensiverVerweis"/>
        </w:rPr>
        <w:t xml:space="preserve"> </w:t>
      </w:r>
      <w:r w:rsidR="00727088" w:rsidRPr="00727088">
        <w:rPr>
          <w:rStyle w:val="IntensiverVerweis"/>
        </w:rPr>
        <w:sym w:font="Wingdings" w:char="F0E0"/>
      </w:r>
      <w:r w:rsidR="00727088">
        <w:rPr>
          <w:rStyle w:val="IntensiverVerweis"/>
        </w:rPr>
        <w:t xml:space="preserve"> </w:t>
      </w:r>
      <w:r w:rsidR="00727088">
        <w:rPr>
          <w:highlight w:val="yellow"/>
          <w:lang w:val="de-AT"/>
        </w:rPr>
        <w:t>SKALA ANPASSEN AN DAS UNTERNEHMEN!</w:t>
      </w:r>
      <w:r w:rsidR="00727088" w:rsidRPr="00727088">
        <w:rPr>
          <w:highlight w:val="yellow"/>
          <w:lang w:val="de-AT"/>
        </w:rPr>
        <w:t xml:space="preserve"> </w:t>
      </w:r>
      <w:r w:rsidR="00727088">
        <w:rPr>
          <w:highlight w:val="yellow"/>
          <w:lang w:val="de-AT"/>
        </w:rPr>
        <w:t>Beschreibung nur als Beispiel!</w:t>
      </w:r>
    </w:p>
    <w:tbl>
      <w:tblPr>
        <w:tblStyle w:val="Gitternetztabelle1hell"/>
        <w:tblW w:w="9067" w:type="dxa"/>
        <w:tblLook w:val="04A0" w:firstRow="1" w:lastRow="0" w:firstColumn="1" w:lastColumn="0" w:noHBand="0" w:noVBand="1"/>
      </w:tblPr>
      <w:tblGrid>
        <w:gridCol w:w="703"/>
        <w:gridCol w:w="2269"/>
        <w:gridCol w:w="6095"/>
      </w:tblGrid>
      <w:tr w:rsidR="00FC467D" w:rsidRPr="00D0158B" w14:paraId="2DECF585" w14:textId="77777777" w:rsidTr="00D015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3" w:type="dxa"/>
            <w:tcBorders>
              <w:bottom w:val="none" w:sz="0" w:space="0" w:color="auto"/>
            </w:tcBorders>
            <w:shd w:val="clear" w:color="auto" w:fill="23477C"/>
          </w:tcPr>
          <w:p w14:paraId="720AF006" w14:textId="75BF23BF" w:rsidR="00FC467D" w:rsidRPr="00D0158B" w:rsidRDefault="00FC467D" w:rsidP="004D0C9B">
            <w:pPr>
              <w:rPr>
                <w:color w:val="FFFFFF" w:themeColor="background1"/>
              </w:rPr>
            </w:pPr>
            <w:r w:rsidRPr="00D0158B">
              <w:rPr>
                <w:color w:val="FFFFFF" w:themeColor="background1"/>
              </w:rPr>
              <w:t>Zahl</w:t>
            </w:r>
          </w:p>
        </w:tc>
        <w:tc>
          <w:tcPr>
            <w:tcW w:w="2269" w:type="dxa"/>
            <w:tcBorders>
              <w:bottom w:val="none" w:sz="0" w:space="0" w:color="auto"/>
            </w:tcBorders>
            <w:shd w:val="clear" w:color="auto" w:fill="23477C"/>
          </w:tcPr>
          <w:p w14:paraId="68BD2063" w14:textId="08160328" w:rsidR="00FC467D" w:rsidRPr="00D0158B" w:rsidRDefault="00FC467D" w:rsidP="004D0C9B">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D0158B">
              <w:rPr>
                <w:color w:val="FFFFFF" w:themeColor="background1"/>
              </w:rPr>
              <w:t>Bezeichnung</w:t>
            </w:r>
          </w:p>
        </w:tc>
        <w:tc>
          <w:tcPr>
            <w:tcW w:w="6095" w:type="dxa"/>
            <w:tcBorders>
              <w:bottom w:val="none" w:sz="0" w:space="0" w:color="auto"/>
            </w:tcBorders>
            <w:shd w:val="clear" w:color="auto" w:fill="23477C"/>
          </w:tcPr>
          <w:p w14:paraId="28A71C14" w14:textId="66C10B27" w:rsidR="00FC467D" w:rsidRPr="00D0158B" w:rsidRDefault="00FC467D" w:rsidP="004D0C9B">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D0158B">
              <w:rPr>
                <w:color w:val="FFFFFF" w:themeColor="background1"/>
              </w:rPr>
              <w:t>Beschreibung</w:t>
            </w:r>
          </w:p>
        </w:tc>
      </w:tr>
      <w:tr w:rsidR="00FC467D" w:rsidRPr="00FC467D" w14:paraId="3745830E" w14:textId="77777777" w:rsidTr="00D0158B">
        <w:tc>
          <w:tcPr>
            <w:cnfStyle w:val="001000000000" w:firstRow="0" w:lastRow="0" w:firstColumn="1" w:lastColumn="0" w:oddVBand="0" w:evenVBand="0" w:oddHBand="0" w:evenHBand="0" w:firstRowFirstColumn="0" w:firstRowLastColumn="0" w:lastRowFirstColumn="0" w:lastRowLastColumn="0"/>
            <w:tcW w:w="703" w:type="dxa"/>
            <w:vAlign w:val="center"/>
          </w:tcPr>
          <w:p w14:paraId="7D9231BE" w14:textId="618EE55D" w:rsidR="00FC467D" w:rsidRPr="00FC467D" w:rsidRDefault="00FC467D" w:rsidP="004D0C9B">
            <w:pPr>
              <w:rPr>
                <w:b w:val="0"/>
              </w:rPr>
            </w:pPr>
            <w:r>
              <w:rPr>
                <w:b w:val="0"/>
              </w:rPr>
              <w:t>1</w:t>
            </w:r>
          </w:p>
        </w:tc>
        <w:tc>
          <w:tcPr>
            <w:tcW w:w="2269" w:type="dxa"/>
            <w:vAlign w:val="center"/>
          </w:tcPr>
          <w:p w14:paraId="4E9CF4A2" w14:textId="165F12E7" w:rsidR="00FC467D" w:rsidRPr="00D0158B" w:rsidRDefault="00FC467D" w:rsidP="004D0C9B">
            <w:pPr>
              <w:cnfStyle w:val="000000000000" w:firstRow="0" w:lastRow="0" w:firstColumn="0" w:lastColumn="0" w:oddVBand="0" w:evenVBand="0" w:oddHBand="0" w:evenHBand="0" w:firstRowFirstColumn="0" w:firstRowLastColumn="0" w:lastRowFirstColumn="0" w:lastRowLastColumn="0"/>
              <w:rPr>
                <w:b/>
                <w:color w:val="23477C"/>
              </w:rPr>
            </w:pPr>
            <w:r w:rsidRPr="00D0158B">
              <w:rPr>
                <w:b/>
                <w:color w:val="23477C"/>
              </w:rPr>
              <w:t>Unwahrscheinlich</w:t>
            </w:r>
          </w:p>
        </w:tc>
        <w:tc>
          <w:tcPr>
            <w:tcW w:w="6095" w:type="dxa"/>
          </w:tcPr>
          <w:p w14:paraId="6C8B4E3E" w14:textId="06B9E60E" w:rsidR="00FC467D" w:rsidRPr="00374792" w:rsidRDefault="00AE0A37" w:rsidP="004D0C9B">
            <w:pPr>
              <w:cnfStyle w:val="000000000000" w:firstRow="0" w:lastRow="0" w:firstColumn="0" w:lastColumn="0" w:oddVBand="0" w:evenVBand="0" w:oddHBand="0" w:evenHBand="0" w:firstRowFirstColumn="0" w:firstRowLastColumn="0" w:lastRowFirstColumn="0" w:lastRowLastColumn="0"/>
              <w:rPr>
                <w:highlight w:val="yellow"/>
              </w:rPr>
            </w:pPr>
            <w:r w:rsidRPr="00374792">
              <w:rPr>
                <w:highlight w:val="yellow"/>
              </w:rPr>
              <w:t xml:space="preserve">Es ist nicht damit zu rechnen, </w:t>
            </w:r>
            <w:r w:rsidR="00CA6C09" w:rsidRPr="00374792">
              <w:rPr>
                <w:highlight w:val="yellow"/>
              </w:rPr>
              <w:t>das</w:t>
            </w:r>
            <w:r w:rsidRPr="00374792">
              <w:rPr>
                <w:highlight w:val="yellow"/>
              </w:rPr>
              <w:t>s</w:t>
            </w:r>
            <w:r w:rsidR="00CA6C09" w:rsidRPr="00374792">
              <w:rPr>
                <w:highlight w:val="yellow"/>
              </w:rPr>
              <w:t xml:space="preserve"> der Fall eintritt</w:t>
            </w:r>
            <w:r w:rsidR="002F2B33" w:rsidRPr="00374792">
              <w:rPr>
                <w:highlight w:val="yellow"/>
              </w:rPr>
              <w:t>.</w:t>
            </w:r>
            <w:r w:rsidR="00111751" w:rsidRPr="00374792">
              <w:rPr>
                <w:highlight w:val="yellow"/>
              </w:rPr>
              <w:t xml:space="preserve"> Das Risiko kann trotz entsprechender </w:t>
            </w:r>
            <w:r w:rsidR="00CA6C09" w:rsidRPr="00374792">
              <w:rPr>
                <w:highlight w:val="yellow"/>
              </w:rPr>
              <w:t>Rahmenbedingungen</w:t>
            </w:r>
            <w:r w:rsidR="00111751" w:rsidRPr="00374792">
              <w:rPr>
                <w:highlight w:val="yellow"/>
              </w:rPr>
              <w:t xml:space="preserve"> nicht zur Gänze ausgeschlossen werden.</w:t>
            </w:r>
            <w:r w:rsidR="00FA3935" w:rsidRPr="00374792">
              <w:rPr>
                <w:highlight w:val="yellow"/>
              </w:rPr>
              <w:t xml:space="preserve"> </w:t>
            </w:r>
          </w:p>
        </w:tc>
      </w:tr>
      <w:tr w:rsidR="00FC467D" w:rsidRPr="00FC467D" w14:paraId="330B4307" w14:textId="77777777" w:rsidTr="00D0158B">
        <w:tc>
          <w:tcPr>
            <w:cnfStyle w:val="001000000000" w:firstRow="0" w:lastRow="0" w:firstColumn="1" w:lastColumn="0" w:oddVBand="0" w:evenVBand="0" w:oddHBand="0" w:evenHBand="0" w:firstRowFirstColumn="0" w:firstRowLastColumn="0" w:lastRowFirstColumn="0" w:lastRowLastColumn="0"/>
            <w:tcW w:w="703" w:type="dxa"/>
            <w:vAlign w:val="center"/>
          </w:tcPr>
          <w:p w14:paraId="7693C961" w14:textId="42021107" w:rsidR="00FC467D" w:rsidRPr="00FC467D" w:rsidRDefault="00FC467D" w:rsidP="004D0C9B">
            <w:pPr>
              <w:rPr>
                <w:b w:val="0"/>
              </w:rPr>
            </w:pPr>
            <w:r>
              <w:rPr>
                <w:b w:val="0"/>
              </w:rPr>
              <w:t>2</w:t>
            </w:r>
          </w:p>
        </w:tc>
        <w:tc>
          <w:tcPr>
            <w:tcW w:w="2269" w:type="dxa"/>
            <w:vAlign w:val="center"/>
          </w:tcPr>
          <w:p w14:paraId="2369C1F2" w14:textId="096B22F2" w:rsidR="00FC467D" w:rsidRPr="00D0158B" w:rsidRDefault="00FC467D" w:rsidP="004D0C9B">
            <w:pPr>
              <w:cnfStyle w:val="000000000000" w:firstRow="0" w:lastRow="0" w:firstColumn="0" w:lastColumn="0" w:oddVBand="0" w:evenVBand="0" w:oddHBand="0" w:evenHBand="0" w:firstRowFirstColumn="0" w:firstRowLastColumn="0" w:lastRowFirstColumn="0" w:lastRowLastColumn="0"/>
              <w:rPr>
                <w:b/>
                <w:color w:val="23477C"/>
              </w:rPr>
            </w:pPr>
            <w:r w:rsidRPr="00D0158B">
              <w:rPr>
                <w:b/>
                <w:color w:val="23477C"/>
              </w:rPr>
              <w:t>Selten</w:t>
            </w:r>
          </w:p>
        </w:tc>
        <w:tc>
          <w:tcPr>
            <w:tcW w:w="6095" w:type="dxa"/>
          </w:tcPr>
          <w:p w14:paraId="1EA174D1" w14:textId="498CEA69" w:rsidR="00FC467D" w:rsidRPr="00374792" w:rsidRDefault="00CA6C09" w:rsidP="004D0C9B">
            <w:pPr>
              <w:cnfStyle w:val="000000000000" w:firstRow="0" w:lastRow="0" w:firstColumn="0" w:lastColumn="0" w:oddVBand="0" w:evenVBand="0" w:oddHBand="0" w:evenHBand="0" w:firstRowFirstColumn="0" w:firstRowLastColumn="0" w:lastRowFirstColumn="0" w:lastRowLastColumn="0"/>
              <w:rPr>
                <w:highlight w:val="yellow"/>
              </w:rPr>
            </w:pPr>
            <w:r w:rsidRPr="00374792">
              <w:rPr>
                <w:highlight w:val="yellow"/>
              </w:rPr>
              <w:t>Das Risiko</w:t>
            </w:r>
            <w:r w:rsidR="00617A7F" w:rsidRPr="00374792">
              <w:rPr>
                <w:highlight w:val="yellow"/>
              </w:rPr>
              <w:t xml:space="preserve"> einer Infektion</w:t>
            </w:r>
            <w:r w:rsidRPr="00374792">
              <w:rPr>
                <w:highlight w:val="yellow"/>
              </w:rPr>
              <w:t xml:space="preserve"> kann nicht ausgeschlossen werden; </w:t>
            </w:r>
            <w:r w:rsidR="00617A7F" w:rsidRPr="00374792">
              <w:rPr>
                <w:highlight w:val="yellow"/>
              </w:rPr>
              <w:t xml:space="preserve">Covid-19 Infektionen in diesem Zusammenhang sind kaum bekannt. </w:t>
            </w:r>
          </w:p>
        </w:tc>
      </w:tr>
      <w:tr w:rsidR="00FC467D" w:rsidRPr="00FC467D" w14:paraId="6995A7F5" w14:textId="77777777" w:rsidTr="00D0158B">
        <w:tc>
          <w:tcPr>
            <w:cnfStyle w:val="001000000000" w:firstRow="0" w:lastRow="0" w:firstColumn="1" w:lastColumn="0" w:oddVBand="0" w:evenVBand="0" w:oddHBand="0" w:evenHBand="0" w:firstRowFirstColumn="0" w:firstRowLastColumn="0" w:lastRowFirstColumn="0" w:lastRowLastColumn="0"/>
            <w:tcW w:w="703" w:type="dxa"/>
            <w:vAlign w:val="center"/>
          </w:tcPr>
          <w:p w14:paraId="521739DC" w14:textId="64541720" w:rsidR="00FC467D" w:rsidRPr="00FC467D" w:rsidRDefault="00FC467D" w:rsidP="004D0C9B">
            <w:pPr>
              <w:rPr>
                <w:b w:val="0"/>
              </w:rPr>
            </w:pPr>
            <w:r>
              <w:rPr>
                <w:b w:val="0"/>
              </w:rPr>
              <w:t>3</w:t>
            </w:r>
          </w:p>
        </w:tc>
        <w:tc>
          <w:tcPr>
            <w:tcW w:w="2269" w:type="dxa"/>
            <w:vAlign w:val="center"/>
          </w:tcPr>
          <w:p w14:paraId="21880CD4" w14:textId="33F9343F" w:rsidR="00FC467D" w:rsidRPr="00D0158B" w:rsidRDefault="00FC467D" w:rsidP="004D0C9B">
            <w:pPr>
              <w:cnfStyle w:val="000000000000" w:firstRow="0" w:lastRow="0" w:firstColumn="0" w:lastColumn="0" w:oddVBand="0" w:evenVBand="0" w:oddHBand="0" w:evenHBand="0" w:firstRowFirstColumn="0" w:firstRowLastColumn="0" w:lastRowFirstColumn="0" w:lastRowLastColumn="0"/>
              <w:rPr>
                <w:b/>
                <w:color w:val="23477C"/>
              </w:rPr>
            </w:pPr>
            <w:r w:rsidRPr="00D0158B">
              <w:rPr>
                <w:b/>
                <w:color w:val="23477C"/>
              </w:rPr>
              <w:t>Gelegentlich</w:t>
            </w:r>
          </w:p>
        </w:tc>
        <w:tc>
          <w:tcPr>
            <w:tcW w:w="6095" w:type="dxa"/>
          </w:tcPr>
          <w:p w14:paraId="6013905A" w14:textId="6F3696E3" w:rsidR="00FC467D" w:rsidRPr="00374792" w:rsidRDefault="00BA3C05" w:rsidP="004D0C9B">
            <w:pPr>
              <w:cnfStyle w:val="000000000000" w:firstRow="0" w:lastRow="0" w:firstColumn="0" w:lastColumn="0" w:oddVBand="0" w:evenVBand="0" w:oddHBand="0" w:evenHBand="0" w:firstRowFirstColumn="0" w:firstRowLastColumn="0" w:lastRowFirstColumn="0" w:lastRowLastColumn="0"/>
              <w:rPr>
                <w:highlight w:val="yellow"/>
              </w:rPr>
            </w:pPr>
            <w:r w:rsidRPr="00374792">
              <w:rPr>
                <w:highlight w:val="yellow"/>
              </w:rPr>
              <w:t xml:space="preserve">Das Risiko </w:t>
            </w:r>
            <w:r w:rsidR="00722360" w:rsidRPr="00374792">
              <w:rPr>
                <w:highlight w:val="yellow"/>
              </w:rPr>
              <w:t>einer Infektion</w:t>
            </w:r>
            <w:r w:rsidR="00C42CC5" w:rsidRPr="00374792">
              <w:rPr>
                <w:highlight w:val="yellow"/>
              </w:rPr>
              <w:t xml:space="preserve"> ist</w:t>
            </w:r>
            <w:r w:rsidR="00722360" w:rsidRPr="00374792">
              <w:rPr>
                <w:highlight w:val="yellow"/>
              </w:rPr>
              <w:t xml:space="preserve"> </w:t>
            </w:r>
            <w:r w:rsidRPr="00374792">
              <w:rPr>
                <w:highlight w:val="yellow"/>
              </w:rPr>
              <w:t>realistisch</w:t>
            </w:r>
            <w:r w:rsidR="00722360" w:rsidRPr="00374792">
              <w:rPr>
                <w:highlight w:val="yellow"/>
              </w:rPr>
              <w:t xml:space="preserve">, </w:t>
            </w:r>
            <w:r w:rsidRPr="00374792">
              <w:rPr>
                <w:highlight w:val="yellow"/>
              </w:rPr>
              <w:t>bekannt</w:t>
            </w:r>
            <w:r w:rsidR="00722360" w:rsidRPr="00374792">
              <w:rPr>
                <w:highlight w:val="yellow"/>
              </w:rPr>
              <w:t xml:space="preserve"> und Infektionen sind in diesem Zusammenhang gelegentlich aufgetreten</w:t>
            </w:r>
            <w:r w:rsidRPr="00374792">
              <w:rPr>
                <w:highlight w:val="yellow"/>
              </w:rPr>
              <w:t xml:space="preserve">. </w:t>
            </w:r>
          </w:p>
        </w:tc>
      </w:tr>
      <w:tr w:rsidR="00FC467D" w:rsidRPr="00FC467D" w14:paraId="3DC97821" w14:textId="77777777" w:rsidTr="00D0158B">
        <w:tc>
          <w:tcPr>
            <w:cnfStyle w:val="001000000000" w:firstRow="0" w:lastRow="0" w:firstColumn="1" w:lastColumn="0" w:oddVBand="0" w:evenVBand="0" w:oddHBand="0" w:evenHBand="0" w:firstRowFirstColumn="0" w:firstRowLastColumn="0" w:lastRowFirstColumn="0" w:lastRowLastColumn="0"/>
            <w:tcW w:w="703" w:type="dxa"/>
            <w:vAlign w:val="center"/>
          </w:tcPr>
          <w:p w14:paraId="2D5944FC" w14:textId="090821D0" w:rsidR="00FC467D" w:rsidRPr="00FC467D" w:rsidRDefault="00FC467D" w:rsidP="004D0C9B">
            <w:pPr>
              <w:rPr>
                <w:b w:val="0"/>
              </w:rPr>
            </w:pPr>
            <w:r>
              <w:rPr>
                <w:b w:val="0"/>
              </w:rPr>
              <w:t>4</w:t>
            </w:r>
          </w:p>
        </w:tc>
        <w:tc>
          <w:tcPr>
            <w:tcW w:w="2269" w:type="dxa"/>
            <w:vAlign w:val="center"/>
          </w:tcPr>
          <w:p w14:paraId="50BE49AA" w14:textId="30C9CF59" w:rsidR="00FC467D" w:rsidRPr="00D0158B" w:rsidRDefault="00881061" w:rsidP="004D0C9B">
            <w:pPr>
              <w:cnfStyle w:val="000000000000" w:firstRow="0" w:lastRow="0" w:firstColumn="0" w:lastColumn="0" w:oddVBand="0" w:evenVBand="0" w:oddHBand="0" w:evenHBand="0" w:firstRowFirstColumn="0" w:firstRowLastColumn="0" w:lastRowFirstColumn="0" w:lastRowLastColumn="0"/>
              <w:rPr>
                <w:b/>
                <w:color w:val="23477C"/>
              </w:rPr>
            </w:pPr>
            <w:r w:rsidRPr="00D0158B">
              <w:rPr>
                <w:b/>
                <w:color w:val="23477C"/>
              </w:rPr>
              <w:t>W</w:t>
            </w:r>
            <w:r w:rsidR="000A6E3B" w:rsidRPr="00D0158B">
              <w:rPr>
                <w:b/>
                <w:color w:val="23477C"/>
              </w:rPr>
              <w:t>ahrscheinlich</w:t>
            </w:r>
          </w:p>
        </w:tc>
        <w:tc>
          <w:tcPr>
            <w:tcW w:w="6095" w:type="dxa"/>
          </w:tcPr>
          <w:p w14:paraId="54B84F5D" w14:textId="164FE523" w:rsidR="00FC467D" w:rsidRPr="00374792" w:rsidRDefault="00BA3C05" w:rsidP="004D0C9B">
            <w:pPr>
              <w:cnfStyle w:val="000000000000" w:firstRow="0" w:lastRow="0" w:firstColumn="0" w:lastColumn="0" w:oddVBand="0" w:evenVBand="0" w:oddHBand="0" w:evenHBand="0" w:firstRowFirstColumn="0" w:firstRowLastColumn="0" w:lastRowFirstColumn="0" w:lastRowLastColumn="0"/>
              <w:rPr>
                <w:highlight w:val="yellow"/>
              </w:rPr>
            </w:pPr>
            <w:r w:rsidRPr="00374792">
              <w:rPr>
                <w:highlight w:val="yellow"/>
              </w:rPr>
              <w:t xml:space="preserve">Das Risiko </w:t>
            </w:r>
            <w:r w:rsidR="004B2A18" w:rsidRPr="00374792">
              <w:rPr>
                <w:highlight w:val="yellow"/>
              </w:rPr>
              <w:t xml:space="preserve">einer Infektion </w:t>
            </w:r>
            <w:r w:rsidRPr="00374792">
              <w:rPr>
                <w:highlight w:val="yellow"/>
              </w:rPr>
              <w:t xml:space="preserve">muss als </w:t>
            </w:r>
            <w:r w:rsidR="004B2A18" w:rsidRPr="00374792">
              <w:rPr>
                <w:highlight w:val="yellow"/>
              </w:rPr>
              <w:t>wahrscheinlich angenommen wer</w:t>
            </w:r>
            <w:r w:rsidR="00820ADE" w:rsidRPr="00374792">
              <w:rPr>
                <w:highlight w:val="yellow"/>
              </w:rPr>
              <w:t xml:space="preserve">den. In </w:t>
            </w:r>
            <w:r w:rsidR="004B2A18" w:rsidRPr="00374792">
              <w:rPr>
                <w:highlight w:val="yellow"/>
              </w:rPr>
              <w:t xml:space="preserve">diesem Zusammenhang treten Infektionen </w:t>
            </w:r>
            <w:r w:rsidRPr="00374792">
              <w:rPr>
                <w:highlight w:val="yellow"/>
              </w:rPr>
              <w:t>häufig</w:t>
            </w:r>
            <w:r w:rsidR="00D33B29" w:rsidRPr="00374792">
              <w:rPr>
                <w:highlight w:val="yellow"/>
              </w:rPr>
              <w:t xml:space="preserve"> auf</w:t>
            </w:r>
            <w:r w:rsidRPr="00374792">
              <w:rPr>
                <w:highlight w:val="yellow"/>
              </w:rPr>
              <w:t>.</w:t>
            </w:r>
          </w:p>
        </w:tc>
      </w:tr>
      <w:tr w:rsidR="00FC467D" w:rsidRPr="00FC467D" w14:paraId="6676DEA2" w14:textId="77777777" w:rsidTr="00D0158B">
        <w:tc>
          <w:tcPr>
            <w:cnfStyle w:val="001000000000" w:firstRow="0" w:lastRow="0" w:firstColumn="1" w:lastColumn="0" w:oddVBand="0" w:evenVBand="0" w:oddHBand="0" w:evenHBand="0" w:firstRowFirstColumn="0" w:firstRowLastColumn="0" w:lastRowFirstColumn="0" w:lastRowLastColumn="0"/>
            <w:tcW w:w="703" w:type="dxa"/>
            <w:vAlign w:val="center"/>
          </w:tcPr>
          <w:p w14:paraId="75125F8E" w14:textId="1805CD5B" w:rsidR="00FC467D" w:rsidRPr="00FC467D" w:rsidRDefault="00FC467D" w:rsidP="004D0C9B">
            <w:pPr>
              <w:rPr>
                <w:b w:val="0"/>
              </w:rPr>
            </w:pPr>
            <w:r>
              <w:rPr>
                <w:b w:val="0"/>
              </w:rPr>
              <w:t>5</w:t>
            </w:r>
          </w:p>
        </w:tc>
        <w:tc>
          <w:tcPr>
            <w:tcW w:w="2269" w:type="dxa"/>
            <w:vAlign w:val="center"/>
          </w:tcPr>
          <w:p w14:paraId="0074B9D8" w14:textId="5D60F029" w:rsidR="00FC467D" w:rsidRPr="00D0158B" w:rsidRDefault="00827409" w:rsidP="004D0C9B">
            <w:pPr>
              <w:cnfStyle w:val="000000000000" w:firstRow="0" w:lastRow="0" w:firstColumn="0" w:lastColumn="0" w:oddVBand="0" w:evenVBand="0" w:oddHBand="0" w:evenHBand="0" w:firstRowFirstColumn="0" w:firstRowLastColumn="0" w:lastRowFirstColumn="0" w:lastRowLastColumn="0"/>
              <w:rPr>
                <w:b/>
                <w:color w:val="23477C"/>
              </w:rPr>
            </w:pPr>
            <w:r w:rsidRPr="00D0158B">
              <w:rPr>
                <w:b/>
                <w:color w:val="23477C"/>
              </w:rPr>
              <w:t xml:space="preserve">Sehr </w:t>
            </w:r>
            <w:r w:rsidR="00A21712" w:rsidRPr="00D0158B">
              <w:rPr>
                <w:b/>
                <w:color w:val="23477C"/>
              </w:rPr>
              <w:t>w</w:t>
            </w:r>
            <w:r w:rsidRPr="00D0158B">
              <w:rPr>
                <w:b/>
                <w:color w:val="23477C"/>
              </w:rPr>
              <w:t>ahrscheinlich</w:t>
            </w:r>
          </w:p>
        </w:tc>
        <w:tc>
          <w:tcPr>
            <w:tcW w:w="6095" w:type="dxa"/>
          </w:tcPr>
          <w:p w14:paraId="56BC00A9" w14:textId="1D5C0BBF" w:rsidR="00FC467D" w:rsidRPr="00374792" w:rsidRDefault="00A21712" w:rsidP="004D0C9B">
            <w:pPr>
              <w:cnfStyle w:val="000000000000" w:firstRow="0" w:lastRow="0" w:firstColumn="0" w:lastColumn="0" w:oddVBand="0" w:evenVBand="0" w:oddHBand="0" w:evenHBand="0" w:firstRowFirstColumn="0" w:firstRowLastColumn="0" w:lastRowFirstColumn="0" w:lastRowLastColumn="0"/>
              <w:rPr>
                <w:highlight w:val="yellow"/>
              </w:rPr>
            </w:pPr>
            <w:r w:rsidRPr="00374792">
              <w:rPr>
                <w:highlight w:val="yellow"/>
              </w:rPr>
              <w:t>Es ist davon auszugehen, dass diese</w:t>
            </w:r>
            <w:r w:rsidR="00BA3C05" w:rsidRPr="00374792">
              <w:rPr>
                <w:highlight w:val="yellow"/>
              </w:rPr>
              <w:t>s Risiko</w:t>
            </w:r>
            <w:r w:rsidRPr="00374792">
              <w:rPr>
                <w:highlight w:val="yellow"/>
              </w:rPr>
              <w:t xml:space="preserve"> eintreten wird.</w:t>
            </w:r>
          </w:p>
          <w:p w14:paraId="5CE8B50F" w14:textId="3108ABAF" w:rsidR="00FC467D" w:rsidRPr="00374792" w:rsidRDefault="00E97EC6" w:rsidP="004D0C9B">
            <w:pPr>
              <w:cnfStyle w:val="000000000000" w:firstRow="0" w:lastRow="0" w:firstColumn="0" w:lastColumn="0" w:oddVBand="0" w:evenVBand="0" w:oddHBand="0" w:evenHBand="0" w:firstRowFirstColumn="0" w:firstRowLastColumn="0" w:lastRowFirstColumn="0" w:lastRowLastColumn="0"/>
              <w:rPr>
                <w:highlight w:val="yellow"/>
              </w:rPr>
            </w:pPr>
            <w:r w:rsidRPr="00374792">
              <w:rPr>
                <w:highlight w:val="yellow"/>
              </w:rPr>
              <w:t xml:space="preserve">In diesem Zusammenhang besteht </w:t>
            </w:r>
            <w:r w:rsidR="00773930" w:rsidRPr="00374792">
              <w:rPr>
                <w:highlight w:val="yellow"/>
              </w:rPr>
              <w:t xml:space="preserve">das </w:t>
            </w:r>
            <w:r w:rsidR="00225C5F" w:rsidRPr="00374792">
              <w:rPr>
                <w:highlight w:val="yellow"/>
              </w:rPr>
              <w:t>Potential,</w:t>
            </w:r>
            <w:r w:rsidRPr="00374792">
              <w:rPr>
                <w:highlight w:val="yellow"/>
              </w:rPr>
              <w:t xml:space="preserve"> </w:t>
            </w:r>
            <w:r w:rsidR="00D305B0" w:rsidRPr="00374792">
              <w:rPr>
                <w:highlight w:val="yellow"/>
              </w:rPr>
              <w:t xml:space="preserve">dass </w:t>
            </w:r>
            <w:r w:rsidRPr="00374792">
              <w:rPr>
                <w:highlight w:val="yellow"/>
              </w:rPr>
              <w:t xml:space="preserve">eine große Anzahl an </w:t>
            </w:r>
            <w:r w:rsidR="0074527D" w:rsidRPr="00374792">
              <w:rPr>
                <w:highlight w:val="yellow"/>
              </w:rPr>
              <w:t>Mitarbeiter*innen</w:t>
            </w:r>
            <w:r w:rsidR="00773930" w:rsidRPr="00374792">
              <w:rPr>
                <w:highlight w:val="yellow"/>
              </w:rPr>
              <w:t>/KundInnen</w:t>
            </w:r>
            <w:r w:rsidRPr="00374792">
              <w:rPr>
                <w:highlight w:val="yellow"/>
              </w:rPr>
              <w:t xml:space="preserve"> infiziert werde</w:t>
            </w:r>
            <w:r w:rsidR="00275B1B" w:rsidRPr="00374792">
              <w:rPr>
                <w:highlight w:val="yellow"/>
              </w:rPr>
              <w:t>n</w:t>
            </w:r>
            <w:r w:rsidRPr="00374792">
              <w:rPr>
                <w:highlight w:val="yellow"/>
              </w:rPr>
              <w:t xml:space="preserve">. </w:t>
            </w:r>
          </w:p>
        </w:tc>
      </w:tr>
    </w:tbl>
    <w:p w14:paraId="4B81F965" w14:textId="68287027" w:rsidR="00404081" w:rsidRDefault="00404081" w:rsidP="00404081">
      <w:pPr>
        <w:pStyle w:val="Beschriftung"/>
        <w:keepNext/>
      </w:pPr>
      <w:bookmarkStart w:id="105" w:name="_Toc57669408"/>
      <w:r>
        <w:t xml:space="preserve">Tabelle </w:t>
      </w:r>
      <w:r>
        <w:fldChar w:fldCharType="begin"/>
      </w:r>
      <w:r>
        <w:instrText xml:space="preserve"> SEQ Tabelle \* ARABIC </w:instrText>
      </w:r>
      <w:r>
        <w:fldChar w:fldCharType="separate"/>
      </w:r>
      <w:r w:rsidR="000C566D">
        <w:rPr>
          <w:noProof/>
        </w:rPr>
        <w:t>2</w:t>
      </w:r>
      <w:r>
        <w:fldChar w:fldCharType="end"/>
      </w:r>
      <w:r w:rsidR="00C32A9A">
        <w:t>: Skala Eintritt</w:t>
      </w:r>
      <w:r w:rsidR="009204FA">
        <w:t>s</w:t>
      </w:r>
      <w:r w:rsidR="00C32A9A">
        <w:t>wahrscheinlichkeit</w:t>
      </w:r>
      <w:bookmarkEnd w:id="105"/>
    </w:p>
    <w:p w14:paraId="7318698A" w14:textId="67F81C56" w:rsidR="00FC467D" w:rsidRPr="00727088" w:rsidRDefault="00FC467D" w:rsidP="004D0C9B">
      <w:pPr>
        <w:rPr>
          <w:rStyle w:val="IntensiverVerweis"/>
          <w:b w:val="0"/>
          <w:smallCaps w:val="0"/>
          <w:color w:val="auto"/>
          <w:spacing w:val="0"/>
          <w:highlight w:val="yellow"/>
          <w:u w:val="none"/>
          <w:lang w:val="de-AT"/>
        </w:rPr>
      </w:pPr>
      <w:r w:rsidRPr="00FC467D">
        <w:rPr>
          <w:rStyle w:val="IntensiverVerweis"/>
        </w:rPr>
        <w:t>Schadensausmaß</w:t>
      </w:r>
      <w:r w:rsidR="00727088">
        <w:rPr>
          <w:rStyle w:val="IntensiverVerweis"/>
        </w:rPr>
        <w:t xml:space="preserve"> </w:t>
      </w:r>
      <w:r w:rsidR="00727088" w:rsidRPr="00727088">
        <w:rPr>
          <w:rStyle w:val="IntensiverVerweis"/>
        </w:rPr>
        <w:sym w:font="Wingdings" w:char="F0E0"/>
      </w:r>
      <w:r w:rsidR="00727088" w:rsidRPr="00727088">
        <w:rPr>
          <w:highlight w:val="yellow"/>
          <w:lang w:val="de-AT"/>
        </w:rPr>
        <w:t xml:space="preserve"> </w:t>
      </w:r>
      <w:r w:rsidR="00727088">
        <w:rPr>
          <w:highlight w:val="yellow"/>
          <w:lang w:val="de-AT"/>
        </w:rPr>
        <w:t xml:space="preserve">SKALA ANPASSEN AN DAS UNTERNEHMEN! Beschreibung nur als Beispiel! </w:t>
      </w:r>
    </w:p>
    <w:tbl>
      <w:tblPr>
        <w:tblStyle w:val="Gitternetztabelle1hell"/>
        <w:tblW w:w="9067" w:type="dxa"/>
        <w:tblLook w:val="04A0" w:firstRow="1" w:lastRow="0" w:firstColumn="1" w:lastColumn="0" w:noHBand="0" w:noVBand="1"/>
      </w:tblPr>
      <w:tblGrid>
        <w:gridCol w:w="704"/>
        <w:gridCol w:w="1843"/>
        <w:gridCol w:w="6520"/>
      </w:tblGrid>
      <w:tr w:rsidR="003A7E1B" w:rsidRPr="00D0158B" w14:paraId="64750312" w14:textId="77777777" w:rsidTr="00D015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Borders>
              <w:bottom w:val="none" w:sz="0" w:space="0" w:color="auto"/>
            </w:tcBorders>
            <w:shd w:val="clear" w:color="auto" w:fill="23477C"/>
          </w:tcPr>
          <w:p w14:paraId="626885C2" w14:textId="77777777" w:rsidR="003A7E1B" w:rsidRPr="00D0158B" w:rsidRDefault="003A7E1B" w:rsidP="00A54150">
            <w:pPr>
              <w:rPr>
                <w:color w:val="FFFFFF" w:themeColor="background1"/>
              </w:rPr>
            </w:pPr>
            <w:r w:rsidRPr="00D0158B">
              <w:rPr>
                <w:color w:val="FFFFFF" w:themeColor="background1"/>
              </w:rPr>
              <w:t>Zahl</w:t>
            </w:r>
          </w:p>
        </w:tc>
        <w:tc>
          <w:tcPr>
            <w:tcW w:w="1843" w:type="dxa"/>
            <w:tcBorders>
              <w:bottom w:val="none" w:sz="0" w:space="0" w:color="auto"/>
            </w:tcBorders>
            <w:shd w:val="clear" w:color="auto" w:fill="23477C"/>
          </w:tcPr>
          <w:p w14:paraId="5EE04D59" w14:textId="77777777" w:rsidR="003A7E1B" w:rsidRPr="00D0158B" w:rsidRDefault="003A7E1B" w:rsidP="00A54150">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D0158B">
              <w:rPr>
                <w:color w:val="FFFFFF" w:themeColor="background1"/>
              </w:rPr>
              <w:t>Bezeichnung</w:t>
            </w:r>
          </w:p>
        </w:tc>
        <w:tc>
          <w:tcPr>
            <w:tcW w:w="6520" w:type="dxa"/>
            <w:tcBorders>
              <w:bottom w:val="none" w:sz="0" w:space="0" w:color="auto"/>
            </w:tcBorders>
            <w:shd w:val="clear" w:color="auto" w:fill="23477C"/>
          </w:tcPr>
          <w:p w14:paraId="5E04426C" w14:textId="77777777" w:rsidR="003A7E1B" w:rsidRPr="00D0158B" w:rsidRDefault="003A7E1B" w:rsidP="00A54150">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D0158B">
              <w:rPr>
                <w:color w:val="FFFFFF" w:themeColor="background1"/>
              </w:rPr>
              <w:t>Beschreibung</w:t>
            </w:r>
          </w:p>
        </w:tc>
      </w:tr>
      <w:tr w:rsidR="003A7E1B" w:rsidRPr="00FC467D" w14:paraId="6BFB5614" w14:textId="77777777" w:rsidTr="00D0158B">
        <w:tc>
          <w:tcPr>
            <w:cnfStyle w:val="001000000000" w:firstRow="0" w:lastRow="0" w:firstColumn="1" w:lastColumn="0" w:oddVBand="0" w:evenVBand="0" w:oddHBand="0" w:evenHBand="0" w:firstRowFirstColumn="0" w:firstRowLastColumn="0" w:lastRowFirstColumn="0" w:lastRowLastColumn="0"/>
            <w:tcW w:w="704" w:type="dxa"/>
            <w:vAlign w:val="center"/>
          </w:tcPr>
          <w:p w14:paraId="7803C192" w14:textId="77777777" w:rsidR="003A7E1B" w:rsidRPr="00FC467D" w:rsidRDefault="003A7E1B" w:rsidP="00A54150">
            <w:pPr>
              <w:rPr>
                <w:b w:val="0"/>
              </w:rPr>
            </w:pPr>
            <w:r>
              <w:rPr>
                <w:b w:val="0"/>
              </w:rPr>
              <w:t>1</w:t>
            </w:r>
          </w:p>
        </w:tc>
        <w:tc>
          <w:tcPr>
            <w:tcW w:w="1843" w:type="dxa"/>
            <w:vAlign w:val="center"/>
          </w:tcPr>
          <w:p w14:paraId="4325FDCB" w14:textId="11483DD6" w:rsidR="003A7E1B" w:rsidRPr="00D0158B" w:rsidRDefault="003A7E1B" w:rsidP="00A54150">
            <w:pPr>
              <w:cnfStyle w:val="000000000000" w:firstRow="0" w:lastRow="0" w:firstColumn="0" w:lastColumn="0" w:oddVBand="0" w:evenVBand="0" w:oddHBand="0" w:evenHBand="0" w:firstRowFirstColumn="0" w:firstRowLastColumn="0" w:lastRowFirstColumn="0" w:lastRowLastColumn="0"/>
              <w:rPr>
                <w:b/>
                <w:color w:val="23477C"/>
              </w:rPr>
            </w:pPr>
            <w:r w:rsidRPr="00D0158B">
              <w:rPr>
                <w:b/>
                <w:color w:val="23477C"/>
              </w:rPr>
              <w:t>Unbedeutend</w:t>
            </w:r>
          </w:p>
        </w:tc>
        <w:tc>
          <w:tcPr>
            <w:tcW w:w="6520" w:type="dxa"/>
          </w:tcPr>
          <w:p w14:paraId="2386230C" w14:textId="5A2C8493" w:rsidR="003A7E1B" w:rsidRPr="00374792" w:rsidRDefault="0074527D" w:rsidP="008170FF">
            <w:pPr>
              <w:cnfStyle w:val="000000000000" w:firstRow="0" w:lastRow="0" w:firstColumn="0" w:lastColumn="0" w:oddVBand="0" w:evenVBand="0" w:oddHBand="0" w:evenHBand="0" w:firstRowFirstColumn="0" w:firstRowLastColumn="0" w:lastRowFirstColumn="0" w:lastRowLastColumn="0"/>
              <w:rPr>
                <w:highlight w:val="yellow"/>
              </w:rPr>
            </w:pPr>
            <w:r w:rsidRPr="00374792">
              <w:rPr>
                <w:highlight w:val="yellow"/>
              </w:rPr>
              <w:t>Mitarbeiter*innen</w:t>
            </w:r>
            <w:r w:rsidR="00625D2C" w:rsidRPr="00374792">
              <w:rPr>
                <w:highlight w:val="yellow"/>
              </w:rPr>
              <w:t xml:space="preserve"> und KundInnen</w:t>
            </w:r>
            <w:r w:rsidR="00F65863" w:rsidRPr="00374792">
              <w:rPr>
                <w:highlight w:val="yellow"/>
              </w:rPr>
              <w:t xml:space="preserve"> </w:t>
            </w:r>
            <w:r w:rsidR="001538F4" w:rsidRPr="00374792">
              <w:rPr>
                <w:highlight w:val="yellow"/>
              </w:rPr>
              <w:t>werden nicht infiziert</w:t>
            </w:r>
            <w:r w:rsidR="000C5E73" w:rsidRPr="00374792">
              <w:rPr>
                <w:highlight w:val="yellow"/>
              </w:rPr>
              <w:t xml:space="preserve">, die </w:t>
            </w:r>
            <w:r w:rsidR="008170FF" w:rsidRPr="00374792">
              <w:rPr>
                <w:highlight w:val="yellow"/>
              </w:rPr>
              <w:t xml:space="preserve">monatlichen </w:t>
            </w:r>
            <w:r w:rsidR="000C5E73" w:rsidRPr="00374792">
              <w:rPr>
                <w:highlight w:val="yellow"/>
              </w:rPr>
              <w:t>Kosten für d</w:t>
            </w:r>
            <w:r w:rsidR="00625D2C" w:rsidRPr="00374792">
              <w:rPr>
                <w:highlight w:val="yellow"/>
              </w:rPr>
              <w:t xml:space="preserve">as Unternehmen </w:t>
            </w:r>
            <w:r w:rsidR="002B6296" w:rsidRPr="00374792">
              <w:rPr>
                <w:highlight w:val="yellow"/>
              </w:rPr>
              <w:t xml:space="preserve">steigen nur geringfügig / kleiner </w:t>
            </w:r>
            <w:r w:rsidR="006A5241" w:rsidRPr="00374792">
              <w:rPr>
                <w:highlight w:val="yellow"/>
              </w:rPr>
              <w:t>5</w:t>
            </w:r>
            <w:r w:rsidR="002B6296" w:rsidRPr="00374792">
              <w:rPr>
                <w:highlight w:val="yellow"/>
              </w:rPr>
              <w:t>%</w:t>
            </w:r>
            <w:r w:rsidR="00A21F46">
              <w:rPr>
                <w:highlight w:val="yellow"/>
              </w:rPr>
              <w:t xml:space="preserve"> des Monatsumsatzes</w:t>
            </w:r>
            <w:r w:rsidR="002B6296" w:rsidRPr="00374792">
              <w:rPr>
                <w:highlight w:val="yellow"/>
              </w:rPr>
              <w:t>.</w:t>
            </w:r>
            <w:r w:rsidR="005807FF" w:rsidRPr="00374792">
              <w:rPr>
                <w:highlight w:val="yellow"/>
              </w:rPr>
              <w:t xml:space="preserve"> </w:t>
            </w:r>
            <w:r w:rsidR="0064389C">
              <w:rPr>
                <w:highlight w:val="yellow"/>
              </w:rPr>
              <w:br/>
            </w:r>
            <w:r w:rsidR="00AA0BFF" w:rsidRPr="00374792">
              <w:rPr>
                <w:highlight w:val="yellow"/>
              </w:rPr>
              <w:t>Der Betrieb wird</w:t>
            </w:r>
            <w:r w:rsidR="005807FF" w:rsidRPr="00374792">
              <w:rPr>
                <w:highlight w:val="yellow"/>
              </w:rPr>
              <w:t xml:space="preserve"> dadurch nicht beeinträchtigt.</w:t>
            </w:r>
          </w:p>
        </w:tc>
      </w:tr>
      <w:tr w:rsidR="003A7E1B" w:rsidRPr="00FC467D" w14:paraId="6B81682B" w14:textId="77777777" w:rsidTr="00D0158B">
        <w:tc>
          <w:tcPr>
            <w:cnfStyle w:val="001000000000" w:firstRow="0" w:lastRow="0" w:firstColumn="1" w:lastColumn="0" w:oddVBand="0" w:evenVBand="0" w:oddHBand="0" w:evenHBand="0" w:firstRowFirstColumn="0" w:firstRowLastColumn="0" w:lastRowFirstColumn="0" w:lastRowLastColumn="0"/>
            <w:tcW w:w="704" w:type="dxa"/>
            <w:vAlign w:val="center"/>
          </w:tcPr>
          <w:p w14:paraId="24222B7D" w14:textId="77777777" w:rsidR="003A7E1B" w:rsidRPr="00FC467D" w:rsidRDefault="003A7E1B" w:rsidP="00A54150">
            <w:pPr>
              <w:rPr>
                <w:b w:val="0"/>
              </w:rPr>
            </w:pPr>
            <w:r>
              <w:rPr>
                <w:b w:val="0"/>
              </w:rPr>
              <w:t>2</w:t>
            </w:r>
          </w:p>
        </w:tc>
        <w:tc>
          <w:tcPr>
            <w:tcW w:w="1843" w:type="dxa"/>
            <w:vAlign w:val="center"/>
          </w:tcPr>
          <w:p w14:paraId="4DEB1561" w14:textId="18549EC0" w:rsidR="003A7E1B" w:rsidRPr="00D0158B" w:rsidRDefault="003A7E1B" w:rsidP="00A54150">
            <w:pPr>
              <w:cnfStyle w:val="000000000000" w:firstRow="0" w:lastRow="0" w:firstColumn="0" w:lastColumn="0" w:oddVBand="0" w:evenVBand="0" w:oddHBand="0" w:evenHBand="0" w:firstRowFirstColumn="0" w:firstRowLastColumn="0" w:lastRowFirstColumn="0" w:lastRowLastColumn="0"/>
              <w:rPr>
                <w:b/>
                <w:color w:val="23477C"/>
              </w:rPr>
            </w:pPr>
            <w:r w:rsidRPr="00D0158B">
              <w:rPr>
                <w:b/>
                <w:color w:val="23477C"/>
              </w:rPr>
              <w:t>Gering</w:t>
            </w:r>
          </w:p>
        </w:tc>
        <w:tc>
          <w:tcPr>
            <w:tcW w:w="6520" w:type="dxa"/>
          </w:tcPr>
          <w:p w14:paraId="4EA00234" w14:textId="5D6BD371" w:rsidR="003A7E1B" w:rsidRPr="00374792" w:rsidRDefault="008C1753" w:rsidP="008170FF">
            <w:pPr>
              <w:cnfStyle w:val="000000000000" w:firstRow="0" w:lastRow="0" w:firstColumn="0" w:lastColumn="0" w:oddVBand="0" w:evenVBand="0" w:oddHBand="0" w:evenHBand="0" w:firstRowFirstColumn="0" w:firstRowLastColumn="0" w:lastRowFirstColumn="0" w:lastRowLastColumn="0"/>
              <w:rPr>
                <w:highlight w:val="yellow"/>
              </w:rPr>
            </w:pPr>
            <w:r w:rsidRPr="00374792">
              <w:rPr>
                <w:highlight w:val="yellow"/>
              </w:rPr>
              <w:t>Einzelne</w:t>
            </w:r>
            <w:r w:rsidR="00001A8F" w:rsidRPr="00374792">
              <w:rPr>
                <w:highlight w:val="yellow"/>
              </w:rPr>
              <w:t xml:space="preserve"> </w:t>
            </w:r>
            <w:r w:rsidR="0074527D" w:rsidRPr="00374792">
              <w:rPr>
                <w:highlight w:val="yellow"/>
              </w:rPr>
              <w:t>Mitarbeiter*innen</w:t>
            </w:r>
            <w:r w:rsidR="004407F0" w:rsidRPr="00374792">
              <w:rPr>
                <w:highlight w:val="yellow"/>
              </w:rPr>
              <w:t xml:space="preserve"> und KundInnen </w:t>
            </w:r>
            <w:r w:rsidR="000C4B03" w:rsidRPr="00374792">
              <w:rPr>
                <w:highlight w:val="yellow"/>
              </w:rPr>
              <w:t xml:space="preserve">werden infiziert bzw. </w:t>
            </w:r>
            <w:r w:rsidR="00A76C76" w:rsidRPr="00374792">
              <w:rPr>
                <w:highlight w:val="yellow"/>
              </w:rPr>
              <w:t>erk</w:t>
            </w:r>
            <w:r w:rsidR="00833CAD" w:rsidRPr="00374792">
              <w:rPr>
                <w:highlight w:val="yellow"/>
              </w:rPr>
              <w:t>r</w:t>
            </w:r>
            <w:r w:rsidR="00A76C76" w:rsidRPr="00374792">
              <w:rPr>
                <w:highlight w:val="yellow"/>
              </w:rPr>
              <w:t>anken</w:t>
            </w:r>
            <w:r w:rsidR="003918F9" w:rsidRPr="00374792">
              <w:rPr>
                <w:highlight w:val="yellow"/>
              </w:rPr>
              <w:t xml:space="preserve"> </w:t>
            </w:r>
            <w:r w:rsidR="000C4B03" w:rsidRPr="00374792">
              <w:rPr>
                <w:highlight w:val="yellow"/>
              </w:rPr>
              <w:t>in weiterer Folge</w:t>
            </w:r>
            <w:r w:rsidR="002F65DB" w:rsidRPr="00374792">
              <w:rPr>
                <w:highlight w:val="yellow"/>
              </w:rPr>
              <w:t xml:space="preserve"> </w:t>
            </w:r>
            <w:r w:rsidR="003918F9" w:rsidRPr="00374792">
              <w:rPr>
                <w:highlight w:val="yellow"/>
              </w:rPr>
              <w:t xml:space="preserve">(bis </w:t>
            </w:r>
            <w:r w:rsidR="006A5241" w:rsidRPr="00374792">
              <w:rPr>
                <w:highlight w:val="yellow"/>
              </w:rPr>
              <w:t>10</w:t>
            </w:r>
            <w:r w:rsidR="003918F9" w:rsidRPr="00374792">
              <w:rPr>
                <w:highlight w:val="yellow"/>
              </w:rPr>
              <w:t xml:space="preserve">% der </w:t>
            </w:r>
            <w:r w:rsidR="0074527D" w:rsidRPr="00374792">
              <w:rPr>
                <w:highlight w:val="yellow"/>
              </w:rPr>
              <w:t>Mitarbeiter*innen</w:t>
            </w:r>
            <w:r w:rsidR="003918F9" w:rsidRPr="00374792">
              <w:rPr>
                <w:highlight w:val="yellow"/>
              </w:rPr>
              <w:t xml:space="preserve">, </w:t>
            </w:r>
            <w:r w:rsidR="003918F9" w:rsidRPr="00374792">
              <w:rPr>
                <w:highlight w:val="yellow"/>
              </w:rPr>
              <w:lastRenderedPageBreak/>
              <w:t>zumindest jedoch eine Person)</w:t>
            </w:r>
            <w:r w:rsidR="00A76C76" w:rsidRPr="00374792">
              <w:rPr>
                <w:highlight w:val="yellow"/>
              </w:rPr>
              <w:t>.</w:t>
            </w:r>
            <w:r w:rsidR="003918F9" w:rsidRPr="00374792">
              <w:rPr>
                <w:highlight w:val="yellow"/>
              </w:rPr>
              <w:t xml:space="preserve"> </w:t>
            </w:r>
            <w:r w:rsidR="008170FF" w:rsidRPr="00374792">
              <w:rPr>
                <w:highlight w:val="yellow"/>
              </w:rPr>
              <w:t xml:space="preserve">Monatliche </w:t>
            </w:r>
            <w:r w:rsidR="003A7E1B" w:rsidRPr="00374792">
              <w:rPr>
                <w:highlight w:val="yellow"/>
              </w:rPr>
              <w:t xml:space="preserve">Mehrkosten in der Höhe von </w:t>
            </w:r>
            <w:r w:rsidR="006A5241" w:rsidRPr="00374792">
              <w:rPr>
                <w:highlight w:val="yellow"/>
              </w:rPr>
              <w:t>5</w:t>
            </w:r>
            <w:r w:rsidR="003A7E1B" w:rsidRPr="00374792">
              <w:rPr>
                <w:highlight w:val="yellow"/>
              </w:rPr>
              <w:t xml:space="preserve">% bis </w:t>
            </w:r>
            <w:r w:rsidR="006A5241" w:rsidRPr="00374792">
              <w:rPr>
                <w:highlight w:val="yellow"/>
              </w:rPr>
              <w:t xml:space="preserve">15 </w:t>
            </w:r>
            <w:r w:rsidR="008170FF" w:rsidRPr="00374792">
              <w:rPr>
                <w:highlight w:val="yellow"/>
              </w:rPr>
              <w:t xml:space="preserve">%; Leistungs- bzw. Dienstleistungsverpflichtungen </w:t>
            </w:r>
            <w:r w:rsidR="003A7E1B" w:rsidRPr="00374792">
              <w:rPr>
                <w:highlight w:val="yellow"/>
              </w:rPr>
              <w:t>können punktuell nicht eingehalten werden</w:t>
            </w:r>
            <w:r w:rsidR="002A46B2" w:rsidRPr="00374792">
              <w:rPr>
                <w:highlight w:val="yellow"/>
              </w:rPr>
              <w:t>.</w:t>
            </w:r>
            <w:r w:rsidR="0080121E" w:rsidRPr="00374792">
              <w:rPr>
                <w:highlight w:val="yellow"/>
              </w:rPr>
              <w:t xml:space="preserve"> </w:t>
            </w:r>
            <w:r w:rsidR="0064389C">
              <w:rPr>
                <w:highlight w:val="yellow"/>
              </w:rPr>
              <w:br/>
            </w:r>
            <w:r w:rsidR="0080121E" w:rsidRPr="00374792">
              <w:rPr>
                <w:highlight w:val="yellow"/>
              </w:rPr>
              <w:t>D</w:t>
            </w:r>
            <w:r w:rsidR="007B5E41" w:rsidRPr="00374792">
              <w:rPr>
                <w:highlight w:val="yellow"/>
              </w:rPr>
              <w:t>er</w:t>
            </w:r>
            <w:r w:rsidR="0080121E" w:rsidRPr="00374792">
              <w:rPr>
                <w:highlight w:val="yellow"/>
              </w:rPr>
              <w:t xml:space="preserve"> </w:t>
            </w:r>
            <w:r w:rsidR="007B5E41" w:rsidRPr="00374792">
              <w:rPr>
                <w:highlight w:val="yellow"/>
              </w:rPr>
              <w:t xml:space="preserve">Betrieb </w:t>
            </w:r>
            <w:r w:rsidR="0080121E" w:rsidRPr="00374792">
              <w:rPr>
                <w:highlight w:val="yellow"/>
              </w:rPr>
              <w:t>wird dadurch punktuell beeinträchtigt.</w:t>
            </w:r>
            <w:r w:rsidR="007B5E41" w:rsidRPr="00374792">
              <w:rPr>
                <w:color w:val="C00000"/>
                <w:highlight w:val="yellow"/>
              </w:rPr>
              <w:t xml:space="preserve"> </w:t>
            </w:r>
          </w:p>
        </w:tc>
      </w:tr>
      <w:tr w:rsidR="003A7E1B" w:rsidRPr="00FC467D" w14:paraId="7219E2DB" w14:textId="77777777" w:rsidTr="00D0158B">
        <w:tc>
          <w:tcPr>
            <w:cnfStyle w:val="001000000000" w:firstRow="0" w:lastRow="0" w:firstColumn="1" w:lastColumn="0" w:oddVBand="0" w:evenVBand="0" w:oddHBand="0" w:evenHBand="0" w:firstRowFirstColumn="0" w:firstRowLastColumn="0" w:lastRowFirstColumn="0" w:lastRowLastColumn="0"/>
            <w:tcW w:w="704" w:type="dxa"/>
            <w:vAlign w:val="center"/>
          </w:tcPr>
          <w:p w14:paraId="5E862D4F" w14:textId="77777777" w:rsidR="003A7E1B" w:rsidRPr="00FC467D" w:rsidRDefault="003A7E1B" w:rsidP="00A54150">
            <w:pPr>
              <w:rPr>
                <w:b w:val="0"/>
              </w:rPr>
            </w:pPr>
            <w:r>
              <w:rPr>
                <w:b w:val="0"/>
              </w:rPr>
              <w:lastRenderedPageBreak/>
              <w:t>3</w:t>
            </w:r>
          </w:p>
        </w:tc>
        <w:tc>
          <w:tcPr>
            <w:tcW w:w="1843" w:type="dxa"/>
            <w:vAlign w:val="center"/>
          </w:tcPr>
          <w:p w14:paraId="5C851AEC" w14:textId="39DBA2A7" w:rsidR="003A7E1B" w:rsidRPr="00D0158B" w:rsidRDefault="00D92134" w:rsidP="00A54150">
            <w:pPr>
              <w:cnfStyle w:val="000000000000" w:firstRow="0" w:lastRow="0" w:firstColumn="0" w:lastColumn="0" w:oddVBand="0" w:evenVBand="0" w:oddHBand="0" w:evenHBand="0" w:firstRowFirstColumn="0" w:firstRowLastColumn="0" w:lastRowFirstColumn="0" w:lastRowLastColumn="0"/>
              <w:rPr>
                <w:b/>
                <w:color w:val="23477C"/>
              </w:rPr>
            </w:pPr>
            <w:r w:rsidRPr="00D0158B">
              <w:rPr>
                <w:b/>
                <w:color w:val="23477C"/>
              </w:rPr>
              <w:t>Hoch</w:t>
            </w:r>
          </w:p>
        </w:tc>
        <w:tc>
          <w:tcPr>
            <w:tcW w:w="6520" w:type="dxa"/>
          </w:tcPr>
          <w:p w14:paraId="7966A6CC" w14:textId="16249CD1" w:rsidR="003A7E1B" w:rsidRPr="00374792" w:rsidRDefault="0074527D" w:rsidP="008170FF">
            <w:pPr>
              <w:cnfStyle w:val="000000000000" w:firstRow="0" w:lastRow="0" w:firstColumn="0" w:lastColumn="0" w:oddVBand="0" w:evenVBand="0" w:oddHBand="0" w:evenHBand="0" w:firstRowFirstColumn="0" w:firstRowLastColumn="0" w:lastRowFirstColumn="0" w:lastRowLastColumn="0"/>
              <w:rPr>
                <w:highlight w:val="yellow"/>
              </w:rPr>
            </w:pPr>
            <w:r w:rsidRPr="00374792">
              <w:rPr>
                <w:highlight w:val="yellow"/>
              </w:rPr>
              <w:t>Mitarbeiter*innen</w:t>
            </w:r>
            <w:r w:rsidR="007B5E41" w:rsidRPr="00374792">
              <w:rPr>
                <w:highlight w:val="yellow"/>
              </w:rPr>
              <w:t xml:space="preserve"> und KundInnen werden infiziert bzw. erkranken in weiterer Folge (bis </w:t>
            </w:r>
            <w:r w:rsidR="00733579" w:rsidRPr="00374792">
              <w:rPr>
                <w:highlight w:val="yellow"/>
              </w:rPr>
              <w:t>20</w:t>
            </w:r>
            <w:r w:rsidR="007B5E41" w:rsidRPr="00374792">
              <w:rPr>
                <w:highlight w:val="yellow"/>
              </w:rPr>
              <w:t xml:space="preserve">% der </w:t>
            </w:r>
            <w:r w:rsidRPr="00374792">
              <w:rPr>
                <w:highlight w:val="yellow"/>
              </w:rPr>
              <w:t>Mitarbeiter*innen</w:t>
            </w:r>
            <w:r w:rsidR="007B5E41" w:rsidRPr="00374792">
              <w:rPr>
                <w:highlight w:val="yellow"/>
              </w:rPr>
              <w:t>,</w:t>
            </w:r>
            <w:r w:rsidR="00392A62" w:rsidRPr="00374792">
              <w:rPr>
                <w:highlight w:val="yellow"/>
              </w:rPr>
              <w:t xml:space="preserve"> oder </w:t>
            </w:r>
            <w:r w:rsidR="00733579" w:rsidRPr="00374792">
              <w:rPr>
                <w:highlight w:val="yellow"/>
              </w:rPr>
              <w:t xml:space="preserve">2 </w:t>
            </w:r>
            <w:r w:rsidR="00392A62" w:rsidRPr="00374792">
              <w:rPr>
                <w:b/>
                <w:highlight w:val="yellow"/>
              </w:rPr>
              <w:t>betriebskritische Schlüsselarbeitskräfte</w:t>
            </w:r>
            <w:r w:rsidR="007B5E41" w:rsidRPr="00374792">
              <w:rPr>
                <w:highlight w:val="yellow"/>
              </w:rPr>
              <w:t xml:space="preserve"> zumindest jedoch</w:t>
            </w:r>
            <w:r w:rsidR="00733579" w:rsidRPr="00374792">
              <w:rPr>
                <w:highlight w:val="yellow"/>
              </w:rPr>
              <w:t xml:space="preserve"> </w:t>
            </w:r>
            <w:r w:rsidR="00852CED">
              <w:rPr>
                <w:highlight w:val="yellow"/>
              </w:rPr>
              <w:t>X</w:t>
            </w:r>
            <w:r w:rsidR="00852CED" w:rsidRPr="00CF11DA">
              <w:rPr>
                <w:rStyle w:val="AnleitungHinweisBlauZchn"/>
              </w:rPr>
              <w:t>[Abhängig von Anzahl Mitarbeiter am Standort]</w:t>
            </w:r>
            <w:r w:rsidR="00733579" w:rsidRPr="00374792">
              <w:rPr>
                <w:highlight w:val="yellow"/>
              </w:rPr>
              <w:t xml:space="preserve"> </w:t>
            </w:r>
            <w:r w:rsidR="007B5E41" w:rsidRPr="00374792">
              <w:rPr>
                <w:highlight w:val="yellow"/>
              </w:rPr>
              <w:t>Person</w:t>
            </w:r>
            <w:r w:rsidR="00A50859" w:rsidRPr="00374792">
              <w:rPr>
                <w:highlight w:val="yellow"/>
              </w:rPr>
              <w:t>en</w:t>
            </w:r>
            <w:r w:rsidR="007B5E41" w:rsidRPr="00374792">
              <w:rPr>
                <w:highlight w:val="yellow"/>
              </w:rPr>
              <w:t xml:space="preserve">). </w:t>
            </w:r>
            <w:r w:rsidR="005F54BC" w:rsidRPr="00374792">
              <w:rPr>
                <w:highlight w:val="yellow"/>
              </w:rPr>
              <w:t xml:space="preserve"> </w:t>
            </w:r>
            <w:r w:rsidR="002A46B2" w:rsidRPr="00374792">
              <w:rPr>
                <w:highlight w:val="yellow"/>
              </w:rPr>
              <w:t xml:space="preserve">Das Risiko kann zu Schäden und/oder Mehrkosten (ab </w:t>
            </w:r>
            <w:r w:rsidR="00733579" w:rsidRPr="00374792">
              <w:rPr>
                <w:highlight w:val="yellow"/>
              </w:rPr>
              <w:t>15</w:t>
            </w:r>
            <w:r w:rsidR="002A46B2" w:rsidRPr="00374792">
              <w:rPr>
                <w:highlight w:val="yellow"/>
              </w:rPr>
              <w:t>%) führen. D</w:t>
            </w:r>
            <w:r w:rsidR="00A50859" w:rsidRPr="00374792">
              <w:rPr>
                <w:highlight w:val="yellow"/>
              </w:rPr>
              <w:t xml:space="preserve">er Betrieb </w:t>
            </w:r>
            <w:r w:rsidR="002A46B2" w:rsidRPr="00374792">
              <w:rPr>
                <w:highlight w:val="yellow"/>
              </w:rPr>
              <w:t>kann</w:t>
            </w:r>
            <w:r w:rsidR="00F3712D" w:rsidRPr="00374792">
              <w:rPr>
                <w:highlight w:val="yellow"/>
              </w:rPr>
              <w:t xml:space="preserve"> nur mehr </w:t>
            </w:r>
            <w:r w:rsidR="006636E9" w:rsidRPr="00374792">
              <w:rPr>
                <w:highlight w:val="yellow"/>
              </w:rPr>
              <w:t>t</w:t>
            </w:r>
            <w:r w:rsidR="00F3712D" w:rsidRPr="00374792">
              <w:rPr>
                <w:highlight w:val="yellow"/>
              </w:rPr>
              <w:t>eilweise</w:t>
            </w:r>
            <w:r w:rsidR="002A46B2" w:rsidRPr="00374792">
              <w:rPr>
                <w:highlight w:val="yellow"/>
              </w:rPr>
              <w:t xml:space="preserve"> vor Ort</w:t>
            </w:r>
            <w:r w:rsidR="00885FD5" w:rsidRPr="00374792">
              <w:rPr>
                <w:highlight w:val="yellow"/>
              </w:rPr>
              <w:t xml:space="preserve"> (im Büro / beim </w:t>
            </w:r>
            <w:r w:rsidR="00213500" w:rsidRPr="00374792">
              <w:rPr>
                <w:highlight w:val="yellow"/>
              </w:rPr>
              <w:t>Kunden*innen</w:t>
            </w:r>
            <w:r w:rsidR="00885FD5" w:rsidRPr="00374792">
              <w:rPr>
                <w:highlight w:val="yellow"/>
              </w:rPr>
              <w:t>)</w:t>
            </w:r>
            <w:r w:rsidR="002A46B2" w:rsidRPr="00374792">
              <w:rPr>
                <w:highlight w:val="yellow"/>
              </w:rPr>
              <w:t xml:space="preserve"> abgehalten werden </w:t>
            </w:r>
            <w:r w:rsidR="0004595B" w:rsidRPr="00374792">
              <w:rPr>
                <w:highlight w:val="yellow"/>
              </w:rPr>
              <w:t xml:space="preserve">oder </w:t>
            </w:r>
            <w:r w:rsidR="00477185" w:rsidRPr="00374792">
              <w:rPr>
                <w:highlight w:val="yellow"/>
              </w:rPr>
              <w:t xml:space="preserve">muss </w:t>
            </w:r>
            <w:r w:rsidR="0004595B" w:rsidRPr="00374792">
              <w:rPr>
                <w:highlight w:val="yellow"/>
              </w:rPr>
              <w:t>eingestellt werden</w:t>
            </w:r>
            <w:r w:rsidR="00477185" w:rsidRPr="00374792">
              <w:rPr>
                <w:highlight w:val="yellow"/>
              </w:rPr>
              <w:t xml:space="preserve"> (Homeoffice weiter möglich).</w:t>
            </w:r>
            <w:r w:rsidR="00095E86" w:rsidRPr="00374792">
              <w:rPr>
                <w:highlight w:val="yellow"/>
              </w:rPr>
              <w:t xml:space="preserve"> </w:t>
            </w:r>
          </w:p>
        </w:tc>
      </w:tr>
      <w:tr w:rsidR="003A7E1B" w:rsidRPr="00FC467D" w14:paraId="35A3F4A7" w14:textId="77777777" w:rsidTr="00D0158B">
        <w:tc>
          <w:tcPr>
            <w:cnfStyle w:val="001000000000" w:firstRow="0" w:lastRow="0" w:firstColumn="1" w:lastColumn="0" w:oddVBand="0" w:evenVBand="0" w:oddHBand="0" w:evenHBand="0" w:firstRowFirstColumn="0" w:firstRowLastColumn="0" w:lastRowFirstColumn="0" w:lastRowLastColumn="0"/>
            <w:tcW w:w="704" w:type="dxa"/>
            <w:vAlign w:val="center"/>
          </w:tcPr>
          <w:p w14:paraId="6620EA69" w14:textId="77777777" w:rsidR="003A7E1B" w:rsidRPr="00FC467D" w:rsidRDefault="003A7E1B" w:rsidP="00A54150">
            <w:pPr>
              <w:rPr>
                <w:b w:val="0"/>
              </w:rPr>
            </w:pPr>
            <w:r>
              <w:rPr>
                <w:b w:val="0"/>
              </w:rPr>
              <w:t>4</w:t>
            </w:r>
          </w:p>
        </w:tc>
        <w:tc>
          <w:tcPr>
            <w:tcW w:w="1843" w:type="dxa"/>
            <w:vAlign w:val="center"/>
          </w:tcPr>
          <w:p w14:paraId="17CDABEB" w14:textId="4AE3DE4B" w:rsidR="003A7E1B" w:rsidRPr="00D0158B" w:rsidRDefault="00684145" w:rsidP="00A54150">
            <w:pPr>
              <w:cnfStyle w:val="000000000000" w:firstRow="0" w:lastRow="0" w:firstColumn="0" w:lastColumn="0" w:oddVBand="0" w:evenVBand="0" w:oddHBand="0" w:evenHBand="0" w:firstRowFirstColumn="0" w:firstRowLastColumn="0" w:lastRowFirstColumn="0" w:lastRowLastColumn="0"/>
              <w:rPr>
                <w:b/>
                <w:color w:val="23477C"/>
              </w:rPr>
            </w:pPr>
            <w:r w:rsidRPr="00D0158B">
              <w:rPr>
                <w:b/>
                <w:color w:val="23477C"/>
              </w:rPr>
              <w:t xml:space="preserve">Sehr hoch </w:t>
            </w:r>
          </w:p>
        </w:tc>
        <w:tc>
          <w:tcPr>
            <w:tcW w:w="6520" w:type="dxa"/>
          </w:tcPr>
          <w:p w14:paraId="48490DD1" w14:textId="36B5FAEE" w:rsidR="003A7E1B" w:rsidRPr="00727088" w:rsidRDefault="0074527D" w:rsidP="008170FF">
            <w:pPr>
              <w:cnfStyle w:val="000000000000" w:firstRow="0" w:lastRow="0" w:firstColumn="0" w:lastColumn="0" w:oddVBand="0" w:evenVBand="0" w:oddHBand="0" w:evenHBand="0" w:firstRowFirstColumn="0" w:firstRowLastColumn="0" w:lastRowFirstColumn="0" w:lastRowLastColumn="0"/>
              <w:rPr>
                <w:highlight w:val="yellow"/>
              </w:rPr>
            </w:pPr>
            <w:r w:rsidRPr="00727088">
              <w:rPr>
                <w:highlight w:val="yellow"/>
              </w:rPr>
              <w:t>Mitarbeiter*innen</w:t>
            </w:r>
            <w:r w:rsidR="003F323F" w:rsidRPr="00727088">
              <w:rPr>
                <w:highlight w:val="yellow"/>
              </w:rPr>
              <w:t xml:space="preserve"> und KundInnen werden infiziert bzw. erkranken in weiterer Folge (bis </w:t>
            </w:r>
            <w:r w:rsidR="00733579" w:rsidRPr="00727088">
              <w:rPr>
                <w:highlight w:val="yellow"/>
              </w:rPr>
              <w:t>30</w:t>
            </w:r>
            <w:r w:rsidR="003F323F" w:rsidRPr="00727088">
              <w:rPr>
                <w:highlight w:val="yellow"/>
              </w:rPr>
              <w:t xml:space="preserve">% der </w:t>
            </w:r>
            <w:r w:rsidRPr="00727088">
              <w:rPr>
                <w:highlight w:val="yellow"/>
              </w:rPr>
              <w:t>Mitarbeiter*innen</w:t>
            </w:r>
            <w:r w:rsidR="003C4114" w:rsidRPr="00727088">
              <w:rPr>
                <w:highlight w:val="yellow"/>
              </w:rPr>
              <w:t xml:space="preserve"> oder </w:t>
            </w:r>
            <w:r w:rsidR="006A75C2" w:rsidRPr="00727088">
              <w:rPr>
                <w:highlight w:val="yellow"/>
              </w:rPr>
              <w:t>2</w:t>
            </w:r>
            <w:r w:rsidR="005D5D7F" w:rsidRPr="00727088">
              <w:rPr>
                <w:highlight w:val="yellow"/>
              </w:rPr>
              <w:t xml:space="preserve"> </w:t>
            </w:r>
            <w:r w:rsidR="00F9306F" w:rsidRPr="00727088">
              <w:rPr>
                <w:b/>
                <w:highlight w:val="yellow"/>
              </w:rPr>
              <w:t>betriebs</w:t>
            </w:r>
            <w:r w:rsidR="00274842" w:rsidRPr="00727088">
              <w:rPr>
                <w:b/>
                <w:highlight w:val="yellow"/>
              </w:rPr>
              <w:t>notwendige</w:t>
            </w:r>
            <w:r w:rsidR="00F9306F" w:rsidRPr="00727088">
              <w:rPr>
                <w:b/>
                <w:highlight w:val="yellow"/>
              </w:rPr>
              <w:t xml:space="preserve"> </w:t>
            </w:r>
            <w:r w:rsidR="003C4114" w:rsidRPr="00727088">
              <w:rPr>
                <w:b/>
                <w:highlight w:val="yellow"/>
              </w:rPr>
              <w:t>Schlüsselarbeitskräfte</w:t>
            </w:r>
            <w:r w:rsidR="003F323F" w:rsidRPr="00727088">
              <w:rPr>
                <w:highlight w:val="yellow"/>
              </w:rPr>
              <w:t xml:space="preserve">, zumindest jedoch </w:t>
            </w:r>
            <w:r w:rsidR="00852CED">
              <w:rPr>
                <w:highlight w:val="yellow"/>
              </w:rPr>
              <w:t>X</w:t>
            </w:r>
            <w:r w:rsidR="003F323F" w:rsidRPr="00727088">
              <w:rPr>
                <w:highlight w:val="yellow"/>
              </w:rPr>
              <w:t xml:space="preserve"> Person</w:t>
            </w:r>
            <w:r w:rsidR="0065557E" w:rsidRPr="00727088">
              <w:rPr>
                <w:highlight w:val="yellow"/>
              </w:rPr>
              <w:t>en</w:t>
            </w:r>
            <w:r w:rsidR="008170FF" w:rsidRPr="00727088">
              <w:rPr>
                <w:highlight w:val="yellow"/>
              </w:rPr>
              <w:t xml:space="preserve">). </w:t>
            </w:r>
            <w:r w:rsidR="008170FF" w:rsidRPr="00727088">
              <w:rPr>
                <w:highlight w:val="yellow"/>
              </w:rPr>
              <w:br/>
            </w:r>
            <w:r w:rsidR="00582B27" w:rsidRPr="00727088">
              <w:rPr>
                <w:highlight w:val="yellow"/>
              </w:rPr>
              <w:t>Das Risiko kann zu großen Schäden</w:t>
            </w:r>
            <w:r w:rsidR="00842D81" w:rsidRPr="00727088">
              <w:rPr>
                <w:highlight w:val="yellow"/>
              </w:rPr>
              <w:t xml:space="preserve"> </w:t>
            </w:r>
            <w:r w:rsidR="00582B27" w:rsidRPr="00727088">
              <w:rPr>
                <w:highlight w:val="yellow"/>
              </w:rPr>
              <w:t>und</w:t>
            </w:r>
            <w:r w:rsidR="00A06ED9" w:rsidRPr="00727088">
              <w:rPr>
                <w:highlight w:val="yellow"/>
              </w:rPr>
              <w:t xml:space="preserve"> </w:t>
            </w:r>
            <w:r w:rsidR="00582B27" w:rsidRPr="00727088">
              <w:rPr>
                <w:highlight w:val="yellow"/>
              </w:rPr>
              <w:t>/</w:t>
            </w:r>
            <w:r w:rsidR="00A06ED9" w:rsidRPr="00727088">
              <w:rPr>
                <w:highlight w:val="yellow"/>
              </w:rPr>
              <w:t xml:space="preserve"> </w:t>
            </w:r>
            <w:r w:rsidR="00582B27" w:rsidRPr="00727088">
              <w:rPr>
                <w:highlight w:val="yellow"/>
              </w:rPr>
              <w:t>oder Mehrkosten führen</w:t>
            </w:r>
            <w:r w:rsidR="00842D81" w:rsidRPr="00727088">
              <w:rPr>
                <w:highlight w:val="yellow"/>
              </w:rPr>
              <w:t xml:space="preserve">. </w:t>
            </w:r>
            <w:r w:rsidR="00305361" w:rsidRPr="00727088">
              <w:rPr>
                <w:highlight w:val="yellow"/>
              </w:rPr>
              <w:t xml:space="preserve">Die Dienstleistungserbringung kann </w:t>
            </w:r>
            <w:r w:rsidR="00DE045D" w:rsidRPr="00727088">
              <w:rPr>
                <w:highlight w:val="yellow"/>
              </w:rPr>
              <w:t xml:space="preserve">vorrübergehend </w:t>
            </w:r>
            <w:r w:rsidR="00305361" w:rsidRPr="00727088">
              <w:rPr>
                <w:highlight w:val="yellow"/>
              </w:rPr>
              <w:t>nicht mehr gewährleistet werden, der Betrieb muss vorübergehend eingestellt werden</w:t>
            </w:r>
            <w:r w:rsidR="00582B27" w:rsidRPr="00727088">
              <w:rPr>
                <w:highlight w:val="yellow"/>
              </w:rPr>
              <w:t>.</w:t>
            </w:r>
            <w:r w:rsidR="001E30B7" w:rsidRPr="00727088">
              <w:rPr>
                <w:highlight w:val="yellow"/>
              </w:rPr>
              <w:t xml:space="preserve"> Einzelne KundInnen wenden sich vom Unternehmen ab.</w:t>
            </w:r>
          </w:p>
        </w:tc>
      </w:tr>
      <w:tr w:rsidR="003A7E1B" w:rsidRPr="00FC467D" w14:paraId="33E228D0" w14:textId="77777777" w:rsidTr="00D0158B">
        <w:tc>
          <w:tcPr>
            <w:cnfStyle w:val="001000000000" w:firstRow="0" w:lastRow="0" w:firstColumn="1" w:lastColumn="0" w:oddVBand="0" w:evenVBand="0" w:oddHBand="0" w:evenHBand="0" w:firstRowFirstColumn="0" w:firstRowLastColumn="0" w:lastRowFirstColumn="0" w:lastRowLastColumn="0"/>
            <w:tcW w:w="704" w:type="dxa"/>
            <w:vAlign w:val="center"/>
          </w:tcPr>
          <w:p w14:paraId="6DED6975" w14:textId="77777777" w:rsidR="003A7E1B" w:rsidRPr="00FC467D" w:rsidRDefault="003A7E1B" w:rsidP="00A54150">
            <w:pPr>
              <w:rPr>
                <w:b w:val="0"/>
              </w:rPr>
            </w:pPr>
            <w:r>
              <w:rPr>
                <w:b w:val="0"/>
              </w:rPr>
              <w:t>5</w:t>
            </w:r>
          </w:p>
        </w:tc>
        <w:tc>
          <w:tcPr>
            <w:tcW w:w="1843" w:type="dxa"/>
            <w:vAlign w:val="center"/>
          </w:tcPr>
          <w:p w14:paraId="47F38F96" w14:textId="4C7C07E4" w:rsidR="003A7E1B" w:rsidRPr="00D0158B" w:rsidRDefault="00684145" w:rsidP="00A54150">
            <w:pPr>
              <w:cnfStyle w:val="000000000000" w:firstRow="0" w:lastRow="0" w:firstColumn="0" w:lastColumn="0" w:oddVBand="0" w:evenVBand="0" w:oddHBand="0" w:evenHBand="0" w:firstRowFirstColumn="0" w:firstRowLastColumn="0" w:lastRowFirstColumn="0" w:lastRowLastColumn="0"/>
              <w:rPr>
                <w:b/>
              </w:rPr>
            </w:pPr>
            <w:r w:rsidRPr="00D0158B">
              <w:rPr>
                <w:b/>
                <w:color w:val="23477C"/>
              </w:rPr>
              <w:t>Kritisch</w:t>
            </w:r>
          </w:p>
        </w:tc>
        <w:tc>
          <w:tcPr>
            <w:tcW w:w="6520" w:type="dxa"/>
          </w:tcPr>
          <w:p w14:paraId="0356F7CA" w14:textId="0BDEE834" w:rsidR="008170FF" w:rsidRPr="00727088" w:rsidRDefault="0074527D" w:rsidP="00733579">
            <w:pPr>
              <w:cnfStyle w:val="000000000000" w:firstRow="0" w:lastRow="0" w:firstColumn="0" w:lastColumn="0" w:oddVBand="0" w:evenVBand="0" w:oddHBand="0" w:evenHBand="0" w:firstRowFirstColumn="0" w:firstRowLastColumn="0" w:lastRowFirstColumn="0" w:lastRowLastColumn="0"/>
              <w:rPr>
                <w:highlight w:val="yellow"/>
              </w:rPr>
            </w:pPr>
            <w:r w:rsidRPr="00727088">
              <w:rPr>
                <w:highlight w:val="yellow"/>
              </w:rPr>
              <w:t>Mitarbeiter*innen</w:t>
            </w:r>
            <w:r w:rsidR="006B6768" w:rsidRPr="00727088">
              <w:rPr>
                <w:highlight w:val="yellow"/>
              </w:rPr>
              <w:t xml:space="preserve"> und KundInnen werden infiziert bzw. erkranken in weiterer Folge (mehr als </w:t>
            </w:r>
            <w:r w:rsidR="00733579" w:rsidRPr="00727088">
              <w:rPr>
                <w:highlight w:val="yellow"/>
              </w:rPr>
              <w:t>30</w:t>
            </w:r>
            <w:r w:rsidR="006B6768" w:rsidRPr="00727088">
              <w:rPr>
                <w:highlight w:val="yellow"/>
              </w:rPr>
              <w:t xml:space="preserve">% der </w:t>
            </w:r>
            <w:r w:rsidRPr="00727088">
              <w:rPr>
                <w:highlight w:val="yellow"/>
              </w:rPr>
              <w:t>Mitarbeiter*innen</w:t>
            </w:r>
            <w:r w:rsidR="006B6768" w:rsidRPr="00727088">
              <w:rPr>
                <w:highlight w:val="yellow"/>
              </w:rPr>
              <w:t xml:space="preserve"> oder </w:t>
            </w:r>
            <w:r w:rsidR="00733579" w:rsidRPr="00727088">
              <w:rPr>
                <w:highlight w:val="yellow"/>
              </w:rPr>
              <w:t>4</w:t>
            </w:r>
            <w:r w:rsidR="006B6768" w:rsidRPr="00727088">
              <w:rPr>
                <w:highlight w:val="yellow"/>
              </w:rPr>
              <w:t xml:space="preserve"> </w:t>
            </w:r>
            <w:r w:rsidR="006B6768" w:rsidRPr="00727088">
              <w:rPr>
                <w:b/>
                <w:highlight w:val="yellow"/>
              </w:rPr>
              <w:t>betriebsnotwendige Schlüsselarbeitskräfte</w:t>
            </w:r>
            <w:r w:rsidR="006B6768" w:rsidRPr="00727088">
              <w:rPr>
                <w:highlight w:val="yellow"/>
              </w:rPr>
              <w:t xml:space="preserve">, zumindest jedoch </w:t>
            </w:r>
            <w:r w:rsidR="00CF11DA">
              <w:rPr>
                <w:highlight w:val="yellow"/>
              </w:rPr>
              <w:t>X</w:t>
            </w:r>
            <w:r w:rsidR="006B6768" w:rsidRPr="00727088">
              <w:rPr>
                <w:highlight w:val="yellow"/>
              </w:rPr>
              <w:t xml:space="preserve"> Personen</w:t>
            </w:r>
            <w:r w:rsidR="00455140" w:rsidRPr="00727088">
              <w:rPr>
                <w:highlight w:val="yellow"/>
              </w:rPr>
              <w:t>)</w:t>
            </w:r>
            <w:r w:rsidR="00DE045D" w:rsidRPr="00727088">
              <w:rPr>
                <w:highlight w:val="yellow"/>
              </w:rPr>
              <w:t xml:space="preserve">. </w:t>
            </w:r>
          </w:p>
          <w:p w14:paraId="65D83E7D" w14:textId="017EDC79" w:rsidR="003A7E1B" w:rsidRPr="00727088" w:rsidRDefault="0068751B" w:rsidP="008170FF">
            <w:pPr>
              <w:cnfStyle w:val="000000000000" w:firstRow="0" w:lastRow="0" w:firstColumn="0" w:lastColumn="0" w:oddVBand="0" w:evenVBand="0" w:oddHBand="0" w:evenHBand="0" w:firstRowFirstColumn="0" w:firstRowLastColumn="0" w:lastRowFirstColumn="0" w:lastRowLastColumn="0"/>
              <w:rPr>
                <w:highlight w:val="yellow"/>
              </w:rPr>
            </w:pPr>
            <w:r w:rsidRPr="00727088">
              <w:rPr>
                <w:highlight w:val="yellow"/>
              </w:rPr>
              <w:t xml:space="preserve">Die Dienstleistungserbringung kann </w:t>
            </w:r>
            <w:r w:rsidR="00455140" w:rsidRPr="00727088">
              <w:rPr>
                <w:highlight w:val="yellow"/>
              </w:rPr>
              <w:t xml:space="preserve">längere Zeit oder </w:t>
            </w:r>
            <w:r w:rsidRPr="00727088">
              <w:rPr>
                <w:highlight w:val="yellow"/>
              </w:rPr>
              <w:t>dauernd nicht mehr gewährleistet werden.</w:t>
            </w:r>
            <w:r w:rsidR="009D7A5A" w:rsidRPr="00727088">
              <w:rPr>
                <w:highlight w:val="yellow"/>
              </w:rPr>
              <w:t xml:space="preserve"> </w:t>
            </w:r>
            <w:r w:rsidR="00CF11DA">
              <w:rPr>
                <w:highlight w:val="yellow"/>
              </w:rPr>
              <w:br/>
            </w:r>
            <w:r w:rsidR="009D7A5A" w:rsidRPr="00727088">
              <w:rPr>
                <w:highlight w:val="yellow"/>
              </w:rPr>
              <w:t xml:space="preserve">Ein wesentlicher </w:t>
            </w:r>
            <w:r w:rsidR="00213500" w:rsidRPr="00727088">
              <w:rPr>
                <w:highlight w:val="yellow"/>
              </w:rPr>
              <w:t>Kunden*innen</w:t>
            </w:r>
            <w:r w:rsidR="009D7A5A" w:rsidRPr="00727088">
              <w:rPr>
                <w:highlight w:val="yellow"/>
              </w:rPr>
              <w:t>stock geht verloren</w:t>
            </w:r>
            <w:r w:rsidR="00DE045D" w:rsidRPr="00727088">
              <w:rPr>
                <w:highlight w:val="yellow"/>
              </w:rPr>
              <w:t>. Das Risiko kann zu existenzgefährdenden Schäden und Mehrkosten</w:t>
            </w:r>
            <w:r w:rsidR="00D34910" w:rsidRPr="00727088">
              <w:rPr>
                <w:highlight w:val="yellow"/>
              </w:rPr>
              <w:t>, sowie zur Liquidierung des</w:t>
            </w:r>
            <w:r w:rsidR="00DE045D" w:rsidRPr="00727088">
              <w:rPr>
                <w:highlight w:val="yellow"/>
              </w:rPr>
              <w:t xml:space="preserve"> Unternehmen</w:t>
            </w:r>
            <w:r w:rsidR="00095E86" w:rsidRPr="00727088">
              <w:rPr>
                <w:highlight w:val="yellow"/>
              </w:rPr>
              <w:t>s</w:t>
            </w:r>
            <w:r w:rsidR="00DE045D" w:rsidRPr="00727088">
              <w:rPr>
                <w:highlight w:val="yellow"/>
              </w:rPr>
              <w:t xml:space="preserve"> führen.</w:t>
            </w:r>
            <w:r w:rsidR="00095E86" w:rsidRPr="00727088">
              <w:rPr>
                <w:highlight w:val="yellow"/>
              </w:rPr>
              <w:t xml:space="preserve"> </w:t>
            </w:r>
          </w:p>
        </w:tc>
      </w:tr>
    </w:tbl>
    <w:p w14:paraId="6967BF9A" w14:textId="445C9FA2" w:rsidR="00C32A9A" w:rsidRDefault="00C32A9A" w:rsidP="00C32A9A">
      <w:pPr>
        <w:pStyle w:val="Beschriftung"/>
        <w:keepNext/>
      </w:pPr>
      <w:bookmarkStart w:id="106" w:name="_Toc57669409"/>
      <w:r>
        <w:t xml:space="preserve">Tabelle </w:t>
      </w:r>
      <w:r>
        <w:fldChar w:fldCharType="begin"/>
      </w:r>
      <w:r>
        <w:instrText xml:space="preserve"> SEQ Tabelle \* ARABIC </w:instrText>
      </w:r>
      <w:r>
        <w:fldChar w:fldCharType="separate"/>
      </w:r>
      <w:r w:rsidR="000C566D">
        <w:rPr>
          <w:noProof/>
        </w:rPr>
        <w:t>3</w:t>
      </w:r>
      <w:r>
        <w:fldChar w:fldCharType="end"/>
      </w:r>
      <w:r>
        <w:t>: Skala Schadensausmaß</w:t>
      </w:r>
      <w:bookmarkEnd w:id="106"/>
    </w:p>
    <w:p w14:paraId="4700BF11" w14:textId="61BA2E75" w:rsidR="0072679F" w:rsidRDefault="0072679F" w:rsidP="00FC68B6">
      <w:pPr>
        <w:pStyle w:val="berschrift2"/>
        <w:rPr>
          <w:lang w:val="de-AT"/>
        </w:rPr>
      </w:pPr>
      <w:bookmarkStart w:id="107" w:name="_Toc58837227"/>
      <w:bookmarkStart w:id="108" w:name="_Toc67592717"/>
      <w:r w:rsidRPr="00932ADA">
        <w:rPr>
          <w:lang w:val="de-AT"/>
        </w:rPr>
        <w:t>Risikobehandlung</w:t>
      </w:r>
      <w:bookmarkEnd w:id="107"/>
      <w:bookmarkEnd w:id="108"/>
    </w:p>
    <w:p w14:paraId="7FF18CE8" w14:textId="7A9914CA" w:rsidR="00AE593D" w:rsidRDefault="00932ADA" w:rsidP="004D0C9B">
      <w:r>
        <w:t>Ziel der Risikobehandlung ist die Senkung der Risikohöhen</w:t>
      </w:r>
      <w:r w:rsidR="00570381">
        <w:t>,</w:t>
      </w:r>
      <w:r w:rsidR="00AE593D">
        <w:t xml:space="preserve"> durch die Planung und Implementierung geeigneter Maßnahmen zur:</w:t>
      </w:r>
    </w:p>
    <w:p w14:paraId="08FF6B78" w14:textId="7C438D7A" w:rsidR="00056C91" w:rsidRDefault="00AE593D" w:rsidP="00FD4362">
      <w:pPr>
        <w:pStyle w:val="Listenabsatz"/>
        <w:numPr>
          <w:ilvl w:val="0"/>
          <w:numId w:val="7"/>
        </w:numPr>
      </w:pPr>
      <w:r>
        <w:t>Beseit</w:t>
      </w:r>
      <w:r w:rsidR="00056C91">
        <w:t>ig</w:t>
      </w:r>
      <w:r>
        <w:t>ung</w:t>
      </w:r>
      <w:r w:rsidR="000D16BE">
        <w:t xml:space="preserve"> des möglichen Eintretens der Gefährdung</w:t>
      </w:r>
    </w:p>
    <w:p w14:paraId="074585E9" w14:textId="0DB1CF62" w:rsidR="0072679F" w:rsidRDefault="00AE593D" w:rsidP="00FD4362">
      <w:pPr>
        <w:pStyle w:val="Listenabsatz"/>
        <w:numPr>
          <w:ilvl w:val="0"/>
          <w:numId w:val="7"/>
        </w:numPr>
      </w:pPr>
      <w:r>
        <w:t xml:space="preserve">Vermeidung </w:t>
      </w:r>
      <w:r w:rsidR="00BF4567">
        <w:t>des möglichen Eintretens der Gefährdung</w:t>
      </w:r>
    </w:p>
    <w:p w14:paraId="35FD165C" w14:textId="0088629A" w:rsidR="00056C91" w:rsidRDefault="00056C91" w:rsidP="00FD4362">
      <w:pPr>
        <w:pStyle w:val="Listenabsatz"/>
        <w:numPr>
          <w:ilvl w:val="0"/>
          <w:numId w:val="7"/>
        </w:numPr>
      </w:pPr>
      <w:r>
        <w:t>Verminderung</w:t>
      </w:r>
      <w:r w:rsidR="00BF4567">
        <w:t xml:space="preserve"> der Folgen eines Eintritts</w:t>
      </w:r>
    </w:p>
    <w:p w14:paraId="5226B055" w14:textId="1730BABB" w:rsidR="000D16BE" w:rsidRDefault="000D16BE" w:rsidP="00FD4362">
      <w:pPr>
        <w:pStyle w:val="Listenabsatz"/>
        <w:numPr>
          <w:ilvl w:val="0"/>
          <w:numId w:val="7"/>
        </w:numPr>
      </w:pPr>
      <w:r>
        <w:t>Abwälzung</w:t>
      </w:r>
      <w:r w:rsidR="00BF4567">
        <w:t xml:space="preserve"> der Durchführung von Maßnahmen zur Verminderung oder Vermeidung </w:t>
      </w:r>
      <w:r w:rsidR="00FD1CFE">
        <w:t xml:space="preserve">sowie der </w:t>
      </w:r>
      <w:r w:rsidR="00FD1CFE" w:rsidRPr="00CA72CC">
        <w:t>Haftung f</w:t>
      </w:r>
      <w:r w:rsidR="00FD1CFE">
        <w:t>ür Folgen</w:t>
      </w:r>
    </w:p>
    <w:p w14:paraId="6F252F7E" w14:textId="77777777" w:rsidR="00EE5C31" w:rsidRDefault="00EE5C31" w:rsidP="00EF4B37"/>
    <w:p w14:paraId="031FCECB" w14:textId="2F99BE62" w:rsidR="00CE06EB" w:rsidRDefault="00A07564" w:rsidP="00EF4B37">
      <w:r>
        <w:t>Die Klassifizierung der Risikohöhe erfolgt in drei Gruppen</w:t>
      </w:r>
      <w:r w:rsidR="00CE06EB">
        <w:t>:</w:t>
      </w:r>
    </w:p>
    <w:p w14:paraId="464F717B" w14:textId="0A6C1EE0" w:rsidR="006E33FD" w:rsidRPr="00CA72CC" w:rsidRDefault="006E33FD" w:rsidP="00FD4362">
      <w:pPr>
        <w:pStyle w:val="Listenabsatz"/>
        <w:numPr>
          <w:ilvl w:val="0"/>
          <w:numId w:val="8"/>
        </w:numPr>
        <w:rPr>
          <w:lang w:val="de-AT"/>
        </w:rPr>
      </w:pPr>
      <w:r w:rsidRPr="00CA72CC">
        <w:rPr>
          <w:lang w:val="de-AT"/>
        </w:rPr>
        <w:t xml:space="preserve">nicht akzeptables Risiko  </w:t>
      </w:r>
    </w:p>
    <w:p w14:paraId="41D00050" w14:textId="2B665BAC" w:rsidR="006E33FD" w:rsidRPr="00E707BE" w:rsidRDefault="006E33FD" w:rsidP="00FD4362">
      <w:pPr>
        <w:pStyle w:val="Listenabsatz"/>
        <w:numPr>
          <w:ilvl w:val="0"/>
          <w:numId w:val="8"/>
        </w:numPr>
        <w:rPr>
          <w:lang w:val="de-AT"/>
        </w:rPr>
      </w:pPr>
      <w:r w:rsidRPr="00E84412">
        <w:rPr>
          <w:lang w:val="de-AT"/>
        </w:rPr>
        <w:t xml:space="preserve">Risiko </w:t>
      </w:r>
      <w:r w:rsidR="0011540A">
        <w:rPr>
          <w:lang w:val="de-AT"/>
        </w:rPr>
        <w:t xml:space="preserve">im </w:t>
      </w:r>
      <w:r w:rsidRPr="00E84412">
        <w:rPr>
          <w:lang w:val="de-AT"/>
        </w:rPr>
        <w:t xml:space="preserve">ALARP </w:t>
      </w:r>
      <w:r w:rsidR="0011540A">
        <w:rPr>
          <w:lang w:val="de-AT"/>
        </w:rPr>
        <w:t>Bereich</w:t>
      </w:r>
      <w:r w:rsidRPr="00E84412">
        <w:rPr>
          <w:lang w:val="de-AT"/>
        </w:rPr>
        <w:t xml:space="preserve"> (</w:t>
      </w:r>
      <w:r w:rsidR="0011540A" w:rsidRPr="0011540A">
        <w:rPr>
          <w:b/>
          <w:bCs/>
          <w:lang w:val="de-AT"/>
        </w:rPr>
        <w:t>A</w:t>
      </w:r>
      <w:r w:rsidRPr="00E84412">
        <w:rPr>
          <w:lang w:val="de-AT"/>
        </w:rPr>
        <w:t xml:space="preserve">s </w:t>
      </w:r>
      <w:r w:rsidR="0011540A" w:rsidRPr="0011540A">
        <w:rPr>
          <w:b/>
          <w:bCs/>
          <w:lang w:val="de-AT"/>
        </w:rPr>
        <w:t>L</w:t>
      </w:r>
      <w:r w:rsidRPr="00E84412">
        <w:rPr>
          <w:lang w:val="de-AT"/>
        </w:rPr>
        <w:t xml:space="preserve">ow </w:t>
      </w:r>
      <w:r w:rsidR="0011540A" w:rsidRPr="0011540A">
        <w:rPr>
          <w:b/>
          <w:bCs/>
          <w:lang w:val="de-AT"/>
        </w:rPr>
        <w:t>A</w:t>
      </w:r>
      <w:r w:rsidRPr="00E84412">
        <w:rPr>
          <w:lang w:val="de-AT"/>
        </w:rPr>
        <w:t xml:space="preserve">s </w:t>
      </w:r>
      <w:proofErr w:type="spellStart"/>
      <w:r w:rsidR="0011540A" w:rsidRPr="0011540A">
        <w:rPr>
          <w:b/>
          <w:bCs/>
          <w:lang w:val="de-AT"/>
        </w:rPr>
        <w:t>R</w:t>
      </w:r>
      <w:r w:rsidRPr="00E84412">
        <w:rPr>
          <w:lang w:val="de-AT"/>
        </w:rPr>
        <w:t>easonably</w:t>
      </w:r>
      <w:proofErr w:type="spellEnd"/>
      <w:r w:rsidRPr="00E84412">
        <w:rPr>
          <w:lang w:val="de-AT"/>
        </w:rPr>
        <w:t xml:space="preserve"> </w:t>
      </w:r>
      <w:r w:rsidR="0011540A" w:rsidRPr="0011540A">
        <w:rPr>
          <w:b/>
          <w:bCs/>
          <w:lang w:val="de-AT"/>
        </w:rPr>
        <w:t>P</w:t>
      </w:r>
      <w:r w:rsidRPr="00E84412">
        <w:rPr>
          <w:lang w:val="de-AT"/>
        </w:rPr>
        <w:t>ossible)</w:t>
      </w:r>
      <w:r w:rsidR="00E84412">
        <w:rPr>
          <w:lang w:val="de-AT"/>
        </w:rPr>
        <w:t xml:space="preserve"> und beschreibt </w:t>
      </w:r>
      <w:r w:rsidR="0011540A">
        <w:rPr>
          <w:lang w:val="de-AT"/>
        </w:rPr>
        <w:t xml:space="preserve">die Höhe des </w:t>
      </w:r>
      <w:r w:rsidR="00E84412" w:rsidRPr="0011540A">
        <w:rPr>
          <w:szCs w:val="24"/>
          <w:lang w:val="de-AT"/>
        </w:rPr>
        <w:t>Risiko</w:t>
      </w:r>
      <w:r w:rsidR="0011540A">
        <w:rPr>
          <w:szCs w:val="24"/>
          <w:lang w:val="de-AT"/>
        </w:rPr>
        <w:t>s</w:t>
      </w:r>
      <w:r w:rsidR="00E84412" w:rsidRPr="0011540A">
        <w:rPr>
          <w:szCs w:val="24"/>
          <w:lang w:val="de-AT"/>
        </w:rPr>
        <w:t xml:space="preserve"> als so niedrig wie vernünftigerweise praktikabel</w:t>
      </w:r>
    </w:p>
    <w:p w14:paraId="0DA050BD" w14:textId="412CCF28" w:rsidR="00CE06EB" w:rsidRPr="00CA72CC" w:rsidRDefault="00C14398" w:rsidP="00FD4362">
      <w:pPr>
        <w:pStyle w:val="Listenabsatz"/>
        <w:numPr>
          <w:ilvl w:val="0"/>
          <w:numId w:val="8"/>
        </w:numPr>
        <w:rPr>
          <w:lang w:val="en-US"/>
        </w:rPr>
      </w:pPr>
      <w:r w:rsidRPr="00CA72CC">
        <w:rPr>
          <w:lang w:val="en-US"/>
        </w:rPr>
        <w:lastRenderedPageBreak/>
        <w:t>Rest</w:t>
      </w:r>
      <w:r w:rsidR="00CE06EB" w:rsidRPr="00CA72CC">
        <w:rPr>
          <w:lang w:val="en-US"/>
        </w:rPr>
        <w:t xml:space="preserve"> </w:t>
      </w:r>
      <w:proofErr w:type="spellStart"/>
      <w:r w:rsidR="00CE06EB" w:rsidRPr="00CA72CC">
        <w:rPr>
          <w:lang w:val="en-US"/>
        </w:rPr>
        <w:t>Risik</w:t>
      </w:r>
      <w:r w:rsidR="00F66DF5" w:rsidRPr="00CA72CC">
        <w:rPr>
          <w:lang w:val="en-US"/>
        </w:rPr>
        <w:t>o</w:t>
      </w:r>
      <w:proofErr w:type="spellEnd"/>
    </w:p>
    <w:p w14:paraId="33C5AEEB" w14:textId="242550F3" w:rsidR="00B96AD7" w:rsidRDefault="00B96AD7" w:rsidP="00EF4B37">
      <w:pPr>
        <w:rPr>
          <w:lang w:val="en-US"/>
        </w:rPr>
      </w:pPr>
    </w:p>
    <w:p w14:paraId="5B26C383" w14:textId="2B5080FE" w:rsidR="006229A7" w:rsidRDefault="006229A7" w:rsidP="00EF4B37">
      <w:pPr>
        <w:rPr>
          <w:lang w:val="de-AT"/>
        </w:rPr>
      </w:pPr>
      <w:r w:rsidRPr="006229A7">
        <w:rPr>
          <w:lang w:val="de-AT"/>
        </w:rPr>
        <w:t xml:space="preserve">In Bezug auf die </w:t>
      </w:r>
      <w:r>
        <w:rPr>
          <w:lang w:val="de-AT"/>
        </w:rPr>
        <w:t>verwendeten Skalen werden die Risikohöhen wie folgt klassifi</w:t>
      </w:r>
      <w:r w:rsidR="00F45945">
        <w:rPr>
          <w:lang w:val="de-AT"/>
        </w:rPr>
        <w:t>zi</w:t>
      </w:r>
      <w:r>
        <w:rPr>
          <w:lang w:val="de-AT"/>
        </w:rPr>
        <w:t>ert:</w:t>
      </w:r>
    </w:p>
    <w:p w14:paraId="12072AB3" w14:textId="0270A013" w:rsidR="00727088" w:rsidRDefault="00727088" w:rsidP="00727088">
      <w:pPr>
        <w:rPr>
          <w:highlight w:val="yellow"/>
          <w:lang w:val="de-AT"/>
        </w:rPr>
      </w:pPr>
      <w:r>
        <w:rPr>
          <w:highlight w:val="yellow"/>
          <w:lang w:val="de-AT"/>
        </w:rPr>
        <w:t xml:space="preserve">SKALA ANPASSEN AN DAS UNTERNEHMEN! </w:t>
      </w:r>
    </w:p>
    <w:p w14:paraId="5CA07075" w14:textId="35B99DD8" w:rsidR="00727088" w:rsidRPr="00727088" w:rsidRDefault="00727088" w:rsidP="00EF4B37">
      <w:pPr>
        <w:rPr>
          <w:highlight w:val="yellow"/>
          <w:lang w:val="de-AT"/>
        </w:rPr>
      </w:pPr>
    </w:p>
    <w:tbl>
      <w:tblPr>
        <w:tblStyle w:val="Tabellenraster"/>
        <w:tblW w:w="0" w:type="auto"/>
        <w:tblLook w:val="04A0" w:firstRow="1" w:lastRow="0" w:firstColumn="1" w:lastColumn="0" w:noHBand="0" w:noVBand="1"/>
      </w:tblPr>
      <w:tblGrid>
        <w:gridCol w:w="6799"/>
        <w:gridCol w:w="2263"/>
      </w:tblGrid>
      <w:tr w:rsidR="000F637D" w14:paraId="2D6B4C8A" w14:textId="77777777" w:rsidTr="00504DF7">
        <w:tc>
          <w:tcPr>
            <w:tcW w:w="6799" w:type="dxa"/>
            <w:shd w:val="clear" w:color="auto" w:fill="C00000"/>
          </w:tcPr>
          <w:p w14:paraId="335FDC5D" w14:textId="1F3A9FA4" w:rsidR="000F637D" w:rsidRPr="00D0158B" w:rsidRDefault="000F637D" w:rsidP="000F637D">
            <w:pPr>
              <w:rPr>
                <w:color w:val="000000" w:themeColor="text1"/>
                <w:lang w:val="de-AT"/>
              </w:rPr>
            </w:pPr>
            <w:r w:rsidRPr="00D0158B">
              <w:rPr>
                <w:color w:val="000000" w:themeColor="text1"/>
                <w:lang w:val="de-AT"/>
              </w:rPr>
              <w:t xml:space="preserve">nicht akzeptables Risiko </w:t>
            </w:r>
          </w:p>
        </w:tc>
        <w:tc>
          <w:tcPr>
            <w:tcW w:w="2263" w:type="dxa"/>
            <w:shd w:val="clear" w:color="auto" w:fill="C00000"/>
          </w:tcPr>
          <w:p w14:paraId="7F95B5C5" w14:textId="11090526" w:rsidR="000F637D" w:rsidRPr="00D0158B" w:rsidRDefault="000F637D" w:rsidP="000F637D">
            <w:pPr>
              <w:rPr>
                <w:color w:val="000000" w:themeColor="text1"/>
                <w:lang w:val="de-AT"/>
              </w:rPr>
            </w:pPr>
            <w:r w:rsidRPr="00D0158B">
              <w:rPr>
                <w:color w:val="000000" w:themeColor="text1"/>
                <w:lang w:val="de-AT"/>
              </w:rPr>
              <w:t xml:space="preserve">Risiko-Höhe </w:t>
            </w:r>
            <w:r w:rsidR="00F45945" w:rsidRPr="00D0158B">
              <w:rPr>
                <w:color w:val="000000" w:themeColor="text1"/>
                <w:lang w:val="de-AT"/>
              </w:rPr>
              <w:t xml:space="preserve">&gt;= </w:t>
            </w:r>
            <w:r w:rsidR="00F45945" w:rsidRPr="00DD2E7B">
              <w:rPr>
                <w:color w:val="000000" w:themeColor="text1"/>
                <w:highlight w:val="yellow"/>
                <w:lang w:val="de-AT"/>
              </w:rPr>
              <w:t>12</w:t>
            </w:r>
          </w:p>
        </w:tc>
      </w:tr>
      <w:tr w:rsidR="000F637D" w:rsidRPr="000F637D" w14:paraId="16E2A510" w14:textId="77777777" w:rsidTr="00504DF7">
        <w:tc>
          <w:tcPr>
            <w:tcW w:w="6799" w:type="dxa"/>
            <w:shd w:val="clear" w:color="auto" w:fill="FEE715"/>
          </w:tcPr>
          <w:p w14:paraId="08641B49" w14:textId="5102ACAF" w:rsidR="000F637D" w:rsidRPr="004764DD" w:rsidRDefault="00504DF7" w:rsidP="000F637D">
            <w:pPr>
              <w:rPr>
                <w:lang w:val="de-AT"/>
              </w:rPr>
            </w:pPr>
            <w:r>
              <w:rPr>
                <w:lang w:val="de-AT"/>
              </w:rPr>
              <w:t xml:space="preserve">Risiko im ALARP Bereich </w:t>
            </w:r>
          </w:p>
        </w:tc>
        <w:tc>
          <w:tcPr>
            <w:tcW w:w="2263" w:type="dxa"/>
            <w:shd w:val="clear" w:color="auto" w:fill="FEE715"/>
          </w:tcPr>
          <w:p w14:paraId="03776822" w14:textId="7CFC9CFE" w:rsidR="000F637D" w:rsidRPr="000F637D" w:rsidRDefault="00F45945" w:rsidP="000F637D">
            <w:pPr>
              <w:rPr>
                <w:lang w:val="en-US"/>
              </w:rPr>
            </w:pPr>
            <w:proofErr w:type="spellStart"/>
            <w:r>
              <w:rPr>
                <w:lang w:val="en-US"/>
              </w:rPr>
              <w:t>Risiko-Höhe</w:t>
            </w:r>
            <w:proofErr w:type="spellEnd"/>
            <w:r>
              <w:rPr>
                <w:lang w:val="en-US"/>
              </w:rPr>
              <w:t xml:space="preserve"> </w:t>
            </w:r>
            <w:r w:rsidRPr="00DD2E7B">
              <w:rPr>
                <w:highlight w:val="yellow"/>
                <w:lang w:val="en-US"/>
              </w:rPr>
              <w:t>5</w:t>
            </w:r>
            <w:r>
              <w:rPr>
                <w:lang w:val="en-US"/>
              </w:rPr>
              <w:t xml:space="preserve"> bis </w:t>
            </w:r>
            <w:r w:rsidRPr="00DD2E7B">
              <w:rPr>
                <w:highlight w:val="yellow"/>
                <w:lang w:val="en-US"/>
              </w:rPr>
              <w:t>10</w:t>
            </w:r>
          </w:p>
        </w:tc>
      </w:tr>
      <w:tr w:rsidR="000F637D" w14:paraId="0A63CD61" w14:textId="77777777" w:rsidTr="00504DF7">
        <w:tc>
          <w:tcPr>
            <w:tcW w:w="6799" w:type="dxa"/>
            <w:shd w:val="clear" w:color="auto" w:fill="92B57C"/>
          </w:tcPr>
          <w:p w14:paraId="0FE31FF2" w14:textId="52EF1F17" w:rsidR="000F637D" w:rsidRPr="000F637D" w:rsidRDefault="000F637D" w:rsidP="000F637D">
            <w:pPr>
              <w:rPr>
                <w:lang w:val="de-AT"/>
              </w:rPr>
            </w:pPr>
            <w:r w:rsidRPr="000F637D">
              <w:rPr>
                <w:lang w:val="en-US"/>
              </w:rPr>
              <w:t xml:space="preserve">Rest </w:t>
            </w:r>
            <w:proofErr w:type="spellStart"/>
            <w:r w:rsidRPr="000F637D">
              <w:rPr>
                <w:lang w:val="en-US"/>
              </w:rPr>
              <w:t>Risiko</w:t>
            </w:r>
            <w:proofErr w:type="spellEnd"/>
          </w:p>
        </w:tc>
        <w:tc>
          <w:tcPr>
            <w:tcW w:w="2263" w:type="dxa"/>
            <w:shd w:val="clear" w:color="auto" w:fill="92B57C"/>
          </w:tcPr>
          <w:p w14:paraId="174D452F" w14:textId="355AF1D7" w:rsidR="000F637D" w:rsidRDefault="00F45945" w:rsidP="00F45945">
            <w:pPr>
              <w:rPr>
                <w:lang w:val="de-AT"/>
              </w:rPr>
            </w:pPr>
            <w:r>
              <w:rPr>
                <w:lang w:val="de-AT"/>
              </w:rPr>
              <w:t xml:space="preserve">Risiko-Höhe &lt;= </w:t>
            </w:r>
            <w:r w:rsidRPr="00DD2E7B">
              <w:rPr>
                <w:highlight w:val="yellow"/>
                <w:lang w:val="de-AT"/>
              </w:rPr>
              <w:t>4</w:t>
            </w:r>
          </w:p>
        </w:tc>
      </w:tr>
    </w:tbl>
    <w:p w14:paraId="6B9782DC" w14:textId="0E7FC05A" w:rsidR="009548B9" w:rsidRDefault="009548B9" w:rsidP="009548B9">
      <w:pPr>
        <w:pStyle w:val="Beschriftung"/>
        <w:keepNext/>
      </w:pPr>
      <w:bookmarkStart w:id="109" w:name="_Toc57669410"/>
      <w:r>
        <w:t xml:space="preserve">Tabelle </w:t>
      </w:r>
      <w:r>
        <w:fldChar w:fldCharType="begin"/>
      </w:r>
      <w:r>
        <w:instrText xml:space="preserve"> SEQ Tabelle \* ARABIC </w:instrText>
      </w:r>
      <w:r>
        <w:fldChar w:fldCharType="separate"/>
      </w:r>
      <w:r w:rsidR="00F50422">
        <w:rPr>
          <w:noProof/>
        </w:rPr>
        <w:t>4</w:t>
      </w:r>
      <w:r>
        <w:fldChar w:fldCharType="end"/>
      </w:r>
      <w:r>
        <w:t>: Klassifizierung der Risikohöhen</w:t>
      </w:r>
      <w:bookmarkEnd w:id="109"/>
    </w:p>
    <w:p w14:paraId="5A0F53FC" w14:textId="17E8B2FF" w:rsidR="00F66DF5" w:rsidRDefault="00F66DF5" w:rsidP="00EF4B37">
      <w:r>
        <w:t xml:space="preserve">Maßnahmen </w:t>
      </w:r>
      <w:r w:rsidR="00727B72">
        <w:t xml:space="preserve">müssen </w:t>
      </w:r>
      <w:r w:rsidR="0029075F">
        <w:t xml:space="preserve">so lange </w:t>
      </w:r>
      <w:r>
        <w:t>entwickelt</w:t>
      </w:r>
      <w:r w:rsidR="0029075F">
        <w:t xml:space="preserve"> bzw. angewendet</w:t>
      </w:r>
      <w:r>
        <w:t xml:space="preserve"> werden,</w:t>
      </w:r>
      <w:r w:rsidR="0029075F">
        <w:t xml:space="preserve"> bis eine </w:t>
      </w:r>
      <w:r w:rsidR="00BF7E42">
        <w:t xml:space="preserve">Senkung des Risikos </w:t>
      </w:r>
      <w:r w:rsidR="00533F90">
        <w:t xml:space="preserve">auf ein akzeptables Niveau </w:t>
      </w:r>
      <w:r w:rsidR="001B7840">
        <w:t>(</w:t>
      </w:r>
      <w:r w:rsidR="00CE436E">
        <w:t>z</w:t>
      </w:r>
      <w:r w:rsidR="001B7840">
        <w:t>umindest ALARP Bereich</w:t>
      </w:r>
      <w:r w:rsidR="00CE436E">
        <w:t>, bestenfalls Rest Risiko Bereich)</w:t>
      </w:r>
      <w:r w:rsidR="00533F90">
        <w:t xml:space="preserve"> erreicht wird.</w:t>
      </w:r>
      <w:r w:rsidR="00731C5A">
        <w:t xml:space="preserve"> Besteht</w:t>
      </w:r>
      <w:r w:rsidR="00570381">
        <w:t>,</w:t>
      </w:r>
      <w:r w:rsidR="00731C5A">
        <w:t xml:space="preserve"> nach Durchführung aller möglichen Maßnahmen</w:t>
      </w:r>
      <w:r w:rsidR="00570381">
        <w:t>,</w:t>
      </w:r>
      <w:r w:rsidR="00731C5A">
        <w:t xml:space="preserve"> weiterhin ein nicht akzeptables Risiko, </w:t>
      </w:r>
      <w:r w:rsidR="00653BE3">
        <w:t xml:space="preserve">kann der Unternehmensbetrieb </w:t>
      </w:r>
      <w:r w:rsidR="00291FE0">
        <w:t>in Bezug auf COVID-19 nicht aufrechterhalten werden</w:t>
      </w:r>
      <w:r w:rsidR="00731C5A">
        <w:t>.</w:t>
      </w:r>
    </w:p>
    <w:p w14:paraId="7555C13D" w14:textId="77777777" w:rsidR="00EF4B37" w:rsidRDefault="00EF4B37" w:rsidP="00EF4B37"/>
    <w:p w14:paraId="0377AEB1" w14:textId="1C8522DF" w:rsidR="00EE5C31" w:rsidRPr="00C32A9A" w:rsidRDefault="00EE5C31" w:rsidP="00FC68B6">
      <w:pPr>
        <w:pStyle w:val="berschrift3"/>
      </w:pPr>
      <w:bookmarkStart w:id="110" w:name="_Toc67592718"/>
      <w:r w:rsidRPr="00C32A9A">
        <w:t>Ex-Ante B</w:t>
      </w:r>
      <w:r w:rsidR="002979EB" w:rsidRPr="00C32A9A">
        <w:rPr>
          <w:lang w:val="de-AT"/>
        </w:rPr>
        <w:t>eurteilung</w:t>
      </w:r>
      <w:bookmarkEnd w:id="110"/>
    </w:p>
    <w:p w14:paraId="251003C3" w14:textId="6522AB6F" w:rsidR="00EF3D97" w:rsidRPr="00EF3D97" w:rsidRDefault="00060825" w:rsidP="00EF3D97">
      <w:r>
        <w:t>Die geplanten Maßnahmen werden ebenfalls in einer Tabelle gesammelt</w:t>
      </w:r>
      <w:r w:rsidR="00BD61AD">
        <w:t>,</w:t>
      </w:r>
      <w:r>
        <w:t xml:space="preserve"> auf ihre Wirksamkeit analysiert und bewertet.</w:t>
      </w:r>
    </w:p>
    <w:p w14:paraId="2BFD04FD" w14:textId="77777777" w:rsidR="00EE5C31" w:rsidRDefault="00EE5C31" w:rsidP="004D0C9B"/>
    <w:p w14:paraId="6473F655" w14:textId="3B6594E7" w:rsidR="00EE5C31" w:rsidRDefault="00EE5C31" w:rsidP="00FC68B6">
      <w:pPr>
        <w:pStyle w:val="berschrift3"/>
      </w:pPr>
      <w:bookmarkStart w:id="111" w:name="_Toc67592719"/>
      <w:r>
        <w:t xml:space="preserve">Ex-Post </w:t>
      </w:r>
      <w:r w:rsidR="002979EB">
        <w:t>Beurteilung</w:t>
      </w:r>
      <w:bookmarkEnd w:id="111"/>
    </w:p>
    <w:p w14:paraId="6016C06E" w14:textId="2E9312D9" w:rsidR="00EE5C31" w:rsidRDefault="00656E21" w:rsidP="004D0C9B">
      <w:r>
        <w:t xml:space="preserve">Gemäß der Beschreibung in Kapitel </w:t>
      </w:r>
      <w:r>
        <w:fldChar w:fldCharType="begin"/>
      </w:r>
      <w:r>
        <w:instrText xml:space="preserve"> REF _Ref57666387 \r \h </w:instrText>
      </w:r>
      <w:r>
        <w:fldChar w:fldCharType="separate"/>
      </w:r>
      <w:r>
        <w:t>6.3.6</w:t>
      </w:r>
      <w:r>
        <w:fldChar w:fldCharType="end"/>
      </w:r>
      <w:r>
        <w:t xml:space="preserve"> </w:t>
      </w:r>
      <w:r w:rsidR="00EE5C31">
        <w:t xml:space="preserve">wird die Wirksamkeit der Maßnahmen </w:t>
      </w:r>
      <w:r w:rsidR="00951721">
        <w:t xml:space="preserve">überprüft </w:t>
      </w:r>
      <w:r w:rsidR="00EE5C31">
        <w:t>und als Ausgangspunkt für</w:t>
      </w:r>
      <w:r w:rsidR="00AC5C62">
        <w:t xml:space="preserve"> die</w:t>
      </w:r>
      <w:r w:rsidR="00EE5C31">
        <w:t xml:space="preserve"> </w:t>
      </w:r>
      <w:r w:rsidR="007D5D5E">
        <w:t>Adaptierung</w:t>
      </w:r>
      <w:r w:rsidR="00EE5C31">
        <w:t xml:space="preserve"> dokumentiert (</w:t>
      </w:r>
      <w:proofErr w:type="spellStart"/>
      <w:r w:rsidR="00EE5C31">
        <w:t>Lessons</w:t>
      </w:r>
      <w:proofErr w:type="spellEnd"/>
      <w:r w:rsidR="00EE5C31">
        <w:t xml:space="preserve"> </w:t>
      </w:r>
      <w:proofErr w:type="spellStart"/>
      <w:r w:rsidR="00EE5C31">
        <w:t>learnt</w:t>
      </w:r>
      <w:proofErr w:type="spellEnd"/>
      <w:r w:rsidR="00EE5C31">
        <w:t>, Best-Practice).</w:t>
      </w:r>
    </w:p>
    <w:p w14:paraId="465F0334" w14:textId="77777777" w:rsidR="001F03E4" w:rsidRDefault="001F03E4" w:rsidP="004D0C9B"/>
    <w:p w14:paraId="4C7B1E34" w14:textId="00CC598D" w:rsidR="005743A5" w:rsidRPr="005743A5" w:rsidRDefault="00FA6C18" w:rsidP="005743A5">
      <w:pPr>
        <w:pStyle w:val="berschrift1"/>
        <w:rPr>
          <w:lang w:val="de-AT"/>
        </w:rPr>
      </w:pPr>
      <w:bookmarkStart w:id="112" w:name="_Ref54815464"/>
      <w:bookmarkStart w:id="113" w:name="_Toc58837228"/>
      <w:bookmarkStart w:id="114" w:name="_Toc67592720"/>
      <w:r>
        <w:rPr>
          <w:lang w:val="de-AT"/>
        </w:rPr>
        <w:t>Risikobeurteilung und Maßnahmen</w:t>
      </w:r>
      <w:r w:rsidR="000D2199">
        <w:rPr>
          <w:lang w:val="de-AT"/>
        </w:rPr>
        <w:t>planung</w:t>
      </w:r>
      <w:r w:rsidR="00914E53">
        <w:rPr>
          <w:lang w:val="de-AT"/>
        </w:rPr>
        <w:t xml:space="preserve"> (Prävention und Vorb</w:t>
      </w:r>
      <w:r w:rsidR="001647D7">
        <w:rPr>
          <w:lang w:val="de-AT"/>
        </w:rPr>
        <w:t>e</w:t>
      </w:r>
      <w:r w:rsidR="00914E53">
        <w:rPr>
          <w:lang w:val="de-AT"/>
        </w:rPr>
        <w:t>reitung)</w:t>
      </w:r>
      <w:bookmarkEnd w:id="112"/>
      <w:bookmarkEnd w:id="113"/>
      <w:bookmarkEnd w:id="114"/>
    </w:p>
    <w:p w14:paraId="53C27176" w14:textId="77777777" w:rsidR="00D0158B" w:rsidRPr="00D0158B" w:rsidRDefault="00D0158B" w:rsidP="00D0158B">
      <w:pPr>
        <w:rPr>
          <w:lang w:val="de-AT"/>
        </w:rPr>
      </w:pPr>
    </w:p>
    <w:p w14:paraId="39AADB4C" w14:textId="45F7D298" w:rsidR="00BA530B" w:rsidRDefault="00BA530B" w:rsidP="00BA530B">
      <w:pPr>
        <w:pStyle w:val="berschrift2"/>
      </w:pPr>
      <w:bookmarkStart w:id="115" w:name="_Toc58837229"/>
      <w:bookmarkStart w:id="116" w:name="_Toc67592721"/>
      <w:r>
        <w:rPr>
          <w:lang w:val="de-AT"/>
        </w:rPr>
        <w:t>Schutzziele</w:t>
      </w:r>
      <w:bookmarkEnd w:id="115"/>
      <w:bookmarkEnd w:id="116"/>
      <w:r>
        <w:rPr>
          <w:lang w:val="de-AT"/>
        </w:rPr>
        <w:t xml:space="preserve"> </w:t>
      </w:r>
    </w:p>
    <w:p w14:paraId="1B7F3184" w14:textId="4DDD3221" w:rsidR="00491984" w:rsidRPr="0039122A" w:rsidRDefault="00337F9F" w:rsidP="004D0C9B">
      <w:r w:rsidRPr="0039122A">
        <w:t xml:space="preserve"> </w:t>
      </w:r>
    </w:p>
    <w:p w14:paraId="39D8EBDD" w14:textId="77777777" w:rsidR="00D01EAB" w:rsidRPr="00727088" w:rsidRDefault="00D01EAB" w:rsidP="00D01EAB">
      <w:pPr>
        <w:rPr>
          <w:rStyle w:val="IntensiverVerweis"/>
          <w:b w:val="0"/>
          <w:bCs w:val="0"/>
          <w:smallCaps w:val="0"/>
          <w:color w:val="auto"/>
          <w:spacing w:val="0"/>
          <w:highlight w:val="yellow"/>
          <w:u w:val="none"/>
          <w:lang w:val="de-AT"/>
        </w:rPr>
      </w:pPr>
      <w:r>
        <w:rPr>
          <w:highlight w:val="yellow"/>
          <w:lang w:val="de-AT"/>
        </w:rPr>
        <w:t>ANPASSEN AN DAS UNTERNEHMEN!</w:t>
      </w:r>
      <w:r w:rsidRPr="00727088">
        <w:rPr>
          <w:highlight w:val="yellow"/>
          <w:lang w:val="de-AT"/>
        </w:rPr>
        <w:t xml:space="preserve"> </w:t>
      </w:r>
      <w:r>
        <w:rPr>
          <w:highlight w:val="yellow"/>
          <w:lang w:val="de-AT"/>
        </w:rPr>
        <w:t>Beschreibung nur als Beispiel!</w:t>
      </w:r>
    </w:p>
    <w:p w14:paraId="57218782" w14:textId="3C58739F" w:rsidR="00337F9F" w:rsidRPr="00D01EAB" w:rsidRDefault="00337F9F" w:rsidP="004D0C9B">
      <w:pPr>
        <w:rPr>
          <w:lang w:val="de-AT"/>
        </w:rPr>
      </w:pPr>
    </w:p>
    <w:p w14:paraId="28587C18" w14:textId="5436F055" w:rsidR="00337F9F" w:rsidRPr="0039122A" w:rsidRDefault="00337F9F" w:rsidP="004D0C9B">
      <w:r w:rsidRPr="0039122A">
        <w:t>Konkret ist uns wichtig:</w:t>
      </w:r>
    </w:p>
    <w:p w14:paraId="5AAED733" w14:textId="643D59CC" w:rsidR="00337F9F" w:rsidRPr="00D01EAB" w:rsidRDefault="00703D1A" w:rsidP="00A47F51">
      <w:pPr>
        <w:pStyle w:val="Aufzaehlung1"/>
        <w:rPr>
          <w:highlight w:val="yellow"/>
        </w:rPr>
      </w:pPr>
      <w:r w:rsidRPr="00D01EAB">
        <w:rPr>
          <w:highlight w:val="yellow"/>
        </w:rPr>
        <w:t xml:space="preserve">Das </w:t>
      </w:r>
      <w:r w:rsidR="00DC5015" w:rsidRPr="00D01EAB">
        <w:rPr>
          <w:highlight w:val="yellow"/>
        </w:rPr>
        <w:t xml:space="preserve">Nachgehen der beruflichen Tätigkeit nur durch </w:t>
      </w:r>
      <w:r w:rsidR="008E547A" w:rsidRPr="00D01EAB">
        <w:rPr>
          <w:highlight w:val="yellow"/>
        </w:rPr>
        <w:t>gesunde</w:t>
      </w:r>
      <w:r w:rsidR="00BA5764" w:rsidRPr="00D01EAB">
        <w:rPr>
          <w:highlight w:val="yellow"/>
        </w:rPr>
        <w:t xml:space="preserve"> bzw. arbeitstaugliche </w:t>
      </w:r>
      <w:r w:rsidR="0074527D" w:rsidRPr="00D01EAB">
        <w:rPr>
          <w:highlight w:val="yellow"/>
        </w:rPr>
        <w:t>Mitarbeiter*innen</w:t>
      </w:r>
      <w:r w:rsidR="00DC5015" w:rsidRPr="00D01EAB">
        <w:rPr>
          <w:highlight w:val="yellow"/>
        </w:rPr>
        <w:t xml:space="preserve"> </w:t>
      </w:r>
    </w:p>
    <w:p w14:paraId="4FAB5C31" w14:textId="0DE641DA" w:rsidR="00337F9F" w:rsidRPr="00D01EAB" w:rsidRDefault="0039122A" w:rsidP="00A47F51">
      <w:pPr>
        <w:pStyle w:val="Aufzaehlung1"/>
        <w:rPr>
          <w:highlight w:val="yellow"/>
        </w:rPr>
      </w:pPr>
      <w:r w:rsidRPr="00D01EAB">
        <w:rPr>
          <w:highlight w:val="yellow"/>
        </w:rPr>
        <w:t>Kein erhöhtes Ansteckungsrisiko</w:t>
      </w:r>
      <w:r w:rsidR="00337F9F" w:rsidRPr="00D01EAB">
        <w:rPr>
          <w:highlight w:val="yellow"/>
        </w:rPr>
        <w:t xml:space="preserve"> </w:t>
      </w:r>
      <w:r w:rsidR="00BA5764" w:rsidRPr="00D01EAB">
        <w:rPr>
          <w:highlight w:val="yellow"/>
        </w:rPr>
        <w:t xml:space="preserve">von </w:t>
      </w:r>
      <w:r w:rsidR="0074527D" w:rsidRPr="00D01EAB">
        <w:rPr>
          <w:highlight w:val="yellow"/>
        </w:rPr>
        <w:t>Mitarbeiter*innen</w:t>
      </w:r>
      <w:r w:rsidR="00BA5764" w:rsidRPr="00D01EAB">
        <w:rPr>
          <w:highlight w:val="yellow"/>
        </w:rPr>
        <w:t xml:space="preserve"> und </w:t>
      </w:r>
      <w:r w:rsidR="00213500" w:rsidRPr="00D01EAB">
        <w:rPr>
          <w:highlight w:val="yellow"/>
        </w:rPr>
        <w:t>Kunden*innen</w:t>
      </w:r>
      <w:r w:rsidR="00BA5764" w:rsidRPr="00D01EAB">
        <w:rPr>
          <w:highlight w:val="yellow"/>
        </w:rPr>
        <w:t xml:space="preserve"> </w:t>
      </w:r>
      <w:r w:rsidR="00337F9F" w:rsidRPr="00D01EAB">
        <w:rPr>
          <w:highlight w:val="yellow"/>
        </w:rPr>
        <w:t xml:space="preserve">im Rahmen </w:t>
      </w:r>
      <w:r w:rsidR="00703D1A" w:rsidRPr="00D01EAB">
        <w:rPr>
          <w:highlight w:val="yellow"/>
        </w:rPr>
        <w:t>ihrer Tätigkeit</w:t>
      </w:r>
      <w:r w:rsidR="00E31000" w:rsidRPr="00D01EAB">
        <w:rPr>
          <w:highlight w:val="yellow"/>
        </w:rPr>
        <w:t xml:space="preserve"> </w:t>
      </w:r>
      <w:r w:rsidR="00D01EAB" w:rsidRPr="00D01EAB">
        <w:rPr>
          <w:highlight w:val="yellow"/>
        </w:rPr>
        <w:t>wissenschaftlich akzeptierte Ansteckungs-Niveau.</w:t>
      </w:r>
    </w:p>
    <w:p w14:paraId="0ECADB7E" w14:textId="30FED3E7" w:rsidR="00337F9F" w:rsidRPr="00D01EAB" w:rsidRDefault="007F1310" w:rsidP="00A47F51">
      <w:pPr>
        <w:pStyle w:val="Aufzaehlung1"/>
        <w:rPr>
          <w:highlight w:val="yellow"/>
        </w:rPr>
      </w:pPr>
      <w:r w:rsidRPr="00D01EAB">
        <w:rPr>
          <w:highlight w:val="yellow"/>
        </w:rPr>
        <w:t xml:space="preserve">Selbstverantwortung und Selbstreflexion </w:t>
      </w:r>
      <w:r w:rsidR="00630BCE" w:rsidRPr="00D01EAB">
        <w:rPr>
          <w:highlight w:val="yellow"/>
        </w:rPr>
        <w:t xml:space="preserve">bei </w:t>
      </w:r>
      <w:r w:rsidR="0074527D" w:rsidRPr="00D01EAB">
        <w:rPr>
          <w:highlight w:val="yellow"/>
        </w:rPr>
        <w:t>Mitarbeiter*innen</w:t>
      </w:r>
      <w:r w:rsidR="00630BCE" w:rsidRPr="00D01EAB">
        <w:rPr>
          <w:highlight w:val="yellow"/>
        </w:rPr>
        <w:t xml:space="preserve"> </w:t>
      </w:r>
      <w:r w:rsidRPr="00D01EAB">
        <w:rPr>
          <w:highlight w:val="yellow"/>
        </w:rPr>
        <w:t>für einen gesunden und ins Alltagleben integrierten Umgang mit den Risiken von COVID-19</w:t>
      </w:r>
      <w:r w:rsidR="00D01EAB" w:rsidRPr="00D01EAB">
        <w:rPr>
          <w:highlight w:val="yellow"/>
        </w:rPr>
        <w:t>.</w:t>
      </w:r>
    </w:p>
    <w:p w14:paraId="3BF1BFEF" w14:textId="60978CBB" w:rsidR="00630BCE" w:rsidRPr="00D01EAB" w:rsidRDefault="00630BCE" w:rsidP="00A47F51">
      <w:pPr>
        <w:pStyle w:val="Aufzaehlung1"/>
        <w:rPr>
          <w:highlight w:val="yellow"/>
        </w:rPr>
      </w:pPr>
      <w:r w:rsidRPr="00D01EAB">
        <w:rPr>
          <w:highlight w:val="yellow"/>
        </w:rPr>
        <w:t xml:space="preserve">Respektieren und Einhalten der Hygienemaßnahmen am Unternehmensstandort durch </w:t>
      </w:r>
      <w:r w:rsidR="0074527D" w:rsidRPr="00D01EAB">
        <w:rPr>
          <w:highlight w:val="yellow"/>
        </w:rPr>
        <w:t>Mitarbeiter*innen</w:t>
      </w:r>
      <w:r w:rsidR="00BD121F" w:rsidRPr="00D01EAB">
        <w:rPr>
          <w:highlight w:val="yellow"/>
        </w:rPr>
        <w:t xml:space="preserve">, </w:t>
      </w:r>
      <w:r w:rsidR="00213500" w:rsidRPr="00D01EAB">
        <w:rPr>
          <w:highlight w:val="yellow"/>
        </w:rPr>
        <w:t>Kunden*innen</w:t>
      </w:r>
      <w:r w:rsidRPr="00D01EAB">
        <w:rPr>
          <w:highlight w:val="yellow"/>
        </w:rPr>
        <w:t xml:space="preserve"> und externe </w:t>
      </w:r>
      <w:r w:rsidR="00D01EAB" w:rsidRPr="00D01EAB">
        <w:rPr>
          <w:highlight w:val="yellow"/>
        </w:rPr>
        <w:t>Personen.</w:t>
      </w:r>
    </w:p>
    <w:p w14:paraId="01B3BDBC" w14:textId="583EAFF5" w:rsidR="00337F9F" w:rsidRDefault="00337F9F" w:rsidP="004D0C9B"/>
    <w:p w14:paraId="77F130E1" w14:textId="61AA7EEE" w:rsidR="0039122A" w:rsidRDefault="00D01EAB" w:rsidP="004D0C9B">
      <w:r w:rsidRPr="00D01EAB">
        <w:rPr>
          <w:highlight w:val="yellow"/>
        </w:rPr>
        <w:lastRenderedPageBreak/>
        <w:t>Weiter</w:t>
      </w:r>
      <w:r w:rsidR="0039122A" w:rsidRPr="00D01EAB">
        <w:rPr>
          <w:highlight w:val="yellow"/>
        </w:rPr>
        <w:t xml:space="preserve"> ist uns die Aufrechterhaltung des laufenden Betriebes (insbesondere die Erbringung unserer </w:t>
      </w:r>
      <w:r w:rsidRPr="00D01EAB">
        <w:rPr>
          <w:highlight w:val="yellow"/>
        </w:rPr>
        <w:t>Leistungen</w:t>
      </w:r>
      <w:r w:rsidR="0039122A" w:rsidRPr="00D01EAB">
        <w:rPr>
          <w:highlight w:val="yellow"/>
        </w:rPr>
        <w:t xml:space="preserve">) </w:t>
      </w:r>
      <w:r w:rsidR="0004368F" w:rsidRPr="00D01EAB">
        <w:rPr>
          <w:highlight w:val="yellow"/>
        </w:rPr>
        <w:t xml:space="preserve">und der Kontakt zu unseren </w:t>
      </w:r>
      <w:r w:rsidR="0074527D" w:rsidRPr="00D01EAB">
        <w:rPr>
          <w:highlight w:val="yellow"/>
        </w:rPr>
        <w:t>Mitarbeiter*innen</w:t>
      </w:r>
      <w:r w:rsidR="00703D1A" w:rsidRPr="00D01EAB">
        <w:rPr>
          <w:highlight w:val="yellow"/>
        </w:rPr>
        <w:t>, Klienten</w:t>
      </w:r>
      <w:r w:rsidRPr="00D01EAB">
        <w:rPr>
          <w:highlight w:val="yellow"/>
        </w:rPr>
        <w:t>*innen</w:t>
      </w:r>
      <w:r w:rsidR="00703D1A" w:rsidRPr="00D01EAB">
        <w:rPr>
          <w:highlight w:val="yellow"/>
        </w:rPr>
        <w:t xml:space="preserve"> und Ansprechpartner</w:t>
      </w:r>
      <w:r w:rsidRPr="00D01EAB">
        <w:rPr>
          <w:highlight w:val="yellow"/>
        </w:rPr>
        <w:t>*innen</w:t>
      </w:r>
      <w:r w:rsidR="00703D1A" w:rsidRPr="00D01EAB">
        <w:rPr>
          <w:highlight w:val="yellow"/>
        </w:rPr>
        <w:t xml:space="preserve"> </w:t>
      </w:r>
      <w:r w:rsidR="0039122A" w:rsidRPr="00D01EAB">
        <w:rPr>
          <w:highlight w:val="yellow"/>
        </w:rPr>
        <w:t>wichtig.</w:t>
      </w:r>
      <w:r w:rsidR="0039122A">
        <w:t xml:space="preserve"> </w:t>
      </w:r>
    </w:p>
    <w:p w14:paraId="2E8ABB15" w14:textId="77777777" w:rsidR="0039122A" w:rsidRDefault="0039122A" w:rsidP="004D0C9B"/>
    <w:p w14:paraId="23A5175C" w14:textId="5A5F641B" w:rsidR="00BA530B" w:rsidRPr="00337F9F" w:rsidRDefault="00337F9F" w:rsidP="00337F9F">
      <w:pPr>
        <w:pStyle w:val="berschrift2"/>
        <w:rPr>
          <w:lang w:val="de-AT"/>
        </w:rPr>
      </w:pPr>
      <w:bookmarkStart w:id="117" w:name="_Toc58837230"/>
      <w:bookmarkStart w:id="118" w:name="_Toc67592722"/>
      <w:r w:rsidRPr="00337F9F">
        <w:rPr>
          <w:lang w:val="de-AT"/>
        </w:rPr>
        <w:t>Ris</w:t>
      </w:r>
      <w:r w:rsidR="00D0158B">
        <w:rPr>
          <w:lang w:val="de-AT"/>
        </w:rPr>
        <w:t>i</w:t>
      </w:r>
      <w:r w:rsidRPr="00337F9F">
        <w:rPr>
          <w:lang w:val="de-AT"/>
        </w:rPr>
        <w:t>kobeurteilung</w:t>
      </w:r>
      <w:bookmarkEnd w:id="117"/>
      <w:bookmarkEnd w:id="118"/>
    </w:p>
    <w:p w14:paraId="53576654" w14:textId="77777777" w:rsidR="00BA530B" w:rsidRDefault="00BA530B" w:rsidP="004D0C9B"/>
    <w:p w14:paraId="19211270" w14:textId="2F0206B7" w:rsidR="000D2199" w:rsidRDefault="00354F8D" w:rsidP="004D0C9B">
      <w:r>
        <w:t>Die detaillierte Aufstellung der identifizierten, an</w:t>
      </w:r>
      <w:r w:rsidR="003853F5">
        <w:t>alysierten und bewerteten Risiken befinde</w:t>
      </w:r>
      <w:r w:rsidR="00B31AAD">
        <w:t>t</w:t>
      </w:r>
      <w:r w:rsidR="003853F5">
        <w:t xml:space="preserve"> sich in der </w:t>
      </w:r>
      <w:r w:rsidR="00651EB3">
        <w:t>Tabelle</w:t>
      </w:r>
      <w:r w:rsidR="003853F5">
        <w:t xml:space="preserve"> </w:t>
      </w:r>
      <w:r w:rsidR="003853F5" w:rsidRPr="00D01EAB">
        <w:rPr>
          <w:rStyle w:val="IntensiveHervorhebung"/>
          <w:highlight w:val="yellow"/>
        </w:rPr>
        <w:t>„</w:t>
      </w:r>
      <w:r w:rsidR="00D01EAB" w:rsidRPr="00D01EAB">
        <w:rPr>
          <w:highlight w:val="yellow"/>
        </w:rPr>
        <w:t>…</w:t>
      </w:r>
      <w:r w:rsidR="0029208F" w:rsidRPr="00D01EAB">
        <w:rPr>
          <w:rStyle w:val="IntensiveHervorhebung"/>
          <w:highlight w:val="yellow"/>
        </w:rPr>
        <w:t>“</w:t>
      </w:r>
      <w:r w:rsidR="00B31AAD">
        <w:rPr>
          <w:rStyle w:val="IntensiveHervorhebung"/>
        </w:rPr>
        <w:t>,</w:t>
      </w:r>
      <w:r w:rsidR="00AE0A37">
        <w:rPr>
          <w:rStyle w:val="IntensiveHervorhebung"/>
        </w:rPr>
        <w:t xml:space="preserve"> </w:t>
      </w:r>
      <w:r w:rsidR="00E04A4E">
        <w:t xml:space="preserve">im Anhang zu diesem Konzept. </w:t>
      </w:r>
      <w:r w:rsidR="0029150E">
        <w:t xml:space="preserve">In Summe wurden </w:t>
      </w:r>
      <w:r w:rsidR="00D53DD9" w:rsidRPr="00D53DD9">
        <w:rPr>
          <w:highlight w:val="yellow"/>
        </w:rPr>
        <w:t>XX</w:t>
      </w:r>
      <w:r w:rsidR="0029150E">
        <w:t xml:space="preserve"> </w:t>
      </w:r>
      <w:r w:rsidR="00FE25C7">
        <w:t xml:space="preserve">Risiken identifiziert, analysiert und bewertet. </w:t>
      </w:r>
      <w:r w:rsidR="00E04A4E">
        <w:t xml:space="preserve">Eine erste </w:t>
      </w:r>
      <w:r w:rsidR="00F55F01">
        <w:t>graphische</w:t>
      </w:r>
      <w:r w:rsidR="00E04A4E">
        <w:t xml:space="preserve"> Übersicht über die Risikobeurteilung </w:t>
      </w:r>
      <w:r w:rsidR="00651EB3">
        <w:t>befindet sich in nachfolgender Risiko-Matrix:</w:t>
      </w:r>
      <w:r w:rsidR="007054B2">
        <w:t xml:space="preserve"> </w:t>
      </w:r>
      <w:r w:rsidR="007054B2" w:rsidRPr="009F19B5">
        <w:rPr>
          <w:highlight w:val="yellow"/>
        </w:rPr>
        <w:t>(Anpassen und Erstellen mit PPT Template</w:t>
      </w:r>
      <w:r w:rsidR="009F19B5" w:rsidRPr="009F19B5">
        <w:rPr>
          <w:highlight w:val="yellow"/>
        </w:rPr>
        <w:t>, als Bild speichern und hier einfügen)</w:t>
      </w:r>
    </w:p>
    <w:p w14:paraId="1FD05214" w14:textId="677444AE" w:rsidR="000D2199" w:rsidRDefault="00703D1A" w:rsidP="004D0C9B">
      <w:r>
        <w:rPr>
          <w:noProof/>
          <w:lang w:val="de-AT" w:eastAsia="de-AT"/>
        </w:rPr>
        <w:drawing>
          <wp:inline distT="0" distB="0" distL="0" distR="0" wp14:anchorId="62835FA9" wp14:editId="35EA847F">
            <wp:extent cx="5760720" cy="4014221"/>
            <wp:effectExtent l="0" t="0" r="0" b="571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1.png"/>
                    <pic:cNvPicPr/>
                  </pic:nvPicPr>
                  <pic:blipFill>
                    <a:blip r:embed="rId32" cstate="print">
                      <a:extLst>
                        <a:ext uri="{28A0092B-C50C-407E-A947-70E740481C1C}">
                          <a14:useLocalDpi xmlns:a14="http://schemas.microsoft.com/office/drawing/2010/main" val="0"/>
                        </a:ext>
                      </a:extLst>
                    </a:blip>
                    <a:stretch>
                      <a:fillRect/>
                    </a:stretch>
                  </pic:blipFill>
                  <pic:spPr>
                    <a:xfrm>
                      <a:off x="0" y="0"/>
                      <a:ext cx="5760720" cy="4014221"/>
                    </a:xfrm>
                    <a:prstGeom prst="rect">
                      <a:avLst/>
                    </a:prstGeom>
                  </pic:spPr>
                </pic:pic>
              </a:graphicData>
            </a:graphic>
          </wp:inline>
        </w:drawing>
      </w:r>
    </w:p>
    <w:p w14:paraId="07208619" w14:textId="10766377" w:rsidR="006D59F1" w:rsidRDefault="00C32A9A" w:rsidP="00C32A9A">
      <w:pPr>
        <w:pStyle w:val="Beschriftung"/>
      </w:pPr>
      <w:bookmarkStart w:id="119" w:name="_Toc57669411"/>
      <w:r>
        <w:t xml:space="preserve">Abbildung </w:t>
      </w:r>
      <w:r>
        <w:fldChar w:fldCharType="begin"/>
      </w:r>
      <w:r>
        <w:instrText xml:space="preserve"> SEQ Abbildung \* ARABIC </w:instrText>
      </w:r>
      <w:r>
        <w:fldChar w:fldCharType="separate"/>
      </w:r>
      <w:r w:rsidR="00292A3D">
        <w:rPr>
          <w:noProof/>
        </w:rPr>
        <w:t>1</w:t>
      </w:r>
      <w:r>
        <w:fldChar w:fldCharType="end"/>
      </w:r>
      <w:r>
        <w:t xml:space="preserve">: </w:t>
      </w:r>
      <w:r w:rsidRPr="0020169D">
        <w:t>Risikomatrix Risikobeurteilung</w:t>
      </w:r>
      <w:bookmarkEnd w:id="119"/>
    </w:p>
    <w:p w14:paraId="7C7368F3" w14:textId="038328CB" w:rsidR="004D0C9B" w:rsidRDefault="004D0C9B" w:rsidP="00D339D6">
      <w:pPr>
        <w:pStyle w:val="berschrift2"/>
        <w:rPr>
          <w:lang w:val="de-AT"/>
        </w:rPr>
      </w:pPr>
      <w:bookmarkStart w:id="120" w:name="_Toc58837231"/>
      <w:bookmarkStart w:id="121" w:name="_Toc67592723"/>
      <w:r w:rsidRPr="00D339D6">
        <w:rPr>
          <w:lang w:val="de-AT"/>
        </w:rPr>
        <w:t>MASSNAHMENPLANUNG</w:t>
      </w:r>
      <w:bookmarkEnd w:id="120"/>
      <w:bookmarkEnd w:id="121"/>
    </w:p>
    <w:p w14:paraId="0AB5315C" w14:textId="553DE075" w:rsidR="00D339D6" w:rsidRDefault="00573128" w:rsidP="00D339D6">
      <w:pPr>
        <w:rPr>
          <w:lang w:val="de-AT"/>
        </w:rPr>
      </w:pPr>
      <w:r>
        <w:rPr>
          <w:lang w:val="de-AT"/>
        </w:rPr>
        <w:t xml:space="preserve">Im Rahmen der </w:t>
      </w:r>
      <w:r w:rsidRPr="00573128">
        <w:rPr>
          <w:lang w:val="de-AT"/>
        </w:rPr>
        <w:t>Maßnahmen</w:t>
      </w:r>
      <w:r>
        <w:rPr>
          <w:lang w:val="de-AT"/>
        </w:rPr>
        <w:t>planung wurden solange Maßnahmen entwickelt</w:t>
      </w:r>
      <w:r w:rsidR="00B31AAD">
        <w:rPr>
          <w:lang w:val="de-AT"/>
        </w:rPr>
        <w:t>,</w:t>
      </w:r>
      <w:r>
        <w:rPr>
          <w:lang w:val="de-AT"/>
        </w:rPr>
        <w:t xml:space="preserve"> </w:t>
      </w:r>
      <w:r w:rsidRPr="00573128">
        <w:rPr>
          <w:lang w:val="de-AT"/>
        </w:rPr>
        <w:t xml:space="preserve">bis </w:t>
      </w:r>
      <w:r w:rsidR="00383189">
        <w:rPr>
          <w:lang w:val="de-AT"/>
        </w:rPr>
        <w:t xml:space="preserve">für alle identifizierten Risiken </w:t>
      </w:r>
      <w:r w:rsidRPr="00573128">
        <w:rPr>
          <w:lang w:val="de-AT"/>
        </w:rPr>
        <w:t>eine Senkung des Risikos auf ein akzeptables Niveau (zumindest ALARP Bereich, bestenfalls Rest Risiko Bereich) erreicht w</w:t>
      </w:r>
      <w:r w:rsidR="00383189">
        <w:rPr>
          <w:lang w:val="de-AT"/>
        </w:rPr>
        <w:t>urde.</w:t>
      </w:r>
    </w:p>
    <w:p w14:paraId="55BE3CD6" w14:textId="77777777" w:rsidR="00383189" w:rsidRPr="00D339D6" w:rsidRDefault="00383189" w:rsidP="00D339D6">
      <w:pPr>
        <w:rPr>
          <w:lang w:val="de-AT"/>
        </w:rPr>
      </w:pPr>
    </w:p>
    <w:p w14:paraId="43EF5DE4" w14:textId="52DA7E7F" w:rsidR="0009290A" w:rsidRDefault="0009290A" w:rsidP="00372C27">
      <w:pPr>
        <w:pStyle w:val="berschrift3"/>
        <w:rPr>
          <w:lang w:val="de-AT"/>
        </w:rPr>
      </w:pPr>
      <w:bookmarkStart w:id="122" w:name="_Toc67592724"/>
      <w:r>
        <w:rPr>
          <w:lang w:val="de-AT"/>
        </w:rPr>
        <w:t xml:space="preserve">SARS-CoV-2/COVID-19 Testmaßnahmen und </w:t>
      </w:r>
      <w:r w:rsidR="002C6851">
        <w:rPr>
          <w:lang w:val="de-AT"/>
        </w:rPr>
        <w:t>betriebliche Testung</w:t>
      </w:r>
      <w:bookmarkEnd w:id="122"/>
    </w:p>
    <w:p w14:paraId="1149C1C7" w14:textId="61FC0291" w:rsidR="002C6851" w:rsidRDefault="00215C8F" w:rsidP="002C6851">
      <w:pPr>
        <w:rPr>
          <w:lang w:val="de-AT"/>
        </w:rPr>
      </w:pPr>
      <w:r>
        <w:rPr>
          <w:highlight w:val="yellow"/>
          <w:lang w:val="de-AT"/>
        </w:rPr>
        <w:t xml:space="preserve">Wenn zutreffend, dann ANPASSEN AN DAS UNTERNEHMEN und </w:t>
      </w:r>
      <w:r w:rsidR="00DF293F">
        <w:rPr>
          <w:highlight w:val="yellow"/>
          <w:lang w:val="de-AT"/>
        </w:rPr>
        <w:t>den Ablauf / die Durchführung beschreiben</w:t>
      </w:r>
      <w:r>
        <w:rPr>
          <w:highlight w:val="yellow"/>
          <w:lang w:val="de-AT"/>
        </w:rPr>
        <w:t>!</w:t>
      </w:r>
    </w:p>
    <w:p w14:paraId="1416C315" w14:textId="77777777" w:rsidR="00DF293F" w:rsidRPr="002C6851" w:rsidRDefault="00DF293F" w:rsidP="002C6851">
      <w:pPr>
        <w:rPr>
          <w:lang w:val="de-AT"/>
        </w:rPr>
      </w:pPr>
    </w:p>
    <w:p w14:paraId="728E33D3" w14:textId="6DAEC882" w:rsidR="004D0C9B" w:rsidRDefault="004D0C9B" w:rsidP="00372C27">
      <w:pPr>
        <w:pStyle w:val="berschrift3"/>
      </w:pPr>
      <w:bookmarkStart w:id="123" w:name="_Toc67592725"/>
      <w:r>
        <w:t>Personenlenkung und -steuerung</w:t>
      </w:r>
      <w:r w:rsidR="00C15A0F">
        <w:rPr>
          <w:lang w:val="de-AT"/>
        </w:rPr>
        <w:t xml:space="preserve"> (</w:t>
      </w:r>
      <w:r w:rsidR="00B11B6B">
        <w:rPr>
          <w:lang w:val="de-AT"/>
        </w:rPr>
        <w:t xml:space="preserve">Regelungs- und </w:t>
      </w:r>
      <w:r w:rsidR="00C15A0F">
        <w:rPr>
          <w:lang w:val="de-AT"/>
        </w:rPr>
        <w:t>Entzerrungsmaßnahmen)</w:t>
      </w:r>
      <w:bookmarkEnd w:id="123"/>
      <w:r w:rsidR="00C15A0F">
        <w:rPr>
          <w:lang w:val="de-AT"/>
        </w:rPr>
        <w:t xml:space="preserve"> </w:t>
      </w:r>
    </w:p>
    <w:p w14:paraId="7C758E69" w14:textId="77777777" w:rsidR="0074379E" w:rsidRDefault="0074379E" w:rsidP="004D0C9B">
      <w:r>
        <w:lastRenderedPageBreak/>
        <w:t xml:space="preserve">Dieser Abschnitt umfasst </w:t>
      </w:r>
      <w:r w:rsidR="004D0C9B">
        <w:t>Maßnahmen, die dazu dienen</w:t>
      </w:r>
      <w:r>
        <w:t>,</w:t>
      </w:r>
    </w:p>
    <w:p w14:paraId="495FF918" w14:textId="77777777" w:rsidR="0074379E" w:rsidRDefault="004D0C9B" w:rsidP="0074379E">
      <w:pPr>
        <w:pStyle w:val="Listenabsatz"/>
        <w:numPr>
          <w:ilvl w:val="0"/>
          <w:numId w:val="38"/>
        </w:numPr>
      </w:pPr>
      <w:r>
        <w:t>d</w:t>
      </w:r>
      <w:r w:rsidR="00B11B6B">
        <w:t>ie Anzahl der zeitgleich</w:t>
      </w:r>
      <w:r>
        <w:t xml:space="preserve"> </w:t>
      </w:r>
      <w:r w:rsidR="00B11B6B">
        <w:t xml:space="preserve">an einer Betriebsstätte anwesenden Personen möglichst gering zu halten </w:t>
      </w:r>
    </w:p>
    <w:p w14:paraId="5467281A" w14:textId="7057BF8A" w:rsidR="004D0C9B" w:rsidRDefault="00E532BE" w:rsidP="00FA6AEB">
      <w:pPr>
        <w:pStyle w:val="Listenabsatz"/>
        <w:numPr>
          <w:ilvl w:val="0"/>
          <w:numId w:val="38"/>
        </w:numPr>
      </w:pPr>
      <w:r>
        <w:t xml:space="preserve">die </w:t>
      </w:r>
      <w:r w:rsidR="004D0C9B">
        <w:t xml:space="preserve">Einhaltung des erforderlichen Mindestabstandes </w:t>
      </w:r>
      <w:r>
        <w:t xml:space="preserve">bzw. maximalen Personenanzahl in Räumen / am Betriebsstandort </w:t>
      </w:r>
      <w:r w:rsidR="00FA6AEB">
        <w:t xml:space="preserve">durch geeignet </w:t>
      </w:r>
      <w:r w:rsidR="00120FDD">
        <w:t>Schutzmaßnahmen</w:t>
      </w:r>
      <w:r w:rsidR="00E32D08">
        <w:t>, geänderte Betriebsa</w:t>
      </w:r>
      <w:r w:rsidR="004D0C9B">
        <w:t>bläufen sowie Lenkungsmaßnahmen zu ermöglichen.</w:t>
      </w:r>
      <w:r w:rsidR="00F64DC1">
        <w:t xml:space="preserve"> </w:t>
      </w:r>
    </w:p>
    <w:p w14:paraId="34DC9643" w14:textId="77777777" w:rsidR="00E11127" w:rsidRPr="00E11127" w:rsidRDefault="00E11127" w:rsidP="00E11127">
      <w:pPr>
        <w:pStyle w:val="berschrift4"/>
        <w:numPr>
          <w:ilvl w:val="0"/>
          <w:numId w:val="0"/>
        </w:numPr>
        <w:ind w:left="864" w:hanging="864"/>
      </w:pPr>
    </w:p>
    <w:p w14:paraId="2A37460F" w14:textId="180D7EBF" w:rsidR="009E1C6C" w:rsidRDefault="005E040F" w:rsidP="009E1C6C">
      <w:pPr>
        <w:pStyle w:val="berschrift4"/>
        <w:rPr>
          <w:lang w:val="de-DE"/>
        </w:rPr>
      </w:pPr>
      <w:r>
        <w:rPr>
          <w:lang w:val="de-DE"/>
        </w:rPr>
        <w:t>Zutritt ins Büro</w:t>
      </w:r>
      <w:r w:rsidR="007918EF">
        <w:rPr>
          <w:lang w:val="de-DE"/>
        </w:rPr>
        <w:t xml:space="preserve"> / Zutritt in den Betrieb / Zutritt zu externen Arbeitsorten</w:t>
      </w:r>
    </w:p>
    <w:p w14:paraId="270852ED" w14:textId="77777777" w:rsidR="00D01EAB" w:rsidRPr="00727088" w:rsidRDefault="00D01EAB" w:rsidP="00D01EAB">
      <w:pPr>
        <w:rPr>
          <w:rStyle w:val="IntensiverVerweis"/>
          <w:b w:val="0"/>
          <w:bCs w:val="0"/>
          <w:smallCaps w:val="0"/>
          <w:color w:val="auto"/>
          <w:spacing w:val="0"/>
          <w:highlight w:val="yellow"/>
          <w:u w:val="none"/>
          <w:lang w:val="de-AT"/>
        </w:rPr>
      </w:pPr>
      <w:r>
        <w:rPr>
          <w:highlight w:val="yellow"/>
          <w:lang w:val="de-AT"/>
        </w:rPr>
        <w:t>ANPASSEN AN DAS UNTERNEHMEN!</w:t>
      </w:r>
      <w:r w:rsidRPr="00727088">
        <w:rPr>
          <w:highlight w:val="yellow"/>
          <w:lang w:val="de-AT"/>
        </w:rPr>
        <w:t xml:space="preserve"> </w:t>
      </w:r>
      <w:r>
        <w:rPr>
          <w:highlight w:val="yellow"/>
          <w:lang w:val="de-AT"/>
        </w:rPr>
        <w:t>Beschreibung nur als Beispiel!</w:t>
      </w:r>
    </w:p>
    <w:p w14:paraId="3CA1D229" w14:textId="77777777" w:rsidR="00D01EAB" w:rsidRPr="00D01EAB" w:rsidRDefault="00D01EAB" w:rsidP="00D01EAB">
      <w:pPr>
        <w:rPr>
          <w:lang w:val="de-AT"/>
        </w:rPr>
      </w:pPr>
    </w:p>
    <w:p w14:paraId="0449A644" w14:textId="11E4DBF2" w:rsidR="009E1C6C" w:rsidRPr="00D01EAB" w:rsidRDefault="0084752A" w:rsidP="0084752A">
      <w:pPr>
        <w:pStyle w:val="Listenabsatz"/>
        <w:numPr>
          <w:ilvl w:val="0"/>
          <w:numId w:val="18"/>
        </w:numPr>
        <w:rPr>
          <w:highlight w:val="yellow"/>
        </w:rPr>
      </w:pPr>
      <w:r w:rsidRPr="00D01EAB">
        <w:rPr>
          <w:highlight w:val="yellow"/>
        </w:rPr>
        <w:t xml:space="preserve">Die </w:t>
      </w:r>
      <w:r w:rsidR="0074527D" w:rsidRPr="00D01EAB">
        <w:rPr>
          <w:highlight w:val="yellow"/>
        </w:rPr>
        <w:t>Mitarbeiter*innen</w:t>
      </w:r>
      <w:r w:rsidR="005E040F" w:rsidRPr="00D01EAB">
        <w:rPr>
          <w:highlight w:val="yellow"/>
        </w:rPr>
        <w:t xml:space="preserve"> / </w:t>
      </w:r>
      <w:r w:rsidR="00213500" w:rsidRPr="00D01EAB">
        <w:rPr>
          <w:highlight w:val="yellow"/>
        </w:rPr>
        <w:t>Kunden*innen</w:t>
      </w:r>
      <w:r w:rsidR="005E040F" w:rsidRPr="00D01EAB">
        <w:rPr>
          <w:highlight w:val="yellow"/>
        </w:rPr>
        <w:t xml:space="preserve"> </w:t>
      </w:r>
      <w:r w:rsidRPr="00D01EAB">
        <w:rPr>
          <w:highlight w:val="yellow"/>
        </w:rPr>
        <w:t xml:space="preserve">werden angewiesen, nur </w:t>
      </w:r>
      <w:r w:rsidR="00120FDD" w:rsidRPr="00D01EAB">
        <w:rPr>
          <w:highlight w:val="yellow"/>
        </w:rPr>
        <w:t>ins Unternehmen zu kommen</w:t>
      </w:r>
      <w:r w:rsidR="00921A71" w:rsidRPr="00D01EAB">
        <w:rPr>
          <w:highlight w:val="yellow"/>
        </w:rPr>
        <w:t>,</w:t>
      </w:r>
      <w:r w:rsidRPr="00D01EAB">
        <w:rPr>
          <w:highlight w:val="yellow"/>
        </w:rPr>
        <w:t xml:space="preserve"> wenn Sie sich gesund fühlen und keine der bekannten COVID 19 Symptome (Fieber, trockener Husten, Müdigkeit, Verlust von Geruchs-/ Geschmackssinn) bei sich beobachtet haben.</w:t>
      </w:r>
    </w:p>
    <w:p w14:paraId="0D91473A" w14:textId="2205D612" w:rsidR="00C26DA7" w:rsidRPr="00D01EAB" w:rsidRDefault="0074527D" w:rsidP="0084752A">
      <w:pPr>
        <w:pStyle w:val="Listenabsatz"/>
        <w:numPr>
          <w:ilvl w:val="0"/>
          <w:numId w:val="18"/>
        </w:numPr>
        <w:rPr>
          <w:highlight w:val="yellow"/>
        </w:rPr>
      </w:pPr>
      <w:r w:rsidRPr="00D01EAB">
        <w:rPr>
          <w:highlight w:val="yellow"/>
        </w:rPr>
        <w:t>Mitarbeiter*innen</w:t>
      </w:r>
      <w:r w:rsidR="00C26DA7" w:rsidRPr="00D01EAB">
        <w:rPr>
          <w:highlight w:val="yellow"/>
        </w:rPr>
        <w:t xml:space="preserve"> die K1-Kontakt</w:t>
      </w:r>
      <w:r w:rsidR="00392FA2">
        <w:rPr>
          <w:highlight w:val="yellow"/>
        </w:rPr>
        <w:t xml:space="preserve"> / K2-Kontakt</w:t>
      </w:r>
      <w:r w:rsidR="00C26DA7" w:rsidRPr="00D01EAB">
        <w:rPr>
          <w:highlight w:val="yellow"/>
        </w:rPr>
        <w:t xml:space="preserve"> sind, müssen von zu Hause </w:t>
      </w:r>
      <w:r w:rsidR="00C66984" w:rsidRPr="00D01EAB">
        <w:rPr>
          <w:highlight w:val="yellow"/>
        </w:rPr>
        <w:t>arbeiten</w:t>
      </w:r>
      <w:ins w:id="124" w:author="Karl Dieter Brückner" w:date="2020-12-14T13:29:00Z">
        <w:r w:rsidR="00AF7456" w:rsidRPr="00D01EAB">
          <w:rPr>
            <w:highlight w:val="yellow"/>
          </w:rPr>
          <w:t xml:space="preserve"> (meist in behördlicher Quarantäne)</w:t>
        </w:r>
      </w:ins>
      <w:r w:rsidR="00C26DA7" w:rsidRPr="00D01EAB">
        <w:rPr>
          <w:highlight w:val="yellow"/>
        </w:rPr>
        <w:t xml:space="preserve">. </w:t>
      </w:r>
    </w:p>
    <w:p w14:paraId="2BA74812" w14:textId="0DA78667" w:rsidR="00C26DA7" w:rsidRDefault="00C26DA7" w:rsidP="00C26DA7">
      <w:pPr>
        <w:pStyle w:val="Listenabsatz"/>
        <w:numPr>
          <w:ilvl w:val="0"/>
          <w:numId w:val="18"/>
        </w:numPr>
        <w:rPr>
          <w:highlight w:val="yellow"/>
        </w:rPr>
      </w:pPr>
      <w:r w:rsidRPr="00D01EAB">
        <w:rPr>
          <w:highlight w:val="yellow"/>
        </w:rPr>
        <w:t xml:space="preserve">Allgemein wurden die </w:t>
      </w:r>
      <w:r w:rsidR="0074527D" w:rsidRPr="00D01EAB">
        <w:rPr>
          <w:highlight w:val="yellow"/>
        </w:rPr>
        <w:t>Mitarbeiter*innen</w:t>
      </w:r>
      <w:r w:rsidRPr="00D01EAB">
        <w:rPr>
          <w:highlight w:val="yellow"/>
        </w:rPr>
        <w:t xml:space="preserve"> in </w:t>
      </w:r>
      <w:r w:rsidR="00BE306A">
        <w:rPr>
          <w:highlight w:val="yellow"/>
        </w:rPr>
        <w:t xml:space="preserve">XXX </w:t>
      </w:r>
      <w:r w:rsidRPr="00D01EAB">
        <w:rPr>
          <w:highlight w:val="yellow"/>
        </w:rPr>
        <w:t xml:space="preserve">Gruppen eingeteilt, sodass sich die </w:t>
      </w:r>
      <w:r w:rsidR="0074527D" w:rsidRPr="00D01EAB">
        <w:rPr>
          <w:highlight w:val="yellow"/>
        </w:rPr>
        <w:t>Mitarbeiter*innen</w:t>
      </w:r>
      <w:r w:rsidRPr="00D01EAB">
        <w:rPr>
          <w:highlight w:val="yellow"/>
        </w:rPr>
        <w:t xml:space="preserve"> nicht gegenseitig anstecken. Während eine Gruppe im Home-Office arbeitet, arbeitet die andere Gruppe vom Büro aus. Sollte wider Erwarten eine </w:t>
      </w:r>
      <w:r w:rsidR="0074527D" w:rsidRPr="00D01EAB">
        <w:rPr>
          <w:highlight w:val="yellow"/>
        </w:rPr>
        <w:t>Mitarbeiter*innen</w:t>
      </w:r>
      <w:r w:rsidR="00D01EAB">
        <w:rPr>
          <w:highlight w:val="yellow"/>
        </w:rPr>
        <w:t xml:space="preserve"> </w:t>
      </w:r>
      <w:r w:rsidRPr="00D01EAB">
        <w:rPr>
          <w:highlight w:val="yellow"/>
        </w:rPr>
        <w:t xml:space="preserve">in der anderen Gruppe im Büro eintreffen, ist strikt auf ausreichend abstand und auf einen Arbeitsplatz in einem räumlich getrennten Bereich zu achten. </w:t>
      </w:r>
    </w:p>
    <w:p w14:paraId="6EDBE5DF" w14:textId="3D139FB0" w:rsidR="00842A68" w:rsidRPr="00637946" w:rsidRDefault="00842A68" w:rsidP="00C26DA7">
      <w:pPr>
        <w:pStyle w:val="Listenabsatz"/>
        <w:numPr>
          <w:ilvl w:val="0"/>
          <w:numId w:val="18"/>
        </w:numPr>
        <w:rPr>
          <w:highlight w:val="yellow"/>
        </w:rPr>
      </w:pPr>
      <w:r w:rsidRPr="00637946">
        <w:rPr>
          <w:highlight w:val="yellow"/>
        </w:rPr>
        <w:t xml:space="preserve">Pflicht </w:t>
      </w:r>
      <w:r w:rsidR="009A0A34" w:rsidRPr="00637946">
        <w:rPr>
          <w:highlight w:val="yellow"/>
        </w:rPr>
        <w:t xml:space="preserve">zumindest </w:t>
      </w:r>
      <w:r w:rsidRPr="00637946">
        <w:rPr>
          <w:highlight w:val="yellow"/>
        </w:rPr>
        <w:t xml:space="preserve">MNS beim Betreten </w:t>
      </w:r>
      <w:r w:rsidR="009A0A34" w:rsidRPr="00637946">
        <w:rPr>
          <w:highlight w:val="yellow"/>
        </w:rPr>
        <w:t xml:space="preserve">der Betriebsstätte </w:t>
      </w:r>
      <w:r w:rsidRPr="00637946">
        <w:rPr>
          <w:highlight w:val="yellow"/>
        </w:rPr>
        <w:t>zu tragen</w:t>
      </w:r>
    </w:p>
    <w:p w14:paraId="0F8EE3D9" w14:textId="763CE7F3" w:rsidR="00E4019C" w:rsidRPr="00E4019C" w:rsidRDefault="00392FA2" w:rsidP="00E4019C">
      <w:pPr>
        <w:pStyle w:val="Listenabsatz"/>
        <w:numPr>
          <w:ilvl w:val="0"/>
          <w:numId w:val="18"/>
        </w:numPr>
      </w:pPr>
      <w:r>
        <w:t xml:space="preserve">Fixe Teams… etc.- </w:t>
      </w:r>
    </w:p>
    <w:p w14:paraId="77C7AF28" w14:textId="77777777" w:rsidR="00E4019C" w:rsidRPr="00E4019C" w:rsidRDefault="00E4019C" w:rsidP="00E4019C">
      <w:pPr>
        <w:pStyle w:val="berschrift4"/>
        <w:numPr>
          <w:ilvl w:val="0"/>
          <w:numId w:val="0"/>
        </w:numPr>
        <w:ind w:left="864" w:hanging="864"/>
      </w:pPr>
    </w:p>
    <w:p w14:paraId="147A506E" w14:textId="1DB546EA" w:rsidR="004D0C9B" w:rsidRDefault="004D0C9B" w:rsidP="00CD2A34">
      <w:pPr>
        <w:pStyle w:val="berschrift4"/>
      </w:pPr>
      <w:r>
        <w:t>Anfahrt/Anreise</w:t>
      </w:r>
    </w:p>
    <w:p w14:paraId="3FF4E6CF" w14:textId="5471B079" w:rsidR="009F19B5" w:rsidRPr="009F19B5" w:rsidRDefault="009F19B5" w:rsidP="009F19B5">
      <w:pPr>
        <w:rPr>
          <w:highlight w:val="yellow"/>
          <w:lang w:val="de-AT"/>
        </w:rPr>
      </w:pPr>
      <w:r>
        <w:rPr>
          <w:highlight w:val="yellow"/>
          <w:lang w:val="de-AT"/>
        </w:rPr>
        <w:t>ANPASSEN AN DAS UNTERNEHMEN!</w:t>
      </w:r>
      <w:r w:rsidRPr="00727088">
        <w:rPr>
          <w:highlight w:val="yellow"/>
          <w:lang w:val="de-AT"/>
        </w:rPr>
        <w:t xml:space="preserve"> </w:t>
      </w:r>
      <w:r>
        <w:rPr>
          <w:highlight w:val="yellow"/>
          <w:lang w:val="de-AT"/>
        </w:rPr>
        <w:t>Beschreibung nur als Beispiel!</w:t>
      </w:r>
    </w:p>
    <w:p w14:paraId="439CE8FC" w14:textId="72AE74BF" w:rsidR="003E4342" w:rsidRPr="009F19B5" w:rsidRDefault="003E4342" w:rsidP="00154E7A">
      <w:pPr>
        <w:pStyle w:val="Listenabsatz"/>
        <w:numPr>
          <w:ilvl w:val="0"/>
          <w:numId w:val="18"/>
        </w:numPr>
        <w:rPr>
          <w:highlight w:val="yellow"/>
        </w:rPr>
      </w:pPr>
      <w:r w:rsidRPr="009F19B5">
        <w:rPr>
          <w:highlight w:val="yellow"/>
        </w:rPr>
        <w:t xml:space="preserve">Die </w:t>
      </w:r>
      <w:r w:rsidR="0074527D" w:rsidRPr="009F19B5">
        <w:rPr>
          <w:highlight w:val="yellow"/>
        </w:rPr>
        <w:t>Mitarbeiter*innen</w:t>
      </w:r>
      <w:r w:rsidRPr="009F19B5">
        <w:rPr>
          <w:highlight w:val="yellow"/>
        </w:rPr>
        <w:t xml:space="preserve"> wurden auf die Dringlichkeit der Einhaltung der Hygieneregeln bei der Anreise mit der Bahn bzw. dem ÖPNV hingewiesen. </w:t>
      </w:r>
    </w:p>
    <w:p w14:paraId="2E3D5CAC" w14:textId="146E543D" w:rsidR="00C26DA7" w:rsidRPr="009F19B5" w:rsidRDefault="00C26DA7" w:rsidP="00C26DA7">
      <w:pPr>
        <w:pStyle w:val="Listenabsatz"/>
        <w:numPr>
          <w:ilvl w:val="0"/>
          <w:numId w:val="0"/>
        </w:numPr>
        <w:ind w:left="360"/>
        <w:rPr>
          <w:highlight w:val="yellow"/>
        </w:rPr>
      </w:pPr>
      <w:r w:rsidRPr="009F19B5">
        <w:rPr>
          <w:highlight w:val="yellow"/>
        </w:rPr>
        <w:t>Hierzu zählt insbesondere</w:t>
      </w:r>
    </w:p>
    <w:p w14:paraId="534E5263" w14:textId="0E2411FE" w:rsidR="00E4019C" w:rsidRPr="009F19B5" w:rsidRDefault="00C26DA7" w:rsidP="00C26DA7">
      <w:pPr>
        <w:pStyle w:val="Listenabsatz"/>
        <w:numPr>
          <w:ilvl w:val="1"/>
          <w:numId w:val="18"/>
        </w:numPr>
        <w:rPr>
          <w:highlight w:val="yellow"/>
        </w:rPr>
      </w:pPr>
      <w:r w:rsidRPr="009F19B5">
        <w:rPr>
          <w:highlight w:val="yellow"/>
        </w:rPr>
        <w:t xml:space="preserve">Hände waschen &amp; desinfizieren nach Ankunft im </w:t>
      </w:r>
      <w:r w:rsidR="00D01EAB" w:rsidRPr="009F19B5">
        <w:rPr>
          <w:highlight w:val="yellow"/>
        </w:rPr>
        <w:t>Betrieb</w:t>
      </w:r>
    </w:p>
    <w:p w14:paraId="409AB2ED" w14:textId="4C41413B" w:rsidR="00C26DA7" w:rsidRPr="009F19B5" w:rsidRDefault="00C26DA7" w:rsidP="00C26DA7">
      <w:pPr>
        <w:pStyle w:val="Listenabsatz"/>
        <w:numPr>
          <w:ilvl w:val="1"/>
          <w:numId w:val="18"/>
        </w:numPr>
        <w:rPr>
          <w:highlight w:val="yellow"/>
        </w:rPr>
      </w:pPr>
      <w:r w:rsidRPr="009F19B5">
        <w:rPr>
          <w:highlight w:val="yellow"/>
        </w:rPr>
        <w:t xml:space="preserve">Das Tragen </w:t>
      </w:r>
      <w:r w:rsidR="00D01EAB" w:rsidRPr="009F19B5">
        <w:rPr>
          <w:highlight w:val="yellow"/>
        </w:rPr>
        <w:t>einer</w:t>
      </w:r>
      <w:r w:rsidRPr="009F19B5">
        <w:rPr>
          <w:highlight w:val="yellow"/>
        </w:rPr>
        <w:t xml:space="preserve"> FFP2-Maske in den öffentlichen Verkehrsmitteln</w:t>
      </w:r>
    </w:p>
    <w:p w14:paraId="5F71BE1E" w14:textId="22247294" w:rsidR="00E4019C" w:rsidRDefault="00C26DA7" w:rsidP="00D01EAB">
      <w:pPr>
        <w:pStyle w:val="Listenabsatz"/>
        <w:numPr>
          <w:ilvl w:val="1"/>
          <w:numId w:val="18"/>
        </w:numPr>
        <w:rPr>
          <w:highlight w:val="yellow"/>
        </w:rPr>
      </w:pPr>
      <w:r w:rsidRPr="009F19B5">
        <w:rPr>
          <w:highlight w:val="yellow"/>
        </w:rPr>
        <w:t xml:space="preserve">Das Einhalten der Abstandsregeln in den öffentlichen Verkehrsmitteln </w:t>
      </w:r>
    </w:p>
    <w:p w14:paraId="6B4C52CF" w14:textId="084867E7" w:rsidR="00722363" w:rsidRPr="005440C5" w:rsidRDefault="00722363" w:rsidP="00722363">
      <w:pPr>
        <w:pStyle w:val="Listenabsatz"/>
        <w:numPr>
          <w:ilvl w:val="0"/>
          <w:numId w:val="18"/>
        </w:numPr>
        <w:rPr>
          <w:highlight w:val="yellow"/>
        </w:rPr>
      </w:pPr>
      <w:r w:rsidRPr="005440C5">
        <w:rPr>
          <w:highlight w:val="yellow"/>
        </w:rPr>
        <w:t xml:space="preserve">Die Mitarbeiter*innen wurden auf die Pflicht FFP2-Masken in privaten und </w:t>
      </w:r>
      <w:r w:rsidR="00942A06" w:rsidRPr="005440C5">
        <w:rPr>
          <w:highlight w:val="yellow"/>
        </w:rPr>
        <w:t xml:space="preserve">betrieblichen KFZ hingewiesen, sowie </w:t>
      </w:r>
      <w:proofErr w:type="spellStart"/>
      <w:r w:rsidR="00942A06" w:rsidRPr="005440C5">
        <w:rPr>
          <w:highlight w:val="yellow"/>
        </w:rPr>
        <w:t>dass</w:t>
      </w:r>
      <w:proofErr w:type="spellEnd"/>
      <w:r w:rsidR="00942A06" w:rsidRPr="005440C5">
        <w:rPr>
          <w:highlight w:val="yellow"/>
        </w:rPr>
        <w:t xml:space="preserve"> maximal 2 Personen in einer Sitzreihe Platznehmen dürfen.</w:t>
      </w:r>
    </w:p>
    <w:p w14:paraId="651A58F5" w14:textId="77777777" w:rsidR="00D01EAB" w:rsidRPr="00E4019C" w:rsidRDefault="00D01EAB" w:rsidP="00D01EAB">
      <w:pPr>
        <w:pStyle w:val="Listenabsatz"/>
        <w:numPr>
          <w:ilvl w:val="0"/>
          <w:numId w:val="0"/>
        </w:numPr>
        <w:ind w:left="1080"/>
      </w:pPr>
    </w:p>
    <w:p w14:paraId="5A7CE0DA" w14:textId="3FC89C4F" w:rsidR="004D0C9B" w:rsidRPr="00EC23CF" w:rsidRDefault="009245A8" w:rsidP="00CD2A34">
      <w:pPr>
        <w:pStyle w:val="berschrift4"/>
      </w:pPr>
      <w:r>
        <w:rPr>
          <w:lang w:val="de-AT"/>
        </w:rPr>
        <w:t xml:space="preserve">Eintreffen im </w:t>
      </w:r>
      <w:r w:rsidR="00BE306A">
        <w:rPr>
          <w:lang w:val="de-AT"/>
        </w:rPr>
        <w:t xml:space="preserve">am Arbeitsplatz (je Bereich / Standort </w:t>
      </w:r>
      <w:r w:rsidR="004A325B">
        <w:rPr>
          <w:lang w:val="de-AT"/>
        </w:rPr>
        <w:t>etc. beschreiben)</w:t>
      </w:r>
    </w:p>
    <w:p w14:paraId="56FB9832" w14:textId="3EC994E3" w:rsidR="00D01EAB" w:rsidRPr="00D01EAB" w:rsidRDefault="00D01EAB" w:rsidP="00D01EAB">
      <w:pPr>
        <w:rPr>
          <w:highlight w:val="yellow"/>
          <w:lang w:val="de-AT"/>
        </w:rPr>
      </w:pPr>
      <w:r>
        <w:rPr>
          <w:highlight w:val="yellow"/>
          <w:lang w:val="de-AT"/>
        </w:rPr>
        <w:t>ANPASSEN AN DAS UNTERNEHMEN!</w:t>
      </w:r>
      <w:r w:rsidRPr="00727088">
        <w:rPr>
          <w:highlight w:val="yellow"/>
          <w:lang w:val="de-AT"/>
        </w:rPr>
        <w:t xml:space="preserve"> </w:t>
      </w:r>
      <w:r>
        <w:rPr>
          <w:highlight w:val="yellow"/>
          <w:lang w:val="de-AT"/>
        </w:rPr>
        <w:t>Beschreibung nur als Beispiel!</w:t>
      </w:r>
    </w:p>
    <w:p w14:paraId="35AB452D" w14:textId="3ED39B5A" w:rsidR="00175719" w:rsidRPr="00D01EAB" w:rsidRDefault="00C26DA7" w:rsidP="00FD4362">
      <w:pPr>
        <w:pStyle w:val="Listenabsatz"/>
        <w:numPr>
          <w:ilvl w:val="0"/>
          <w:numId w:val="15"/>
        </w:numPr>
        <w:rPr>
          <w:highlight w:val="yellow"/>
        </w:rPr>
      </w:pPr>
      <w:r w:rsidRPr="00D01EAB">
        <w:rPr>
          <w:highlight w:val="yellow"/>
        </w:rPr>
        <w:t xml:space="preserve">Da die </w:t>
      </w:r>
      <w:r w:rsidR="0074527D" w:rsidRPr="00D01EAB">
        <w:rPr>
          <w:highlight w:val="yellow"/>
        </w:rPr>
        <w:t>Mitarbeiter*innen</w:t>
      </w:r>
      <w:r w:rsidRPr="00D01EAB">
        <w:rPr>
          <w:highlight w:val="yellow"/>
        </w:rPr>
        <w:t xml:space="preserve"> in der Früh ohnedies nicht gleichzeitig eintreffen, ergibt sich naturgemäß eine Staffelung des Arbeitsbeginnes der </w:t>
      </w:r>
      <w:r w:rsidR="0074527D" w:rsidRPr="00D01EAB">
        <w:rPr>
          <w:highlight w:val="yellow"/>
        </w:rPr>
        <w:t>Mitarbeiter*innen</w:t>
      </w:r>
    </w:p>
    <w:p w14:paraId="0CACC23B" w14:textId="77777777" w:rsidR="009245A8" w:rsidRDefault="009245A8" w:rsidP="00E4019C">
      <w:pPr>
        <w:pStyle w:val="Listenabsatz"/>
        <w:numPr>
          <w:ilvl w:val="0"/>
          <w:numId w:val="15"/>
        </w:numPr>
      </w:pPr>
    </w:p>
    <w:p w14:paraId="5DBC932D" w14:textId="5B1F37AC" w:rsidR="009245A8" w:rsidRDefault="009245A8" w:rsidP="009245A8">
      <w:pPr>
        <w:pStyle w:val="berschrift4"/>
        <w:rPr>
          <w:lang w:val="de-DE"/>
        </w:rPr>
      </w:pPr>
      <w:r>
        <w:rPr>
          <w:lang w:val="de-DE"/>
        </w:rPr>
        <w:t xml:space="preserve">Bürobetrieb </w:t>
      </w:r>
      <w:r w:rsidR="00D01EAB">
        <w:rPr>
          <w:lang w:val="de-DE"/>
        </w:rPr>
        <w:t>–</w:t>
      </w:r>
      <w:r>
        <w:rPr>
          <w:lang w:val="de-DE"/>
        </w:rPr>
        <w:t xml:space="preserve"> Alltag</w:t>
      </w:r>
    </w:p>
    <w:p w14:paraId="57A7A00B" w14:textId="77777777" w:rsidR="00D01EAB" w:rsidRPr="00727088" w:rsidRDefault="00D01EAB" w:rsidP="00D01EAB">
      <w:pPr>
        <w:rPr>
          <w:rStyle w:val="IntensiverVerweis"/>
          <w:b w:val="0"/>
          <w:bCs w:val="0"/>
          <w:smallCaps w:val="0"/>
          <w:color w:val="auto"/>
          <w:spacing w:val="0"/>
          <w:highlight w:val="yellow"/>
          <w:u w:val="none"/>
          <w:lang w:val="de-AT"/>
        </w:rPr>
      </w:pPr>
      <w:r>
        <w:rPr>
          <w:highlight w:val="yellow"/>
          <w:lang w:val="de-AT"/>
        </w:rPr>
        <w:t>ANPASSEN AN DAS UNTERNEHMEN!</w:t>
      </w:r>
      <w:r w:rsidRPr="00727088">
        <w:rPr>
          <w:highlight w:val="yellow"/>
          <w:lang w:val="de-AT"/>
        </w:rPr>
        <w:t xml:space="preserve"> </w:t>
      </w:r>
      <w:r>
        <w:rPr>
          <w:highlight w:val="yellow"/>
          <w:lang w:val="de-AT"/>
        </w:rPr>
        <w:t>Beschreibung nur als Beispiel!</w:t>
      </w:r>
    </w:p>
    <w:p w14:paraId="25579511" w14:textId="65E6A93E" w:rsidR="00C1652B" w:rsidRPr="00D01EAB" w:rsidRDefault="00C1652B" w:rsidP="00FD4362">
      <w:pPr>
        <w:pStyle w:val="Listenabsatz"/>
        <w:numPr>
          <w:ilvl w:val="0"/>
          <w:numId w:val="15"/>
        </w:numPr>
        <w:rPr>
          <w:highlight w:val="yellow"/>
        </w:rPr>
      </w:pPr>
      <w:r w:rsidRPr="00D01EAB">
        <w:rPr>
          <w:highlight w:val="yellow"/>
        </w:rPr>
        <w:t xml:space="preserve">Aufteilung der </w:t>
      </w:r>
      <w:r w:rsidR="0074527D" w:rsidRPr="00D01EAB">
        <w:rPr>
          <w:highlight w:val="yellow"/>
        </w:rPr>
        <w:t>Mitarbeiter*innen</w:t>
      </w:r>
      <w:r w:rsidRPr="00D01EAB">
        <w:rPr>
          <w:highlight w:val="yellow"/>
        </w:rPr>
        <w:t xml:space="preserve"> in unterschiedliche Büroräume </w:t>
      </w:r>
    </w:p>
    <w:p w14:paraId="7A9FF150" w14:textId="67C3E440" w:rsidR="00C1652B" w:rsidRPr="00D01EAB" w:rsidRDefault="00C1652B" w:rsidP="00FD4362">
      <w:pPr>
        <w:pStyle w:val="Listenabsatz"/>
        <w:numPr>
          <w:ilvl w:val="0"/>
          <w:numId w:val="15"/>
        </w:numPr>
        <w:rPr>
          <w:highlight w:val="yellow"/>
        </w:rPr>
      </w:pPr>
      <w:r w:rsidRPr="00D01EAB">
        <w:rPr>
          <w:highlight w:val="yellow"/>
        </w:rPr>
        <w:t>Beschilderung von einigen Räumen samt maximal-Zahl der MA in den einzelnen Räumen</w:t>
      </w:r>
    </w:p>
    <w:p w14:paraId="79C99C3D" w14:textId="77777777" w:rsidR="00C1652B" w:rsidRPr="00D01EAB" w:rsidRDefault="00C1652B" w:rsidP="00C1652B">
      <w:pPr>
        <w:pStyle w:val="Listenabsatz"/>
        <w:numPr>
          <w:ilvl w:val="0"/>
          <w:numId w:val="15"/>
        </w:numPr>
        <w:rPr>
          <w:highlight w:val="yellow"/>
        </w:rPr>
      </w:pPr>
      <w:r w:rsidRPr="00D01EAB">
        <w:rPr>
          <w:highlight w:val="yellow"/>
        </w:rPr>
        <w:t>Hände waschen &amp; desinfizieren nach Ankunft im Büro</w:t>
      </w:r>
    </w:p>
    <w:p w14:paraId="467BC37A" w14:textId="44F5FBFD" w:rsidR="00C1652B" w:rsidRPr="00D01EAB" w:rsidRDefault="00C1652B" w:rsidP="00C1652B">
      <w:pPr>
        <w:pStyle w:val="Listenabsatz"/>
        <w:numPr>
          <w:ilvl w:val="0"/>
          <w:numId w:val="15"/>
        </w:numPr>
        <w:rPr>
          <w:highlight w:val="yellow"/>
        </w:rPr>
      </w:pPr>
      <w:r w:rsidRPr="00D01EAB">
        <w:rPr>
          <w:highlight w:val="yellow"/>
        </w:rPr>
        <w:lastRenderedPageBreak/>
        <w:t>Das Tragen ein</w:t>
      </w:r>
      <w:r w:rsidR="006A7792" w:rsidRPr="00D01EAB">
        <w:rPr>
          <w:highlight w:val="yellow"/>
        </w:rPr>
        <w:t>es MNS</w:t>
      </w:r>
      <w:r w:rsidR="00D01EAB" w:rsidRPr="00D01EAB">
        <w:rPr>
          <w:highlight w:val="yellow"/>
        </w:rPr>
        <w:t>/</w:t>
      </w:r>
      <w:r w:rsidR="006A7792" w:rsidRPr="00D01EAB">
        <w:rPr>
          <w:highlight w:val="yellow"/>
        </w:rPr>
        <w:t>FFP2</w:t>
      </w:r>
      <w:r w:rsidR="00D01EAB" w:rsidRPr="00D01EAB">
        <w:rPr>
          <w:highlight w:val="yellow"/>
        </w:rPr>
        <w:t xml:space="preserve"> </w:t>
      </w:r>
      <w:r w:rsidR="006A7792" w:rsidRPr="00D01EAB">
        <w:rPr>
          <w:highlight w:val="yellow"/>
        </w:rPr>
        <w:t xml:space="preserve">Maske sofern der eigene Büro-Arbeitsplatz verlassen wird </w:t>
      </w:r>
    </w:p>
    <w:p w14:paraId="1506E7C7" w14:textId="5B1E5290" w:rsidR="00C1652B" w:rsidRPr="00D01EAB" w:rsidRDefault="00C1652B" w:rsidP="00C1652B">
      <w:pPr>
        <w:pStyle w:val="Listenabsatz"/>
        <w:numPr>
          <w:ilvl w:val="0"/>
          <w:numId w:val="15"/>
        </w:numPr>
        <w:rPr>
          <w:highlight w:val="yellow"/>
        </w:rPr>
      </w:pPr>
      <w:r w:rsidRPr="00D01EAB">
        <w:rPr>
          <w:highlight w:val="yellow"/>
        </w:rPr>
        <w:t xml:space="preserve">Das Einhalten der Abstandsregeln </w:t>
      </w:r>
      <w:r w:rsidR="006A7792" w:rsidRPr="00D01EAB">
        <w:rPr>
          <w:highlight w:val="yellow"/>
        </w:rPr>
        <w:t xml:space="preserve">innerhalb </w:t>
      </w:r>
      <w:r w:rsidR="000E289C">
        <w:rPr>
          <w:highlight w:val="yellow"/>
        </w:rPr>
        <w:t>des Unternehmens</w:t>
      </w:r>
    </w:p>
    <w:p w14:paraId="3094E77A" w14:textId="7FC59BF3" w:rsidR="00781458" w:rsidRPr="00D01EAB" w:rsidRDefault="006A7792" w:rsidP="006A7792">
      <w:pPr>
        <w:pStyle w:val="Listenabsatz"/>
        <w:numPr>
          <w:ilvl w:val="0"/>
          <w:numId w:val="15"/>
        </w:numPr>
        <w:rPr>
          <w:highlight w:val="yellow"/>
        </w:rPr>
      </w:pPr>
      <w:r w:rsidRPr="00D01EAB">
        <w:rPr>
          <w:highlight w:val="yellow"/>
        </w:rPr>
        <w:t xml:space="preserve">Arbeit von zu Hause bei K1-Kontakten </w:t>
      </w:r>
    </w:p>
    <w:p w14:paraId="0BDCBF55" w14:textId="77777777" w:rsidR="00E4019C" w:rsidRPr="00E4019C" w:rsidRDefault="00E4019C" w:rsidP="00D01EAB">
      <w:pPr>
        <w:pStyle w:val="Listenabsatz"/>
        <w:numPr>
          <w:ilvl w:val="0"/>
          <w:numId w:val="0"/>
        </w:numPr>
        <w:ind w:left="360"/>
      </w:pPr>
    </w:p>
    <w:p w14:paraId="07E7EEC3" w14:textId="1726F051" w:rsidR="004A325B" w:rsidRDefault="004A325B" w:rsidP="004A325B">
      <w:pPr>
        <w:pStyle w:val="berschrift4"/>
        <w:rPr>
          <w:lang w:val="de-DE"/>
        </w:rPr>
      </w:pPr>
      <w:r w:rsidRPr="008B629D">
        <w:rPr>
          <w:highlight w:val="yellow"/>
          <w:lang w:val="de-DE"/>
        </w:rPr>
        <w:t>Produktion</w:t>
      </w:r>
      <w:r w:rsidR="008B629D" w:rsidRPr="008B629D">
        <w:rPr>
          <w:highlight w:val="yellow"/>
          <w:lang w:val="de-DE"/>
        </w:rPr>
        <w:t xml:space="preserve"> / Montage / Baustelle</w:t>
      </w:r>
      <w:r w:rsidR="008B629D">
        <w:rPr>
          <w:lang w:val="de-DE"/>
        </w:rPr>
        <w:t xml:space="preserve"> </w:t>
      </w:r>
      <w:r>
        <w:rPr>
          <w:lang w:val="de-DE"/>
        </w:rPr>
        <w:t xml:space="preserve"> – Alltag</w:t>
      </w:r>
    </w:p>
    <w:p w14:paraId="67BF6456" w14:textId="77777777" w:rsidR="004A325B" w:rsidRPr="00727088" w:rsidRDefault="004A325B" w:rsidP="004A325B">
      <w:pPr>
        <w:rPr>
          <w:rStyle w:val="IntensiverVerweis"/>
          <w:b w:val="0"/>
          <w:bCs w:val="0"/>
          <w:smallCaps w:val="0"/>
          <w:color w:val="auto"/>
          <w:spacing w:val="0"/>
          <w:highlight w:val="yellow"/>
          <w:u w:val="none"/>
          <w:lang w:val="de-AT"/>
        </w:rPr>
      </w:pPr>
      <w:r>
        <w:rPr>
          <w:highlight w:val="yellow"/>
          <w:lang w:val="de-AT"/>
        </w:rPr>
        <w:t>ANPASSEN AN DAS UNTERNEHMEN!</w:t>
      </w:r>
      <w:r w:rsidRPr="00727088">
        <w:rPr>
          <w:highlight w:val="yellow"/>
          <w:lang w:val="de-AT"/>
        </w:rPr>
        <w:t xml:space="preserve"> </w:t>
      </w:r>
      <w:r>
        <w:rPr>
          <w:highlight w:val="yellow"/>
          <w:lang w:val="de-AT"/>
        </w:rPr>
        <w:t>Beschreibung nur als Beispiel!</w:t>
      </w:r>
    </w:p>
    <w:p w14:paraId="34792B9B" w14:textId="2930D55B" w:rsidR="004A325B" w:rsidRPr="00D01EAB" w:rsidRDefault="004A325B" w:rsidP="004A325B">
      <w:pPr>
        <w:pStyle w:val="Listenabsatz"/>
        <w:numPr>
          <w:ilvl w:val="0"/>
          <w:numId w:val="15"/>
        </w:numPr>
        <w:rPr>
          <w:highlight w:val="yellow"/>
        </w:rPr>
      </w:pPr>
      <w:r w:rsidRPr="00D01EAB">
        <w:rPr>
          <w:highlight w:val="yellow"/>
        </w:rPr>
        <w:t xml:space="preserve">Aufteilung der Mitarbeiter*innen in unterschiedliche </w:t>
      </w:r>
      <w:r w:rsidR="008B629D">
        <w:rPr>
          <w:highlight w:val="yellow"/>
        </w:rPr>
        <w:t>Arbeitsabschnitte / Schichten / Teams</w:t>
      </w:r>
    </w:p>
    <w:p w14:paraId="278AB685" w14:textId="77777777" w:rsidR="004A325B" w:rsidRPr="00D01EAB" w:rsidRDefault="004A325B" w:rsidP="004A325B">
      <w:pPr>
        <w:pStyle w:val="Listenabsatz"/>
        <w:numPr>
          <w:ilvl w:val="0"/>
          <w:numId w:val="15"/>
        </w:numPr>
        <w:rPr>
          <w:highlight w:val="yellow"/>
        </w:rPr>
      </w:pPr>
      <w:r w:rsidRPr="00D01EAB">
        <w:rPr>
          <w:highlight w:val="yellow"/>
        </w:rPr>
        <w:t>Beschilderung von einigen Räumen samt maximal-Zahl der MA in den einzelnen Räumen</w:t>
      </w:r>
    </w:p>
    <w:p w14:paraId="0F88E4A9" w14:textId="0E6B723A" w:rsidR="004A325B" w:rsidRPr="00D01EAB" w:rsidRDefault="004A325B" w:rsidP="004A325B">
      <w:pPr>
        <w:pStyle w:val="Listenabsatz"/>
        <w:numPr>
          <w:ilvl w:val="0"/>
          <w:numId w:val="15"/>
        </w:numPr>
        <w:rPr>
          <w:highlight w:val="yellow"/>
        </w:rPr>
      </w:pPr>
      <w:r w:rsidRPr="00D01EAB">
        <w:rPr>
          <w:highlight w:val="yellow"/>
        </w:rPr>
        <w:t xml:space="preserve">Hände waschen &amp; desinfizieren nach Ankunft </w:t>
      </w:r>
      <w:r w:rsidR="000E289C">
        <w:rPr>
          <w:highlight w:val="yellow"/>
        </w:rPr>
        <w:t>am Arbeitsplatz</w:t>
      </w:r>
    </w:p>
    <w:p w14:paraId="11B8E0CB" w14:textId="4B09C1F5" w:rsidR="004A325B" w:rsidRPr="00D01EAB" w:rsidRDefault="004A325B" w:rsidP="004A325B">
      <w:pPr>
        <w:pStyle w:val="Listenabsatz"/>
        <w:numPr>
          <w:ilvl w:val="0"/>
          <w:numId w:val="15"/>
        </w:numPr>
        <w:rPr>
          <w:highlight w:val="yellow"/>
        </w:rPr>
      </w:pPr>
      <w:r w:rsidRPr="00D01EAB">
        <w:rPr>
          <w:highlight w:val="yellow"/>
        </w:rPr>
        <w:t xml:space="preserve">Das Tragen eines MNS/FFP2 Maske sofern der eigene Arbeitsplatz verlassen wird </w:t>
      </w:r>
    </w:p>
    <w:p w14:paraId="7C948477" w14:textId="27F1BBDB" w:rsidR="004A325B" w:rsidRPr="00D01EAB" w:rsidRDefault="004A325B" w:rsidP="004A325B">
      <w:pPr>
        <w:pStyle w:val="Listenabsatz"/>
        <w:numPr>
          <w:ilvl w:val="0"/>
          <w:numId w:val="15"/>
        </w:numPr>
        <w:rPr>
          <w:highlight w:val="yellow"/>
        </w:rPr>
      </w:pPr>
      <w:r w:rsidRPr="00D01EAB">
        <w:rPr>
          <w:highlight w:val="yellow"/>
        </w:rPr>
        <w:t>Das Einhalten der Abstandsregeln innerhalb de</w:t>
      </w:r>
      <w:r w:rsidR="000E289C">
        <w:rPr>
          <w:highlight w:val="yellow"/>
        </w:rPr>
        <w:t>s Unternehmens</w:t>
      </w:r>
    </w:p>
    <w:p w14:paraId="68AAB653" w14:textId="77777777" w:rsidR="004A325B" w:rsidRPr="00D01EAB" w:rsidRDefault="004A325B" w:rsidP="004A325B">
      <w:pPr>
        <w:pStyle w:val="Listenabsatz"/>
        <w:numPr>
          <w:ilvl w:val="0"/>
          <w:numId w:val="15"/>
        </w:numPr>
        <w:rPr>
          <w:highlight w:val="yellow"/>
        </w:rPr>
      </w:pPr>
      <w:r w:rsidRPr="00D01EAB">
        <w:rPr>
          <w:highlight w:val="yellow"/>
        </w:rPr>
        <w:t xml:space="preserve">Arbeit von zu Hause bei K1-Kontakten </w:t>
      </w:r>
    </w:p>
    <w:p w14:paraId="782179F9" w14:textId="77777777" w:rsidR="004A325B" w:rsidRPr="00E4019C" w:rsidRDefault="004A325B" w:rsidP="004A325B">
      <w:pPr>
        <w:pStyle w:val="Listenabsatz"/>
        <w:numPr>
          <w:ilvl w:val="0"/>
          <w:numId w:val="0"/>
        </w:numPr>
        <w:ind w:left="360"/>
      </w:pPr>
    </w:p>
    <w:p w14:paraId="37512DE8" w14:textId="77777777" w:rsidR="004A325B" w:rsidRPr="00E4019C" w:rsidRDefault="004A325B" w:rsidP="004A325B">
      <w:pPr>
        <w:pStyle w:val="berschrift4"/>
        <w:numPr>
          <w:ilvl w:val="0"/>
          <w:numId w:val="0"/>
        </w:numPr>
        <w:ind w:left="864" w:hanging="864"/>
      </w:pPr>
    </w:p>
    <w:p w14:paraId="2EA4D6A7" w14:textId="77777777" w:rsidR="00E4019C" w:rsidRPr="00E4019C" w:rsidRDefault="00E4019C" w:rsidP="00E4019C">
      <w:pPr>
        <w:pStyle w:val="berschrift4"/>
        <w:numPr>
          <w:ilvl w:val="0"/>
          <w:numId w:val="0"/>
        </w:numPr>
        <w:ind w:left="864" w:hanging="864"/>
      </w:pPr>
    </w:p>
    <w:p w14:paraId="2653022E" w14:textId="6AA41D26" w:rsidR="00E37E8C" w:rsidRDefault="00213500" w:rsidP="00E37E8C">
      <w:pPr>
        <w:pStyle w:val="berschrift4"/>
        <w:rPr>
          <w:lang w:val="de-DE"/>
        </w:rPr>
      </w:pPr>
      <w:r>
        <w:rPr>
          <w:lang w:val="de-DE"/>
        </w:rPr>
        <w:t>Kunden*</w:t>
      </w:r>
      <w:proofErr w:type="spellStart"/>
      <w:r>
        <w:rPr>
          <w:lang w:val="de-DE"/>
        </w:rPr>
        <w:t>innen</w:t>
      </w:r>
      <w:r w:rsidR="00E37E8C" w:rsidRPr="006A7792">
        <w:rPr>
          <w:lang w:val="de-DE"/>
        </w:rPr>
        <w:t>termine</w:t>
      </w:r>
      <w:proofErr w:type="spellEnd"/>
      <w:r w:rsidR="00E37E8C" w:rsidRPr="006A7792">
        <w:rPr>
          <w:lang w:val="de-DE"/>
        </w:rPr>
        <w:t xml:space="preserve"> </w:t>
      </w:r>
      <w:r w:rsidR="003174C7" w:rsidRPr="006A7792">
        <w:rPr>
          <w:lang w:val="de-DE"/>
        </w:rPr>
        <w:t>im Büro</w:t>
      </w:r>
    </w:p>
    <w:p w14:paraId="5B9943FD" w14:textId="77777777" w:rsidR="00D01EAB" w:rsidRPr="00727088" w:rsidRDefault="00D01EAB" w:rsidP="00D01EAB">
      <w:pPr>
        <w:rPr>
          <w:rStyle w:val="IntensiverVerweis"/>
          <w:b w:val="0"/>
          <w:bCs w:val="0"/>
          <w:smallCaps w:val="0"/>
          <w:color w:val="auto"/>
          <w:spacing w:val="0"/>
          <w:highlight w:val="yellow"/>
          <w:u w:val="none"/>
          <w:lang w:val="de-AT"/>
        </w:rPr>
      </w:pPr>
      <w:r>
        <w:rPr>
          <w:highlight w:val="yellow"/>
          <w:lang w:val="de-AT"/>
        </w:rPr>
        <w:t>ANPASSEN AN DAS UNTERNEHMEN!</w:t>
      </w:r>
      <w:r w:rsidRPr="00727088">
        <w:rPr>
          <w:highlight w:val="yellow"/>
          <w:lang w:val="de-AT"/>
        </w:rPr>
        <w:t xml:space="preserve"> </w:t>
      </w:r>
      <w:r>
        <w:rPr>
          <w:highlight w:val="yellow"/>
          <w:lang w:val="de-AT"/>
        </w:rPr>
        <w:t>Beschreibung nur als Beispiel!</w:t>
      </w:r>
    </w:p>
    <w:p w14:paraId="30824D4F" w14:textId="4F6FFC74" w:rsidR="006A7792" w:rsidRPr="00D01EAB" w:rsidRDefault="00B46CA2" w:rsidP="00E37E8C">
      <w:pPr>
        <w:pStyle w:val="Listenabsatz"/>
        <w:numPr>
          <w:ilvl w:val="0"/>
          <w:numId w:val="15"/>
        </w:numPr>
        <w:rPr>
          <w:color w:val="auto"/>
          <w:highlight w:val="yellow"/>
        </w:rPr>
      </w:pPr>
      <w:r w:rsidRPr="00D01EAB">
        <w:rPr>
          <w:color w:val="auto"/>
          <w:highlight w:val="yellow"/>
        </w:rPr>
        <w:t>Präferieren</w:t>
      </w:r>
      <w:r w:rsidR="006A7792" w:rsidRPr="00D01EAB">
        <w:rPr>
          <w:color w:val="auto"/>
          <w:highlight w:val="yellow"/>
        </w:rPr>
        <w:t xml:space="preserve"> von Online-Meetings soweit möglich</w:t>
      </w:r>
    </w:p>
    <w:p w14:paraId="188BF628" w14:textId="3E4EE977" w:rsidR="006A7792" w:rsidRPr="00B9075A" w:rsidRDefault="006A7792" w:rsidP="00E37E8C">
      <w:pPr>
        <w:pStyle w:val="Listenabsatz"/>
        <w:numPr>
          <w:ilvl w:val="0"/>
          <w:numId w:val="15"/>
        </w:numPr>
        <w:rPr>
          <w:color w:val="auto"/>
          <w:highlight w:val="yellow"/>
        </w:rPr>
      </w:pPr>
      <w:r w:rsidRPr="00D01EAB">
        <w:rPr>
          <w:color w:val="auto"/>
          <w:highlight w:val="yellow"/>
        </w:rPr>
        <w:t>Abstandsregeln bei Präsenz-Terminen einhalten</w:t>
      </w:r>
      <w:r w:rsidR="00240333" w:rsidRPr="00240333">
        <w:rPr>
          <w:color w:val="auto"/>
          <w:highlight w:val="green"/>
        </w:rPr>
        <w:t xml:space="preserve"> (</w:t>
      </w:r>
      <w:r w:rsidR="00B46CA2">
        <w:rPr>
          <w:color w:val="auto"/>
          <w:highlight w:val="green"/>
        </w:rPr>
        <w:t>mindestens 1</w:t>
      </w:r>
      <w:r w:rsidR="00240333" w:rsidRPr="00240333">
        <w:rPr>
          <w:color w:val="auto"/>
          <w:highlight w:val="green"/>
        </w:rPr>
        <w:t>m</w:t>
      </w:r>
      <w:r w:rsidR="00B46CA2">
        <w:rPr>
          <w:color w:val="auto"/>
          <w:highlight w:val="green"/>
        </w:rPr>
        <w:t xml:space="preserve"> -</w:t>
      </w:r>
      <w:r w:rsidR="00240333" w:rsidRPr="00240333">
        <w:rPr>
          <w:color w:val="auto"/>
          <w:highlight w:val="green"/>
        </w:rPr>
        <w:t xml:space="preserve"> Regel!</w:t>
      </w:r>
    </w:p>
    <w:p w14:paraId="0B15A745" w14:textId="092AED28" w:rsidR="00B9075A" w:rsidRPr="00B46CA2" w:rsidRDefault="00B9075A" w:rsidP="00E37E8C">
      <w:pPr>
        <w:pStyle w:val="Listenabsatz"/>
        <w:numPr>
          <w:ilvl w:val="0"/>
          <w:numId w:val="15"/>
        </w:numPr>
        <w:rPr>
          <w:color w:val="auto"/>
          <w:highlight w:val="yellow"/>
        </w:rPr>
      </w:pPr>
      <w:r w:rsidRPr="00B46CA2">
        <w:rPr>
          <w:color w:val="auto"/>
          <w:highlight w:val="yellow"/>
        </w:rPr>
        <w:t>MNS Masken müssen bei Präsenz-Terminen getragen werden (FFP2-Masken können vom Arbeitgeber vorgegeben werden)</w:t>
      </w:r>
    </w:p>
    <w:p w14:paraId="1117F4D0" w14:textId="7883CDC4" w:rsidR="006A7792" w:rsidRPr="00B46CA2" w:rsidRDefault="00B9075A" w:rsidP="00F0042B">
      <w:pPr>
        <w:pStyle w:val="Listenabsatz"/>
        <w:numPr>
          <w:ilvl w:val="0"/>
          <w:numId w:val="15"/>
        </w:numPr>
        <w:rPr>
          <w:color w:val="auto"/>
          <w:highlight w:val="yellow"/>
        </w:rPr>
      </w:pPr>
      <w:r w:rsidRPr="00B46CA2">
        <w:rPr>
          <w:color w:val="auto"/>
          <w:highlight w:val="yellow"/>
        </w:rPr>
        <w:t xml:space="preserve">Mitarbeiter im Kundenverkehr müssen einmal in der Woche </w:t>
      </w:r>
      <w:r w:rsidR="005440C5" w:rsidRPr="00B46CA2">
        <w:rPr>
          <w:color w:val="auto"/>
          <w:highlight w:val="yellow"/>
        </w:rPr>
        <w:t>einen Nachweis</w:t>
      </w:r>
      <w:r w:rsidRPr="00B46CA2">
        <w:rPr>
          <w:highlight w:val="yellow"/>
          <w:lang w:val="de-AT"/>
        </w:rPr>
        <w:t xml:space="preserve"> geringer epidemiologischer Gefahr erbringen – wenn dies nicht erfolgt, muss einen </w:t>
      </w:r>
      <w:r w:rsidR="00B15D57" w:rsidRPr="00B46CA2">
        <w:rPr>
          <w:color w:val="auto"/>
          <w:highlight w:val="yellow"/>
        </w:rPr>
        <w:t>FFP2 Masken</w:t>
      </w:r>
      <w:r w:rsidR="006A7792" w:rsidRPr="00B46CA2">
        <w:rPr>
          <w:color w:val="auto"/>
          <w:highlight w:val="yellow"/>
        </w:rPr>
        <w:t xml:space="preserve"> bei Präsenz-Terminen </w:t>
      </w:r>
      <w:r w:rsidRPr="00B46CA2">
        <w:rPr>
          <w:color w:val="auto"/>
          <w:highlight w:val="yellow"/>
        </w:rPr>
        <w:t>ge</w:t>
      </w:r>
      <w:r w:rsidR="006A7792" w:rsidRPr="00B46CA2">
        <w:rPr>
          <w:color w:val="auto"/>
          <w:highlight w:val="yellow"/>
        </w:rPr>
        <w:t>tragen</w:t>
      </w:r>
      <w:r w:rsidRPr="00B46CA2">
        <w:rPr>
          <w:color w:val="auto"/>
          <w:highlight w:val="yellow"/>
        </w:rPr>
        <w:t xml:space="preserve"> werden</w:t>
      </w:r>
    </w:p>
    <w:p w14:paraId="7379D2B5" w14:textId="3A3F2685" w:rsidR="00DB73AD" w:rsidRPr="00B46CA2" w:rsidRDefault="00DB73AD" w:rsidP="00F0042B">
      <w:pPr>
        <w:pStyle w:val="Listenabsatz"/>
        <w:numPr>
          <w:ilvl w:val="0"/>
          <w:numId w:val="15"/>
        </w:numPr>
        <w:rPr>
          <w:color w:val="auto"/>
          <w:highlight w:val="yellow"/>
        </w:rPr>
      </w:pPr>
      <w:r w:rsidRPr="00B46CA2">
        <w:rPr>
          <w:color w:val="auto"/>
          <w:highlight w:val="yellow"/>
        </w:rPr>
        <w:t>Kunden müssen FFP2-Masken im Kundenbereich tr</w:t>
      </w:r>
      <w:r w:rsidR="00F3435E" w:rsidRPr="00B46CA2">
        <w:rPr>
          <w:color w:val="auto"/>
          <w:highlight w:val="yellow"/>
        </w:rPr>
        <w:t>a</w:t>
      </w:r>
      <w:r w:rsidRPr="00B46CA2">
        <w:rPr>
          <w:color w:val="auto"/>
          <w:highlight w:val="yellow"/>
        </w:rPr>
        <w:t>gen</w:t>
      </w:r>
    </w:p>
    <w:p w14:paraId="0F1AFA74" w14:textId="104EBA25" w:rsidR="00B15D57" w:rsidRPr="00B15D57" w:rsidRDefault="00B15D57" w:rsidP="00B15D57">
      <w:pPr>
        <w:pStyle w:val="Listenabsatz"/>
        <w:numPr>
          <w:ilvl w:val="0"/>
          <w:numId w:val="15"/>
        </w:numPr>
        <w:rPr>
          <w:color w:val="auto"/>
          <w:highlight w:val="yellow"/>
        </w:rPr>
      </w:pPr>
      <w:r>
        <w:rPr>
          <w:color w:val="auto"/>
          <w:highlight w:val="yellow"/>
        </w:rPr>
        <w:t xml:space="preserve">Wenn möglich vorher testen (Antigen-Test, molekularbiologischer Test, </w:t>
      </w:r>
      <w:r w:rsidR="008B29F3">
        <w:rPr>
          <w:color w:val="auto"/>
          <w:highlight w:val="yellow"/>
        </w:rPr>
        <w:t xml:space="preserve">z.B. </w:t>
      </w:r>
      <w:r>
        <w:rPr>
          <w:color w:val="auto"/>
          <w:highlight w:val="yellow"/>
        </w:rPr>
        <w:t>im Rahmen der betrieblichen Testung)</w:t>
      </w:r>
      <w:r w:rsidR="005440C5">
        <w:rPr>
          <w:color w:val="auto"/>
          <w:highlight w:val="yellow"/>
        </w:rPr>
        <w:t xml:space="preserve"> anbieten</w:t>
      </w:r>
    </w:p>
    <w:p w14:paraId="598754F5" w14:textId="3A76FC37" w:rsidR="00E37E8C" w:rsidRPr="00D01EAB" w:rsidRDefault="006A7792" w:rsidP="00E37E8C">
      <w:pPr>
        <w:pStyle w:val="Listenabsatz"/>
        <w:numPr>
          <w:ilvl w:val="0"/>
          <w:numId w:val="15"/>
        </w:numPr>
        <w:rPr>
          <w:color w:val="auto"/>
          <w:highlight w:val="yellow"/>
        </w:rPr>
      </w:pPr>
      <w:r w:rsidRPr="00D01EAB">
        <w:rPr>
          <w:color w:val="auto"/>
          <w:highlight w:val="yellow"/>
        </w:rPr>
        <w:t xml:space="preserve">Dokumentation von </w:t>
      </w:r>
      <w:r w:rsidR="00213500" w:rsidRPr="00D01EAB">
        <w:rPr>
          <w:color w:val="auto"/>
          <w:highlight w:val="yellow"/>
        </w:rPr>
        <w:t>Kunden*innen</w:t>
      </w:r>
      <w:r w:rsidRPr="00D01EAB">
        <w:rPr>
          <w:color w:val="auto"/>
          <w:highlight w:val="yellow"/>
        </w:rPr>
        <w:t>kontakten im Büro</w:t>
      </w:r>
    </w:p>
    <w:p w14:paraId="4B97F422" w14:textId="23EE25E4" w:rsidR="00E4019C" w:rsidRPr="00D01EAB" w:rsidRDefault="006A7792" w:rsidP="006A7792">
      <w:pPr>
        <w:pStyle w:val="Listenabsatz"/>
        <w:numPr>
          <w:ilvl w:val="0"/>
          <w:numId w:val="15"/>
        </w:numPr>
        <w:rPr>
          <w:color w:val="auto"/>
          <w:highlight w:val="yellow"/>
        </w:rPr>
      </w:pPr>
      <w:r w:rsidRPr="00D01EAB">
        <w:rPr>
          <w:color w:val="auto"/>
          <w:highlight w:val="yellow"/>
        </w:rPr>
        <w:t>Hygieneregeln beachten</w:t>
      </w:r>
    </w:p>
    <w:p w14:paraId="023073F3" w14:textId="5E137FE2" w:rsidR="006A7792" w:rsidRPr="00D01EAB" w:rsidRDefault="006A7792" w:rsidP="006A7792">
      <w:pPr>
        <w:pStyle w:val="Listenabsatz"/>
        <w:numPr>
          <w:ilvl w:val="0"/>
          <w:numId w:val="15"/>
        </w:numPr>
        <w:rPr>
          <w:color w:val="auto"/>
          <w:highlight w:val="yellow"/>
        </w:rPr>
      </w:pPr>
      <w:r w:rsidRPr="00D01EAB">
        <w:rPr>
          <w:color w:val="auto"/>
          <w:highlight w:val="yellow"/>
        </w:rPr>
        <w:t>Desinfektion der Büromöbel nach Präsenz-Terminen</w:t>
      </w:r>
      <w:r w:rsidR="00D01EAB" w:rsidRPr="00D01EAB">
        <w:rPr>
          <w:color w:val="auto"/>
          <w:highlight w:val="yellow"/>
        </w:rPr>
        <w:t xml:space="preserve"> durch …</w:t>
      </w:r>
    </w:p>
    <w:p w14:paraId="1F7DA2EE" w14:textId="77777777" w:rsidR="00E4019C" w:rsidRPr="00E4019C" w:rsidRDefault="00E4019C" w:rsidP="00E4019C">
      <w:pPr>
        <w:pStyle w:val="berschrift4"/>
        <w:numPr>
          <w:ilvl w:val="0"/>
          <w:numId w:val="0"/>
        </w:numPr>
        <w:ind w:left="864" w:hanging="864"/>
      </w:pPr>
    </w:p>
    <w:p w14:paraId="3ABED284" w14:textId="55FF893D" w:rsidR="00E37E8C" w:rsidRDefault="00213500" w:rsidP="00E37E8C">
      <w:pPr>
        <w:pStyle w:val="berschrift4"/>
        <w:rPr>
          <w:lang w:val="de-DE"/>
        </w:rPr>
      </w:pPr>
      <w:r>
        <w:rPr>
          <w:lang w:val="de-DE"/>
        </w:rPr>
        <w:t>Kunden*</w:t>
      </w:r>
      <w:proofErr w:type="spellStart"/>
      <w:r>
        <w:rPr>
          <w:lang w:val="de-DE"/>
        </w:rPr>
        <w:t>innen</w:t>
      </w:r>
      <w:r w:rsidR="003174C7">
        <w:rPr>
          <w:lang w:val="de-DE"/>
        </w:rPr>
        <w:t>termine</w:t>
      </w:r>
      <w:proofErr w:type="spellEnd"/>
      <w:r w:rsidR="003174C7">
        <w:rPr>
          <w:lang w:val="de-DE"/>
        </w:rPr>
        <w:t xml:space="preserve"> extern</w:t>
      </w:r>
    </w:p>
    <w:p w14:paraId="0AB706A9" w14:textId="1F90FFFD" w:rsidR="00B15D57" w:rsidRPr="00B15D57" w:rsidRDefault="00B15D57" w:rsidP="00B15D57">
      <w:pPr>
        <w:rPr>
          <w:highlight w:val="yellow"/>
          <w:lang w:val="de-AT"/>
        </w:rPr>
      </w:pPr>
      <w:r>
        <w:rPr>
          <w:highlight w:val="yellow"/>
          <w:lang w:val="de-AT"/>
        </w:rPr>
        <w:t>ANPASSEN AN DAS UNTERNEHMEN!</w:t>
      </w:r>
      <w:r w:rsidRPr="00727088">
        <w:rPr>
          <w:highlight w:val="yellow"/>
          <w:lang w:val="de-AT"/>
        </w:rPr>
        <w:t xml:space="preserve"> </w:t>
      </w:r>
      <w:r>
        <w:rPr>
          <w:highlight w:val="yellow"/>
          <w:lang w:val="de-AT"/>
        </w:rPr>
        <w:t>Beschreibung nur als Beispiel!</w:t>
      </w:r>
    </w:p>
    <w:p w14:paraId="32F0DB08" w14:textId="77777777" w:rsidR="006A7792" w:rsidRDefault="006A7792" w:rsidP="006A7792">
      <w:pPr>
        <w:pStyle w:val="Listenabsatz"/>
        <w:numPr>
          <w:ilvl w:val="0"/>
          <w:numId w:val="15"/>
        </w:numPr>
        <w:rPr>
          <w:color w:val="auto"/>
          <w:highlight w:val="yellow"/>
        </w:rPr>
      </w:pPr>
      <w:proofErr w:type="spellStart"/>
      <w:r w:rsidRPr="00B15D57">
        <w:rPr>
          <w:color w:val="auto"/>
          <w:highlight w:val="yellow"/>
        </w:rPr>
        <w:t>Präferierung</w:t>
      </w:r>
      <w:proofErr w:type="spellEnd"/>
      <w:r w:rsidRPr="00B15D57">
        <w:rPr>
          <w:color w:val="auto"/>
          <w:highlight w:val="yellow"/>
        </w:rPr>
        <w:t xml:space="preserve"> von Online-Meetings soweit möglich</w:t>
      </w:r>
    </w:p>
    <w:p w14:paraId="3585795B" w14:textId="28B1327C" w:rsidR="00B15D57" w:rsidRPr="00B15D57" w:rsidRDefault="00B15D57" w:rsidP="006A7792">
      <w:pPr>
        <w:pStyle w:val="Listenabsatz"/>
        <w:numPr>
          <w:ilvl w:val="0"/>
          <w:numId w:val="15"/>
        </w:numPr>
        <w:rPr>
          <w:color w:val="auto"/>
          <w:highlight w:val="yellow"/>
        </w:rPr>
      </w:pPr>
      <w:r>
        <w:rPr>
          <w:color w:val="auto"/>
          <w:highlight w:val="yellow"/>
        </w:rPr>
        <w:t>Wenn möglich vorher testen (Antigen-Test, molekularbiologischer Test</w:t>
      </w:r>
      <w:r w:rsidR="008B29F3">
        <w:rPr>
          <w:color w:val="auto"/>
          <w:highlight w:val="yellow"/>
        </w:rPr>
        <w:t>, z.B. im Rahmen der betrieblichen Testung</w:t>
      </w:r>
      <w:r>
        <w:rPr>
          <w:color w:val="auto"/>
          <w:highlight w:val="yellow"/>
        </w:rPr>
        <w:t>)</w:t>
      </w:r>
    </w:p>
    <w:p w14:paraId="5D0F97FF" w14:textId="12FF0C06" w:rsidR="006A7792" w:rsidRPr="00B46CA2" w:rsidRDefault="006A7792" w:rsidP="006A7792">
      <w:pPr>
        <w:pStyle w:val="Listenabsatz"/>
        <w:numPr>
          <w:ilvl w:val="0"/>
          <w:numId w:val="15"/>
        </w:numPr>
        <w:rPr>
          <w:color w:val="auto"/>
          <w:highlight w:val="yellow"/>
        </w:rPr>
      </w:pPr>
      <w:r w:rsidRPr="00B46CA2">
        <w:rPr>
          <w:color w:val="auto"/>
          <w:highlight w:val="yellow"/>
        </w:rPr>
        <w:t>Abstandsregeln bei Präsenz-Terminen einhalten</w:t>
      </w:r>
    </w:p>
    <w:p w14:paraId="5D7CEF5C" w14:textId="1CF78A92" w:rsidR="003D5F7D" w:rsidRPr="00B46CA2" w:rsidRDefault="003D5F7D" w:rsidP="006A7792">
      <w:pPr>
        <w:pStyle w:val="Listenabsatz"/>
        <w:numPr>
          <w:ilvl w:val="0"/>
          <w:numId w:val="15"/>
        </w:numPr>
        <w:rPr>
          <w:color w:val="auto"/>
          <w:highlight w:val="yellow"/>
        </w:rPr>
      </w:pPr>
      <w:r w:rsidRPr="00B46CA2">
        <w:rPr>
          <w:color w:val="auto"/>
          <w:highlight w:val="yellow"/>
        </w:rPr>
        <w:t>Mitarbeiter im Kundenverkehr müssen einmal in der Woche einen Nachweis</w:t>
      </w:r>
      <w:r w:rsidRPr="00B46CA2">
        <w:rPr>
          <w:highlight w:val="yellow"/>
          <w:lang w:val="de-AT"/>
        </w:rPr>
        <w:t xml:space="preserve"> geringer epidemiologischer Gefahr erbringen – wenn dies nicht erfolgt, muss einen </w:t>
      </w:r>
      <w:r w:rsidRPr="00B46CA2">
        <w:rPr>
          <w:color w:val="auto"/>
          <w:highlight w:val="yellow"/>
        </w:rPr>
        <w:t>FFP2 Masken bei Präsenz-Terminen getragen werden</w:t>
      </w:r>
    </w:p>
    <w:p w14:paraId="3A470687" w14:textId="0AA97581" w:rsidR="006A7792" w:rsidRPr="00B46CA2" w:rsidRDefault="00615329" w:rsidP="006A7792">
      <w:pPr>
        <w:pStyle w:val="Listenabsatz"/>
        <w:numPr>
          <w:ilvl w:val="0"/>
          <w:numId w:val="15"/>
        </w:numPr>
        <w:rPr>
          <w:color w:val="auto"/>
          <w:highlight w:val="yellow"/>
        </w:rPr>
      </w:pPr>
      <w:r w:rsidRPr="00B46CA2">
        <w:rPr>
          <w:color w:val="auto"/>
          <w:highlight w:val="yellow"/>
        </w:rPr>
        <w:t xml:space="preserve">Kunden müssen </w:t>
      </w:r>
      <w:r w:rsidR="00B15D57" w:rsidRPr="00B46CA2">
        <w:rPr>
          <w:color w:val="auto"/>
          <w:highlight w:val="yellow"/>
        </w:rPr>
        <w:t>FFP2 Masken</w:t>
      </w:r>
      <w:r w:rsidR="006A7792" w:rsidRPr="00B46CA2">
        <w:rPr>
          <w:color w:val="auto"/>
          <w:highlight w:val="yellow"/>
        </w:rPr>
        <w:t xml:space="preserve"> bei Präsenz-Terminen tragen</w:t>
      </w:r>
    </w:p>
    <w:p w14:paraId="7BE2AC91" w14:textId="205005C2" w:rsidR="006A7792" w:rsidRPr="00B15D57" w:rsidRDefault="006A7792" w:rsidP="006A7792">
      <w:pPr>
        <w:pStyle w:val="Listenabsatz"/>
        <w:numPr>
          <w:ilvl w:val="0"/>
          <w:numId w:val="15"/>
        </w:numPr>
        <w:rPr>
          <w:color w:val="auto"/>
          <w:highlight w:val="yellow"/>
        </w:rPr>
      </w:pPr>
      <w:r w:rsidRPr="00B15D57">
        <w:rPr>
          <w:color w:val="auto"/>
          <w:highlight w:val="yellow"/>
        </w:rPr>
        <w:t>Hygieneregeln beachten</w:t>
      </w:r>
    </w:p>
    <w:p w14:paraId="3AB8A86E" w14:textId="77777777" w:rsidR="00E4019C" w:rsidRPr="00E4019C" w:rsidRDefault="00E4019C" w:rsidP="00D01EAB">
      <w:pPr>
        <w:pStyle w:val="berschrift4"/>
        <w:numPr>
          <w:ilvl w:val="0"/>
          <w:numId w:val="0"/>
        </w:numPr>
      </w:pPr>
    </w:p>
    <w:p w14:paraId="191D8351" w14:textId="6E94004A" w:rsidR="004D0C9B" w:rsidRDefault="00EA72CE" w:rsidP="00CD2A34">
      <w:pPr>
        <w:pStyle w:val="berschrift4"/>
        <w:rPr>
          <w:lang w:val="de-DE"/>
        </w:rPr>
      </w:pPr>
      <w:r>
        <w:rPr>
          <w:lang w:val="de-DE"/>
        </w:rPr>
        <w:t xml:space="preserve">Durchführung </w:t>
      </w:r>
      <w:r w:rsidR="009245A8">
        <w:rPr>
          <w:lang w:val="de-DE"/>
        </w:rPr>
        <w:t xml:space="preserve">von </w:t>
      </w:r>
      <w:r w:rsidR="007B12D7">
        <w:rPr>
          <w:lang w:val="de-DE"/>
        </w:rPr>
        <w:t>Arbeits</w:t>
      </w:r>
      <w:r w:rsidR="00FC7DF4">
        <w:rPr>
          <w:lang w:val="de-DE"/>
        </w:rPr>
        <w:t>treffen</w:t>
      </w:r>
      <w:r w:rsidR="009245A8">
        <w:rPr>
          <w:lang w:val="de-DE"/>
        </w:rPr>
        <w:t xml:space="preserve"> / </w:t>
      </w:r>
      <w:r w:rsidR="00FC7DF4">
        <w:rPr>
          <w:lang w:val="de-DE"/>
        </w:rPr>
        <w:t xml:space="preserve">internen </w:t>
      </w:r>
      <w:r w:rsidR="009245A8">
        <w:rPr>
          <w:lang w:val="de-DE"/>
        </w:rPr>
        <w:t>Fortbildungen</w:t>
      </w:r>
    </w:p>
    <w:p w14:paraId="21232EB0" w14:textId="60442245" w:rsidR="008B29F3" w:rsidRPr="008B29F3" w:rsidRDefault="008B29F3" w:rsidP="008B29F3">
      <w:pPr>
        <w:rPr>
          <w:highlight w:val="yellow"/>
          <w:lang w:val="de-AT"/>
        </w:rPr>
      </w:pPr>
      <w:r>
        <w:rPr>
          <w:highlight w:val="yellow"/>
          <w:lang w:val="de-AT"/>
        </w:rPr>
        <w:lastRenderedPageBreak/>
        <w:t>ANPASSEN AN DAS UNTERNEHMEN!</w:t>
      </w:r>
      <w:r w:rsidRPr="00727088">
        <w:rPr>
          <w:highlight w:val="yellow"/>
          <w:lang w:val="de-AT"/>
        </w:rPr>
        <w:t xml:space="preserve"> </w:t>
      </w:r>
      <w:r>
        <w:rPr>
          <w:highlight w:val="yellow"/>
          <w:lang w:val="de-AT"/>
        </w:rPr>
        <w:t>Beschreibung nur als Beispiel!</w:t>
      </w:r>
    </w:p>
    <w:p w14:paraId="3A66AD2E" w14:textId="0848A6CB" w:rsidR="00144EDE" w:rsidRPr="008B29F3" w:rsidRDefault="00781458" w:rsidP="00FD4362">
      <w:pPr>
        <w:pStyle w:val="Listenabsatz"/>
        <w:numPr>
          <w:ilvl w:val="0"/>
          <w:numId w:val="17"/>
        </w:numPr>
        <w:rPr>
          <w:highlight w:val="yellow"/>
          <w:lang w:val="de-AT"/>
        </w:rPr>
      </w:pPr>
      <w:r w:rsidRPr="008B29F3">
        <w:rPr>
          <w:highlight w:val="yellow"/>
          <w:lang w:val="de-AT"/>
        </w:rPr>
        <w:t xml:space="preserve">Der Besprechungsraum </w:t>
      </w:r>
      <w:r w:rsidR="00144EDE" w:rsidRPr="008B29F3">
        <w:rPr>
          <w:highlight w:val="yellow"/>
          <w:lang w:val="de-AT"/>
        </w:rPr>
        <w:t xml:space="preserve">wird so gewählt, dass zwischen allen fix zugeordneten Sitzplätzen mehr als </w:t>
      </w:r>
      <w:r w:rsidR="00B46CA2">
        <w:rPr>
          <w:highlight w:val="green"/>
          <w:lang w:val="de-AT"/>
        </w:rPr>
        <w:t>1</w:t>
      </w:r>
      <w:r w:rsidR="00144EDE" w:rsidRPr="008B29F3">
        <w:rPr>
          <w:highlight w:val="yellow"/>
          <w:lang w:val="de-AT"/>
        </w:rPr>
        <w:t xml:space="preserve"> Meter Abstand gegeben ist und die Einhaltung des Mindestabstands</w:t>
      </w:r>
      <w:r w:rsidR="00B31AAD" w:rsidRPr="008B29F3">
        <w:rPr>
          <w:highlight w:val="yellow"/>
          <w:lang w:val="de-AT"/>
        </w:rPr>
        <w:t>,</w:t>
      </w:r>
      <w:r w:rsidR="00144EDE" w:rsidRPr="008B29F3">
        <w:rPr>
          <w:highlight w:val="yellow"/>
          <w:lang w:val="de-AT"/>
        </w:rPr>
        <w:t xml:space="preserve"> auch beim Aufstehen bzw. Verlassen des Raumes</w:t>
      </w:r>
      <w:r w:rsidR="00B31AAD" w:rsidRPr="008B29F3">
        <w:rPr>
          <w:highlight w:val="yellow"/>
          <w:lang w:val="de-AT"/>
        </w:rPr>
        <w:t>,</w:t>
      </w:r>
      <w:r w:rsidR="00144EDE" w:rsidRPr="008B29F3">
        <w:rPr>
          <w:highlight w:val="yellow"/>
          <w:lang w:val="de-AT"/>
        </w:rPr>
        <w:t xml:space="preserve"> eingehalten werden kann.</w:t>
      </w:r>
      <w:r w:rsidR="00C43B5C" w:rsidRPr="008B29F3">
        <w:rPr>
          <w:highlight w:val="yellow"/>
          <w:lang w:val="de-AT"/>
        </w:rPr>
        <w:t xml:space="preserve"> </w:t>
      </w:r>
      <w:r w:rsidR="00144EDE" w:rsidRPr="008B29F3">
        <w:rPr>
          <w:highlight w:val="yellow"/>
          <w:lang w:val="de-AT"/>
        </w:rPr>
        <w:t xml:space="preserve">Zwischenräume </w:t>
      </w:r>
      <w:r w:rsidR="001C3595" w:rsidRPr="008B29F3">
        <w:rPr>
          <w:highlight w:val="yellow"/>
          <w:lang w:val="de-AT"/>
        </w:rPr>
        <w:t xml:space="preserve">zwischen den Stühlen </w:t>
      </w:r>
      <w:r w:rsidR="00144EDE" w:rsidRPr="008B29F3">
        <w:rPr>
          <w:highlight w:val="yellow"/>
          <w:lang w:val="de-AT"/>
        </w:rPr>
        <w:t>werden freigelassen</w:t>
      </w:r>
      <w:r w:rsidR="00C43B5C" w:rsidRPr="008B29F3">
        <w:rPr>
          <w:highlight w:val="yellow"/>
          <w:lang w:val="de-AT"/>
        </w:rPr>
        <w:t xml:space="preserve">. </w:t>
      </w:r>
      <w:r w:rsidR="003D2DC8" w:rsidRPr="008B29F3">
        <w:rPr>
          <w:highlight w:val="yellow"/>
          <w:lang w:val="de-AT"/>
        </w:rPr>
        <w:t>Die</w:t>
      </w:r>
      <w:r w:rsidR="00144EDE" w:rsidRPr="008B29F3">
        <w:rPr>
          <w:highlight w:val="yellow"/>
          <w:lang w:val="de-AT"/>
        </w:rPr>
        <w:t xml:space="preserve"> Anzahl der Stühle entspricht der (maximalen) </w:t>
      </w:r>
      <w:r w:rsidR="0074527D" w:rsidRPr="008B29F3">
        <w:rPr>
          <w:highlight w:val="yellow"/>
          <w:lang w:val="de-AT"/>
        </w:rPr>
        <w:t>Mitarbeiter*innen</w:t>
      </w:r>
      <w:r w:rsidR="00E37E8C" w:rsidRPr="008B29F3">
        <w:rPr>
          <w:highlight w:val="yellow"/>
          <w:lang w:val="de-AT"/>
        </w:rPr>
        <w:t>zahl im Raum</w:t>
      </w:r>
      <w:r w:rsidR="00144EDE" w:rsidRPr="008B29F3">
        <w:rPr>
          <w:highlight w:val="yellow"/>
          <w:lang w:val="de-AT"/>
        </w:rPr>
        <w:t>.</w:t>
      </w:r>
    </w:p>
    <w:p w14:paraId="489EA2C7" w14:textId="7AF39000" w:rsidR="003D2DC8" w:rsidRPr="008B29F3" w:rsidRDefault="00E37E8C" w:rsidP="00FD4362">
      <w:pPr>
        <w:pStyle w:val="Listenabsatz"/>
        <w:numPr>
          <w:ilvl w:val="0"/>
          <w:numId w:val="17"/>
        </w:numPr>
        <w:rPr>
          <w:highlight w:val="yellow"/>
          <w:lang w:val="de-AT"/>
        </w:rPr>
      </w:pPr>
      <w:r w:rsidRPr="008B29F3">
        <w:rPr>
          <w:highlight w:val="yellow"/>
          <w:lang w:val="de-AT"/>
        </w:rPr>
        <w:t xml:space="preserve">Sozialräume </w:t>
      </w:r>
      <w:r w:rsidR="00144EDE" w:rsidRPr="008B29F3">
        <w:rPr>
          <w:highlight w:val="yellow"/>
          <w:lang w:val="de-AT"/>
        </w:rPr>
        <w:t xml:space="preserve">werdend so </w:t>
      </w:r>
      <w:r w:rsidRPr="008B29F3">
        <w:rPr>
          <w:highlight w:val="yellow"/>
          <w:lang w:val="de-AT"/>
        </w:rPr>
        <w:t>gestaltet</w:t>
      </w:r>
      <w:r w:rsidR="00144EDE" w:rsidRPr="008B29F3">
        <w:rPr>
          <w:highlight w:val="yellow"/>
          <w:lang w:val="de-AT"/>
        </w:rPr>
        <w:t>, dass zwischen allen Sitzplätzen mehr als ein Meter Abstand gegeben ist und die Einhaltung des ein Meter Abstand</w:t>
      </w:r>
      <w:r w:rsidR="00B31AAD" w:rsidRPr="008B29F3">
        <w:rPr>
          <w:highlight w:val="yellow"/>
          <w:lang w:val="de-AT"/>
        </w:rPr>
        <w:t>,</w:t>
      </w:r>
      <w:r w:rsidR="00144EDE" w:rsidRPr="008B29F3">
        <w:rPr>
          <w:highlight w:val="yellow"/>
          <w:lang w:val="de-AT"/>
        </w:rPr>
        <w:t xml:space="preserve"> auch beim Aufstehen bzw. Verlassen des Raumes</w:t>
      </w:r>
      <w:r w:rsidR="00B31AAD" w:rsidRPr="008B29F3">
        <w:rPr>
          <w:highlight w:val="yellow"/>
          <w:lang w:val="de-AT"/>
        </w:rPr>
        <w:t>,</w:t>
      </w:r>
      <w:r w:rsidR="00144EDE" w:rsidRPr="008B29F3">
        <w:rPr>
          <w:highlight w:val="yellow"/>
          <w:lang w:val="de-AT"/>
        </w:rPr>
        <w:t xml:space="preserve"> immer eingehalten werden kann. Zwischenräume werden freigelassen</w:t>
      </w:r>
      <w:r w:rsidR="00C43B5C" w:rsidRPr="008B29F3">
        <w:rPr>
          <w:highlight w:val="yellow"/>
          <w:lang w:val="de-AT"/>
        </w:rPr>
        <w:t xml:space="preserve"> und </w:t>
      </w:r>
      <w:r w:rsidR="00144EDE" w:rsidRPr="008B29F3">
        <w:rPr>
          <w:highlight w:val="yellow"/>
          <w:lang w:val="de-AT"/>
        </w:rPr>
        <w:t>Anzahl der Stühle ent</w:t>
      </w:r>
      <w:r w:rsidR="001C3595" w:rsidRPr="008B29F3">
        <w:rPr>
          <w:highlight w:val="yellow"/>
          <w:lang w:val="de-AT"/>
        </w:rPr>
        <w:t>s</w:t>
      </w:r>
      <w:r w:rsidR="00144EDE" w:rsidRPr="008B29F3">
        <w:rPr>
          <w:highlight w:val="yellow"/>
          <w:lang w:val="de-AT"/>
        </w:rPr>
        <w:t xml:space="preserve">pricht der (maximalen) </w:t>
      </w:r>
      <w:r w:rsidR="0074527D" w:rsidRPr="008B29F3">
        <w:rPr>
          <w:highlight w:val="yellow"/>
          <w:lang w:val="de-AT"/>
        </w:rPr>
        <w:t>Mitarbeiter*innen</w:t>
      </w:r>
      <w:r w:rsidRPr="008B29F3">
        <w:rPr>
          <w:highlight w:val="yellow"/>
          <w:lang w:val="de-AT"/>
        </w:rPr>
        <w:t>zahl im Raum</w:t>
      </w:r>
      <w:r w:rsidR="00144EDE" w:rsidRPr="008B29F3">
        <w:rPr>
          <w:highlight w:val="yellow"/>
          <w:lang w:val="de-AT"/>
        </w:rPr>
        <w:t xml:space="preserve">. </w:t>
      </w:r>
    </w:p>
    <w:p w14:paraId="121F7CB1" w14:textId="1030473E" w:rsidR="003D2DC8" w:rsidRPr="008B29F3" w:rsidRDefault="00144EDE" w:rsidP="00FD4362">
      <w:pPr>
        <w:pStyle w:val="Listenabsatz"/>
        <w:numPr>
          <w:ilvl w:val="0"/>
          <w:numId w:val="17"/>
        </w:numPr>
        <w:rPr>
          <w:highlight w:val="yellow"/>
          <w:lang w:val="de-AT"/>
        </w:rPr>
      </w:pPr>
      <w:r w:rsidRPr="008B29F3">
        <w:rPr>
          <w:highlight w:val="yellow"/>
          <w:lang w:val="de-AT"/>
        </w:rPr>
        <w:t xml:space="preserve">Die Flächen für die Pausen sind so </w:t>
      </w:r>
      <w:r w:rsidR="003D2DC8" w:rsidRPr="008B29F3">
        <w:rPr>
          <w:highlight w:val="yellow"/>
          <w:lang w:val="de-AT"/>
        </w:rPr>
        <w:t>dimensioniert</w:t>
      </w:r>
      <w:r w:rsidRPr="008B29F3">
        <w:rPr>
          <w:highlight w:val="yellow"/>
          <w:lang w:val="de-AT"/>
        </w:rPr>
        <w:t>, dass jeder Teilnehmer</w:t>
      </w:r>
      <w:r w:rsidR="00EC5F3B" w:rsidRPr="008B29F3">
        <w:rPr>
          <w:highlight w:val="yellow"/>
          <w:lang w:val="de-AT"/>
        </w:rPr>
        <w:t>*innen</w:t>
      </w:r>
      <w:r w:rsidRPr="008B29F3">
        <w:rPr>
          <w:highlight w:val="yellow"/>
          <w:lang w:val="de-AT"/>
        </w:rPr>
        <w:t xml:space="preserve"> immer mindestens einen Meter Abstand zu jedem anderen Teilnehmer</w:t>
      </w:r>
      <w:r w:rsidR="00EC5F3B" w:rsidRPr="008B29F3">
        <w:rPr>
          <w:highlight w:val="yellow"/>
          <w:lang w:val="de-AT"/>
        </w:rPr>
        <w:t>*innen</w:t>
      </w:r>
      <w:r w:rsidRPr="008B29F3">
        <w:rPr>
          <w:highlight w:val="yellow"/>
          <w:lang w:val="de-AT"/>
        </w:rPr>
        <w:t xml:space="preserve"> halten kann.</w:t>
      </w:r>
    </w:p>
    <w:p w14:paraId="1C43722D" w14:textId="709EC901" w:rsidR="004D0C9B" w:rsidRPr="008B29F3" w:rsidRDefault="002D7465" w:rsidP="00FD4362">
      <w:pPr>
        <w:pStyle w:val="Listenabsatz"/>
        <w:numPr>
          <w:ilvl w:val="0"/>
          <w:numId w:val="17"/>
        </w:numPr>
        <w:rPr>
          <w:highlight w:val="yellow"/>
        </w:rPr>
      </w:pPr>
      <w:r w:rsidRPr="008B29F3">
        <w:rPr>
          <w:highlight w:val="yellow"/>
          <w:lang w:val="de-AT"/>
        </w:rPr>
        <w:t>Die Teilnehmer</w:t>
      </w:r>
      <w:r w:rsidR="00EC5F3B" w:rsidRPr="008B29F3">
        <w:rPr>
          <w:highlight w:val="yellow"/>
          <w:lang w:val="de-AT"/>
        </w:rPr>
        <w:t>*innen</w:t>
      </w:r>
      <w:r w:rsidRPr="008B29F3">
        <w:rPr>
          <w:highlight w:val="yellow"/>
          <w:lang w:val="de-AT"/>
        </w:rPr>
        <w:t xml:space="preserve"> </w:t>
      </w:r>
      <w:r w:rsidR="00E37E8C" w:rsidRPr="008B29F3">
        <w:rPr>
          <w:highlight w:val="yellow"/>
          <w:lang w:val="de-AT"/>
        </w:rPr>
        <w:t xml:space="preserve">von Besprechungen, speziell mit externen </w:t>
      </w:r>
      <w:r w:rsidR="00EC5F3B" w:rsidRPr="008B29F3">
        <w:rPr>
          <w:highlight w:val="yellow"/>
          <w:lang w:val="de-AT"/>
        </w:rPr>
        <w:t>Teilnehmer*</w:t>
      </w:r>
      <w:proofErr w:type="spellStart"/>
      <w:r w:rsidR="00EC5F3B" w:rsidRPr="008B29F3">
        <w:rPr>
          <w:highlight w:val="yellow"/>
          <w:lang w:val="de-AT"/>
        </w:rPr>
        <w:t>innen</w:t>
      </w:r>
      <w:r w:rsidR="00FC7DF4" w:rsidRPr="008B29F3">
        <w:rPr>
          <w:highlight w:val="yellow"/>
          <w:lang w:val="de-AT"/>
        </w:rPr>
        <w:t>n</w:t>
      </w:r>
      <w:proofErr w:type="spellEnd"/>
      <w:r w:rsidR="00B31AAD" w:rsidRPr="008B29F3">
        <w:rPr>
          <w:highlight w:val="yellow"/>
          <w:lang w:val="de-AT"/>
        </w:rPr>
        <w:t>,</w:t>
      </w:r>
      <w:r w:rsidR="00E37E8C" w:rsidRPr="008B29F3">
        <w:rPr>
          <w:highlight w:val="yellow"/>
          <w:lang w:val="de-AT"/>
        </w:rPr>
        <w:t xml:space="preserve"> </w:t>
      </w:r>
      <w:r w:rsidRPr="008B29F3">
        <w:rPr>
          <w:highlight w:val="yellow"/>
          <w:lang w:val="de-AT"/>
        </w:rPr>
        <w:t xml:space="preserve">werden </w:t>
      </w:r>
      <w:r w:rsidR="00E37E8C" w:rsidRPr="008B29F3">
        <w:rPr>
          <w:highlight w:val="yellow"/>
          <w:lang w:val="de-AT"/>
        </w:rPr>
        <w:t xml:space="preserve">bei </w:t>
      </w:r>
      <w:r w:rsidR="00B31AAD" w:rsidRPr="008B29F3">
        <w:rPr>
          <w:highlight w:val="yellow"/>
          <w:lang w:val="de-AT"/>
        </w:rPr>
        <w:t>Meeting-Beginn</w:t>
      </w:r>
      <w:r w:rsidR="00E37E8C" w:rsidRPr="008B29F3">
        <w:rPr>
          <w:highlight w:val="yellow"/>
          <w:lang w:val="de-AT"/>
        </w:rPr>
        <w:t xml:space="preserve"> </w:t>
      </w:r>
      <w:r w:rsidRPr="008B29F3">
        <w:rPr>
          <w:highlight w:val="yellow"/>
          <w:lang w:val="de-AT"/>
        </w:rPr>
        <w:t xml:space="preserve">nochmals auf die </w:t>
      </w:r>
      <w:r w:rsidR="00144EDE" w:rsidRPr="008B29F3">
        <w:rPr>
          <w:highlight w:val="yellow"/>
          <w:lang w:val="de-AT"/>
        </w:rPr>
        <w:t xml:space="preserve">Verhaltensanweisung </w:t>
      </w:r>
      <w:r w:rsidRPr="008B29F3">
        <w:rPr>
          <w:highlight w:val="yellow"/>
          <w:lang w:val="de-AT"/>
        </w:rPr>
        <w:t xml:space="preserve">und </w:t>
      </w:r>
      <w:r w:rsidR="00E250C0" w:rsidRPr="008B29F3">
        <w:rPr>
          <w:highlight w:val="yellow"/>
          <w:lang w:val="de-AT"/>
        </w:rPr>
        <w:t xml:space="preserve">die </w:t>
      </w:r>
      <w:r w:rsidR="00144EDE" w:rsidRPr="008B29F3">
        <w:rPr>
          <w:highlight w:val="yellow"/>
          <w:lang w:val="de-AT"/>
        </w:rPr>
        <w:t>Hygien</w:t>
      </w:r>
      <w:r w:rsidR="00830C5A" w:rsidRPr="008B29F3">
        <w:rPr>
          <w:highlight w:val="yellow"/>
          <w:lang w:val="de-AT"/>
        </w:rPr>
        <w:t>e</w:t>
      </w:r>
      <w:r w:rsidR="00144EDE" w:rsidRPr="008B29F3">
        <w:rPr>
          <w:highlight w:val="yellow"/>
          <w:lang w:val="de-AT"/>
        </w:rPr>
        <w:t>richtlinien</w:t>
      </w:r>
      <w:r w:rsidR="00E250C0" w:rsidRPr="008B29F3">
        <w:rPr>
          <w:highlight w:val="yellow"/>
          <w:lang w:val="de-AT"/>
        </w:rPr>
        <w:t xml:space="preserve"> unterwiesen</w:t>
      </w:r>
      <w:r w:rsidR="00E37E8C" w:rsidRPr="008B29F3">
        <w:rPr>
          <w:highlight w:val="yellow"/>
          <w:lang w:val="de-AT"/>
        </w:rPr>
        <w:t>, speziell auch in Bezug auf das Lüften</w:t>
      </w:r>
      <w:r w:rsidR="00144EDE" w:rsidRPr="008B29F3">
        <w:rPr>
          <w:highlight w:val="yellow"/>
          <w:lang w:val="de-AT"/>
        </w:rPr>
        <w:t>.</w:t>
      </w:r>
    </w:p>
    <w:p w14:paraId="2377DD1D" w14:textId="14F0E909" w:rsidR="00E4019C" w:rsidRDefault="00E4019C" w:rsidP="0009150B"/>
    <w:p w14:paraId="7928AFA5" w14:textId="77777777" w:rsidR="0009150B" w:rsidRPr="00E4019C" w:rsidRDefault="0009150B" w:rsidP="0009150B"/>
    <w:p w14:paraId="20A2F934" w14:textId="033CFE3A" w:rsidR="0008165A" w:rsidRDefault="00FC1DC8" w:rsidP="0008165A">
      <w:pPr>
        <w:pStyle w:val="berschrift4"/>
      </w:pPr>
      <w:r>
        <w:rPr>
          <w:lang w:val="de-DE"/>
        </w:rPr>
        <w:t>bei Schulungen und Veranstaltungen außerhalb des Unternehmens</w:t>
      </w:r>
    </w:p>
    <w:p w14:paraId="60AAE577" w14:textId="77777777" w:rsidR="008B29F3" w:rsidRPr="00B15D57" w:rsidRDefault="008B29F3" w:rsidP="008B29F3">
      <w:pPr>
        <w:rPr>
          <w:highlight w:val="yellow"/>
          <w:lang w:val="de-AT"/>
        </w:rPr>
      </w:pPr>
      <w:r>
        <w:rPr>
          <w:highlight w:val="yellow"/>
          <w:lang w:val="de-AT"/>
        </w:rPr>
        <w:t>ANPASSEN AN DAS UNTERNEHMEN!</w:t>
      </w:r>
      <w:r w:rsidRPr="00727088">
        <w:rPr>
          <w:highlight w:val="yellow"/>
          <w:lang w:val="de-AT"/>
        </w:rPr>
        <w:t xml:space="preserve"> </w:t>
      </w:r>
      <w:r>
        <w:rPr>
          <w:highlight w:val="yellow"/>
          <w:lang w:val="de-AT"/>
        </w:rPr>
        <w:t>Beschreibung nur als Beispiel!</w:t>
      </w:r>
    </w:p>
    <w:p w14:paraId="1731EB63" w14:textId="5CD8420D" w:rsidR="006A7792" w:rsidRDefault="00B46CA2" w:rsidP="006A7792">
      <w:pPr>
        <w:pStyle w:val="Listenabsatz"/>
        <w:numPr>
          <w:ilvl w:val="0"/>
          <w:numId w:val="15"/>
        </w:numPr>
        <w:rPr>
          <w:color w:val="auto"/>
          <w:highlight w:val="yellow"/>
        </w:rPr>
      </w:pPr>
      <w:r w:rsidRPr="00B15D57">
        <w:rPr>
          <w:color w:val="auto"/>
          <w:highlight w:val="yellow"/>
        </w:rPr>
        <w:t>Präferieren</w:t>
      </w:r>
      <w:r w:rsidR="006A7792" w:rsidRPr="00B15D57">
        <w:rPr>
          <w:color w:val="auto"/>
          <w:highlight w:val="yellow"/>
        </w:rPr>
        <w:t xml:space="preserve"> von Online-Meetings soweit möglich</w:t>
      </w:r>
    </w:p>
    <w:p w14:paraId="711FF0AE" w14:textId="77777777" w:rsidR="008B29F3" w:rsidRPr="00B15D57" w:rsidRDefault="008B29F3" w:rsidP="008B29F3">
      <w:pPr>
        <w:pStyle w:val="Listenabsatz"/>
        <w:numPr>
          <w:ilvl w:val="0"/>
          <w:numId w:val="15"/>
        </w:numPr>
        <w:rPr>
          <w:color w:val="auto"/>
          <w:highlight w:val="yellow"/>
        </w:rPr>
      </w:pPr>
      <w:r>
        <w:rPr>
          <w:color w:val="auto"/>
          <w:highlight w:val="yellow"/>
        </w:rPr>
        <w:t>Wenn möglich vorher testen (Antigen-Test, molekularbiologischer Test, z.B. im Rahmen der betrieblichen Testung)</w:t>
      </w:r>
    </w:p>
    <w:p w14:paraId="71613A7E" w14:textId="77777777" w:rsidR="006A7792" w:rsidRPr="00B15D57" w:rsidRDefault="006A7792" w:rsidP="006A7792">
      <w:pPr>
        <w:pStyle w:val="Listenabsatz"/>
        <w:numPr>
          <w:ilvl w:val="0"/>
          <w:numId w:val="15"/>
        </w:numPr>
        <w:rPr>
          <w:color w:val="auto"/>
          <w:highlight w:val="yellow"/>
        </w:rPr>
      </w:pPr>
      <w:r w:rsidRPr="00B15D57">
        <w:rPr>
          <w:color w:val="auto"/>
          <w:highlight w:val="yellow"/>
        </w:rPr>
        <w:t>Abstandsregeln bei Präsenz-Terminen einhalten</w:t>
      </w:r>
    </w:p>
    <w:p w14:paraId="3A0DFA92" w14:textId="09A60CE0" w:rsidR="006A7792" w:rsidRPr="00B46CA2" w:rsidRDefault="00B46CA2" w:rsidP="006A7792">
      <w:pPr>
        <w:pStyle w:val="Listenabsatz"/>
        <w:numPr>
          <w:ilvl w:val="0"/>
          <w:numId w:val="15"/>
        </w:numPr>
        <w:rPr>
          <w:color w:val="auto"/>
          <w:highlight w:val="green"/>
        </w:rPr>
      </w:pPr>
      <w:r w:rsidRPr="00B46CA2">
        <w:rPr>
          <w:color w:val="auto"/>
          <w:highlight w:val="green"/>
        </w:rPr>
        <w:t>MNS/</w:t>
      </w:r>
      <w:r w:rsidR="008B29F3" w:rsidRPr="00B46CA2">
        <w:rPr>
          <w:color w:val="auto"/>
          <w:highlight w:val="green"/>
        </w:rPr>
        <w:t>FFP2 Masken</w:t>
      </w:r>
      <w:r w:rsidR="006A7792" w:rsidRPr="00B46CA2">
        <w:rPr>
          <w:color w:val="auto"/>
          <w:highlight w:val="green"/>
        </w:rPr>
        <w:t xml:space="preserve"> bei Präsenz-Terminen tragen</w:t>
      </w:r>
      <w:r w:rsidRPr="00B46CA2">
        <w:rPr>
          <w:color w:val="auto"/>
          <w:highlight w:val="green"/>
        </w:rPr>
        <w:t xml:space="preserve"> (bei notwendiger Unterschreitung der Abständen wird FFP2-Maske empfohlen)</w:t>
      </w:r>
    </w:p>
    <w:p w14:paraId="45528430" w14:textId="77777777" w:rsidR="006A7792" w:rsidRPr="00B15D57" w:rsidRDefault="006A7792" w:rsidP="006A7792">
      <w:pPr>
        <w:pStyle w:val="Listenabsatz"/>
        <w:numPr>
          <w:ilvl w:val="0"/>
          <w:numId w:val="15"/>
        </w:numPr>
        <w:rPr>
          <w:color w:val="auto"/>
          <w:highlight w:val="yellow"/>
        </w:rPr>
      </w:pPr>
      <w:r w:rsidRPr="00B15D57">
        <w:rPr>
          <w:color w:val="auto"/>
          <w:highlight w:val="yellow"/>
        </w:rPr>
        <w:t>Hygieneregeln beachten</w:t>
      </w:r>
    </w:p>
    <w:p w14:paraId="379E2583" w14:textId="0A69BF65" w:rsidR="00E4019C" w:rsidRDefault="00E4019C" w:rsidP="0009150B"/>
    <w:p w14:paraId="15E02949" w14:textId="77777777" w:rsidR="0009150B" w:rsidRPr="00E4019C" w:rsidRDefault="0009150B" w:rsidP="0009150B"/>
    <w:p w14:paraId="2B467EA2" w14:textId="513FA84A" w:rsidR="00FC1DC8" w:rsidRDefault="00B93B47" w:rsidP="00FC1DC8">
      <w:pPr>
        <w:pStyle w:val="berschrift4"/>
      </w:pPr>
      <w:r>
        <w:t>in der Freizeit bzw. außerhalb des Unternehmens</w:t>
      </w:r>
    </w:p>
    <w:p w14:paraId="3F63FE80" w14:textId="245FEEFC" w:rsidR="006A7792" w:rsidRDefault="006A7792" w:rsidP="006A7792">
      <w:pPr>
        <w:pStyle w:val="Listenabsatz"/>
        <w:numPr>
          <w:ilvl w:val="0"/>
          <w:numId w:val="15"/>
        </w:numPr>
        <w:rPr>
          <w:color w:val="auto"/>
        </w:rPr>
      </w:pPr>
      <w:r>
        <w:rPr>
          <w:color w:val="auto"/>
        </w:rPr>
        <w:t xml:space="preserve">Appell an die Vernunft der </w:t>
      </w:r>
      <w:r w:rsidR="0074527D">
        <w:rPr>
          <w:color w:val="auto"/>
        </w:rPr>
        <w:t>Mitarbeiter*innen</w:t>
      </w:r>
      <w:r>
        <w:rPr>
          <w:color w:val="auto"/>
        </w:rPr>
        <w:t xml:space="preserve">: </w:t>
      </w:r>
    </w:p>
    <w:p w14:paraId="15FB1B52" w14:textId="62669C50" w:rsidR="006A7792" w:rsidRDefault="006A7792" w:rsidP="006A7792">
      <w:pPr>
        <w:pStyle w:val="Listenabsatz"/>
        <w:numPr>
          <w:ilvl w:val="1"/>
          <w:numId w:val="15"/>
        </w:numPr>
        <w:rPr>
          <w:color w:val="auto"/>
        </w:rPr>
      </w:pPr>
      <w:r>
        <w:rPr>
          <w:color w:val="auto"/>
        </w:rPr>
        <w:t xml:space="preserve">Auch außerhalb des Unternehmens die </w:t>
      </w:r>
      <w:r w:rsidRPr="006A7792">
        <w:rPr>
          <w:color w:val="auto"/>
        </w:rPr>
        <w:t xml:space="preserve">Abstandsregeln </w:t>
      </w:r>
      <w:r>
        <w:rPr>
          <w:color w:val="auto"/>
        </w:rPr>
        <w:t>einzuhalten</w:t>
      </w:r>
    </w:p>
    <w:p w14:paraId="57F5FA68" w14:textId="5E2F1324" w:rsidR="006A7792" w:rsidRDefault="006A7792" w:rsidP="006A7792">
      <w:pPr>
        <w:pStyle w:val="Listenabsatz"/>
        <w:numPr>
          <w:ilvl w:val="1"/>
          <w:numId w:val="15"/>
        </w:numPr>
        <w:rPr>
          <w:color w:val="auto"/>
        </w:rPr>
      </w:pPr>
      <w:r w:rsidRPr="006A7792">
        <w:rPr>
          <w:color w:val="auto"/>
        </w:rPr>
        <w:t>Auch außerhalb des Unternehmens die Kontakte (</w:t>
      </w:r>
      <w:r w:rsidR="008B29F3">
        <w:rPr>
          <w:color w:val="auto"/>
        </w:rPr>
        <w:t>soweit möglich und gesetzlich vorgeschrieben</w:t>
      </w:r>
      <w:r w:rsidRPr="006A7792">
        <w:rPr>
          <w:color w:val="auto"/>
        </w:rPr>
        <w:t>) einzuschränken</w:t>
      </w:r>
    </w:p>
    <w:p w14:paraId="4FDA8030" w14:textId="14B5DEFF" w:rsidR="006A7792" w:rsidRDefault="006A7792" w:rsidP="006A7792">
      <w:pPr>
        <w:pStyle w:val="Listenabsatz"/>
        <w:numPr>
          <w:ilvl w:val="1"/>
          <w:numId w:val="15"/>
        </w:numPr>
        <w:rPr>
          <w:color w:val="auto"/>
        </w:rPr>
      </w:pPr>
      <w:r w:rsidRPr="006A7792">
        <w:rPr>
          <w:color w:val="auto"/>
        </w:rPr>
        <w:t>MNS</w:t>
      </w:r>
      <w:r w:rsidR="008B29F3">
        <w:rPr>
          <w:color w:val="auto"/>
        </w:rPr>
        <w:t>/FFP2 Masken</w:t>
      </w:r>
      <w:r w:rsidRPr="006A7792">
        <w:rPr>
          <w:color w:val="auto"/>
        </w:rPr>
        <w:t xml:space="preserve"> bei Kontakt mit nicht haushaltszugehörigen Personen zu tragen</w:t>
      </w:r>
    </w:p>
    <w:p w14:paraId="73151B45" w14:textId="076BDBC3" w:rsidR="006A7792" w:rsidRPr="006A7792" w:rsidRDefault="006A7792" w:rsidP="006A7792">
      <w:pPr>
        <w:pStyle w:val="Listenabsatz"/>
        <w:numPr>
          <w:ilvl w:val="1"/>
          <w:numId w:val="15"/>
        </w:numPr>
        <w:rPr>
          <w:color w:val="auto"/>
        </w:rPr>
      </w:pPr>
      <w:r w:rsidRPr="006A7792">
        <w:rPr>
          <w:color w:val="auto"/>
        </w:rPr>
        <w:t>Hygieneregeln beachten</w:t>
      </w:r>
    </w:p>
    <w:p w14:paraId="1B16A676" w14:textId="77777777" w:rsidR="00E4019C" w:rsidRPr="00E4019C" w:rsidRDefault="00E4019C" w:rsidP="00C66984"/>
    <w:p w14:paraId="4EFCC1F3" w14:textId="77777777" w:rsidR="00E4019C" w:rsidRPr="00E4019C" w:rsidRDefault="00E4019C" w:rsidP="00E4019C">
      <w:pPr>
        <w:pStyle w:val="berschrift4"/>
        <w:numPr>
          <w:ilvl w:val="0"/>
          <w:numId w:val="0"/>
        </w:numPr>
        <w:ind w:left="864" w:hanging="864"/>
      </w:pPr>
    </w:p>
    <w:p w14:paraId="66B57C31" w14:textId="3DF37F71" w:rsidR="00FC1DC8" w:rsidRDefault="00DC4500" w:rsidP="00FC1DC8">
      <w:pPr>
        <w:pStyle w:val="berschrift4"/>
      </w:pPr>
      <w:r>
        <w:t>Zugehörigkeit zu Covid-19 Risikogruppen</w:t>
      </w:r>
    </w:p>
    <w:p w14:paraId="37A3DBB0" w14:textId="00577975" w:rsidR="008B29F3" w:rsidRPr="008B29F3" w:rsidRDefault="008B29F3" w:rsidP="008B29F3">
      <w:pPr>
        <w:rPr>
          <w:highlight w:val="yellow"/>
          <w:lang w:val="de-AT"/>
        </w:rPr>
      </w:pPr>
      <w:r>
        <w:rPr>
          <w:highlight w:val="yellow"/>
          <w:lang w:val="de-AT"/>
        </w:rPr>
        <w:t>ANPASSEN AN DAS UNTERNEHMEN!</w:t>
      </w:r>
      <w:r w:rsidRPr="00727088">
        <w:rPr>
          <w:highlight w:val="yellow"/>
          <w:lang w:val="de-AT"/>
        </w:rPr>
        <w:t xml:space="preserve"> </w:t>
      </w:r>
      <w:r>
        <w:rPr>
          <w:highlight w:val="yellow"/>
          <w:lang w:val="de-AT"/>
        </w:rPr>
        <w:t>Beschreibung nur als Beispiel!</w:t>
      </w:r>
    </w:p>
    <w:p w14:paraId="387E215C" w14:textId="0BC17CB3" w:rsidR="00E4019C" w:rsidRPr="008B29F3" w:rsidRDefault="006A7792" w:rsidP="00E4019C">
      <w:pPr>
        <w:pStyle w:val="Listenabsatz"/>
        <w:numPr>
          <w:ilvl w:val="0"/>
          <w:numId w:val="15"/>
        </w:numPr>
        <w:rPr>
          <w:highlight w:val="yellow"/>
        </w:rPr>
      </w:pPr>
      <w:r w:rsidRPr="008B29F3">
        <w:rPr>
          <w:highlight w:val="yellow"/>
        </w:rPr>
        <w:t>Räumliche Trennung von Risikogruppen</w:t>
      </w:r>
    </w:p>
    <w:p w14:paraId="18D98C96" w14:textId="4E5EE4F4" w:rsidR="006A7792" w:rsidRPr="008B29F3" w:rsidRDefault="006A7792" w:rsidP="00E4019C">
      <w:pPr>
        <w:pStyle w:val="Listenabsatz"/>
        <w:numPr>
          <w:ilvl w:val="0"/>
          <w:numId w:val="15"/>
        </w:numPr>
        <w:rPr>
          <w:highlight w:val="yellow"/>
        </w:rPr>
      </w:pPr>
      <w:r w:rsidRPr="008B29F3">
        <w:rPr>
          <w:highlight w:val="yellow"/>
        </w:rPr>
        <w:t xml:space="preserve">FFP2-Masken </w:t>
      </w:r>
      <w:r w:rsidR="008B363C" w:rsidRPr="008B29F3">
        <w:rPr>
          <w:highlight w:val="yellow"/>
        </w:rPr>
        <w:t xml:space="preserve">bei Kontakt mit anderen </w:t>
      </w:r>
      <w:r w:rsidR="0074527D" w:rsidRPr="008B29F3">
        <w:rPr>
          <w:highlight w:val="yellow"/>
        </w:rPr>
        <w:t>Mitarbeiter*innen</w:t>
      </w:r>
      <w:r w:rsidR="008B363C" w:rsidRPr="008B29F3">
        <w:rPr>
          <w:highlight w:val="yellow"/>
        </w:rPr>
        <w:t xml:space="preserve"> und/oder anderen Kontaktpersonen</w:t>
      </w:r>
    </w:p>
    <w:p w14:paraId="59D28F07" w14:textId="77777777" w:rsidR="00E4019C" w:rsidRPr="00E4019C" w:rsidRDefault="00E4019C" w:rsidP="00E4019C">
      <w:pPr>
        <w:pStyle w:val="berschrift4"/>
        <w:numPr>
          <w:ilvl w:val="0"/>
          <w:numId w:val="0"/>
        </w:numPr>
        <w:ind w:left="864" w:hanging="864"/>
      </w:pPr>
    </w:p>
    <w:p w14:paraId="0F97DE6D" w14:textId="19BC88BB" w:rsidR="00FC1DC8" w:rsidRDefault="006614FA" w:rsidP="00FC1DC8">
      <w:pPr>
        <w:pStyle w:val="berschrift4"/>
      </w:pPr>
      <w:r>
        <w:lastRenderedPageBreak/>
        <w:t xml:space="preserve">Infektionsmöglichkeiten durch Kontakt mit Personen, die nicht unternehmenszugehörig oder </w:t>
      </w:r>
      <w:r w:rsidR="00213500">
        <w:t>Kunden*</w:t>
      </w:r>
      <w:proofErr w:type="spellStart"/>
      <w:r w:rsidR="00213500">
        <w:t>innen</w:t>
      </w:r>
      <w:r>
        <w:t>Innen</w:t>
      </w:r>
      <w:proofErr w:type="spellEnd"/>
      <w:r>
        <w:t xml:space="preserve"> sind</w:t>
      </w:r>
    </w:p>
    <w:p w14:paraId="3AD6265E" w14:textId="77777777" w:rsidR="008B29F3" w:rsidRPr="00B15D57" w:rsidRDefault="008B29F3" w:rsidP="008B29F3">
      <w:pPr>
        <w:rPr>
          <w:highlight w:val="yellow"/>
          <w:lang w:val="de-AT"/>
        </w:rPr>
      </w:pPr>
      <w:r>
        <w:rPr>
          <w:highlight w:val="yellow"/>
          <w:lang w:val="de-AT"/>
        </w:rPr>
        <w:t>ANPASSEN AN DAS UNTERNEHMEN!</w:t>
      </w:r>
      <w:r w:rsidRPr="00727088">
        <w:rPr>
          <w:highlight w:val="yellow"/>
          <w:lang w:val="de-AT"/>
        </w:rPr>
        <w:t xml:space="preserve"> </w:t>
      </w:r>
      <w:r>
        <w:rPr>
          <w:highlight w:val="yellow"/>
          <w:lang w:val="de-AT"/>
        </w:rPr>
        <w:t>Beschreibung nur als Beispiel!</w:t>
      </w:r>
    </w:p>
    <w:p w14:paraId="448AA93B" w14:textId="74C00435" w:rsidR="008B29F3" w:rsidRDefault="00B46CA2" w:rsidP="008B29F3">
      <w:pPr>
        <w:pStyle w:val="Listenabsatz"/>
        <w:numPr>
          <w:ilvl w:val="0"/>
          <w:numId w:val="15"/>
        </w:numPr>
        <w:rPr>
          <w:color w:val="auto"/>
          <w:highlight w:val="yellow"/>
        </w:rPr>
      </w:pPr>
      <w:r w:rsidRPr="00B15D57">
        <w:rPr>
          <w:color w:val="auto"/>
          <w:highlight w:val="yellow"/>
        </w:rPr>
        <w:t>Präferieren</w:t>
      </w:r>
      <w:r w:rsidR="008B29F3" w:rsidRPr="00B15D57">
        <w:rPr>
          <w:color w:val="auto"/>
          <w:highlight w:val="yellow"/>
        </w:rPr>
        <w:t xml:space="preserve"> von Online-Meetings soweit möglich</w:t>
      </w:r>
    </w:p>
    <w:p w14:paraId="168B2868" w14:textId="77777777" w:rsidR="008B29F3" w:rsidRPr="00B15D57" w:rsidRDefault="008B29F3" w:rsidP="008B29F3">
      <w:pPr>
        <w:pStyle w:val="Listenabsatz"/>
        <w:numPr>
          <w:ilvl w:val="0"/>
          <w:numId w:val="15"/>
        </w:numPr>
        <w:rPr>
          <w:color w:val="auto"/>
          <w:highlight w:val="yellow"/>
        </w:rPr>
      </w:pPr>
      <w:r>
        <w:rPr>
          <w:color w:val="auto"/>
          <w:highlight w:val="yellow"/>
        </w:rPr>
        <w:t>Wenn möglich vorher testen (Antigen-Test, molekularbiologischer Test, z.B. im Rahmen der betrieblichen Testung)</w:t>
      </w:r>
    </w:p>
    <w:p w14:paraId="7399EDCD" w14:textId="77777777" w:rsidR="008B363C" w:rsidRPr="00B15D57" w:rsidRDefault="008B363C" w:rsidP="008B363C">
      <w:pPr>
        <w:pStyle w:val="Listenabsatz"/>
        <w:numPr>
          <w:ilvl w:val="0"/>
          <w:numId w:val="15"/>
        </w:numPr>
        <w:rPr>
          <w:color w:val="auto"/>
          <w:highlight w:val="yellow"/>
        </w:rPr>
      </w:pPr>
      <w:r w:rsidRPr="00B15D57">
        <w:rPr>
          <w:color w:val="auto"/>
          <w:highlight w:val="yellow"/>
        </w:rPr>
        <w:t>Abstandsregeln bei Präsenz-Terminen einhalten</w:t>
      </w:r>
    </w:p>
    <w:p w14:paraId="7344D15F" w14:textId="77777777" w:rsidR="008B363C" w:rsidRPr="00B15D57" w:rsidRDefault="008B29F3" w:rsidP="008B363C">
      <w:pPr>
        <w:pStyle w:val="Listenabsatz"/>
        <w:numPr>
          <w:ilvl w:val="0"/>
          <w:numId w:val="15"/>
        </w:numPr>
        <w:rPr>
          <w:color w:val="auto"/>
          <w:highlight w:val="yellow"/>
        </w:rPr>
      </w:pPr>
      <w:r>
        <w:rPr>
          <w:color w:val="auto"/>
          <w:highlight w:val="yellow"/>
        </w:rPr>
        <w:t>FFP2 Masken</w:t>
      </w:r>
      <w:r w:rsidR="008B363C" w:rsidRPr="00B15D57">
        <w:rPr>
          <w:color w:val="auto"/>
          <w:highlight w:val="yellow"/>
        </w:rPr>
        <w:t xml:space="preserve"> bei Präsenz-Terminen tragen</w:t>
      </w:r>
    </w:p>
    <w:p w14:paraId="32212C1D" w14:textId="77777777" w:rsidR="00E4019C" w:rsidRPr="00B15D57" w:rsidRDefault="008B363C" w:rsidP="008B363C">
      <w:pPr>
        <w:pStyle w:val="Listenabsatz"/>
        <w:numPr>
          <w:ilvl w:val="0"/>
          <w:numId w:val="15"/>
        </w:numPr>
        <w:rPr>
          <w:color w:val="auto"/>
          <w:highlight w:val="yellow"/>
        </w:rPr>
      </w:pPr>
      <w:r w:rsidRPr="00B15D57">
        <w:rPr>
          <w:color w:val="auto"/>
          <w:highlight w:val="yellow"/>
        </w:rPr>
        <w:t>Hygieneregeln beachten</w:t>
      </w:r>
    </w:p>
    <w:p w14:paraId="2911CB78" w14:textId="77777777" w:rsidR="00E4019C" w:rsidRPr="00E4019C" w:rsidRDefault="00E4019C" w:rsidP="00E4019C">
      <w:pPr>
        <w:pStyle w:val="berschrift4"/>
        <w:numPr>
          <w:ilvl w:val="0"/>
          <w:numId w:val="0"/>
        </w:numPr>
        <w:ind w:left="864" w:hanging="864"/>
      </w:pPr>
    </w:p>
    <w:p w14:paraId="5C5543B2" w14:textId="59218F16" w:rsidR="001D6CF0" w:rsidRDefault="00B02558" w:rsidP="001D6CF0">
      <w:pPr>
        <w:pStyle w:val="berschrift4"/>
        <w:rPr>
          <w:lang w:val="de-AT"/>
        </w:rPr>
      </w:pPr>
      <w:r>
        <w:rPr>
          <w:lang w:val="de-AT"/>
        </w:rPr>
        <w:t>Bewegung im Bürobereich / Nutzung von Sonderräumen</w:t>
      </w:r>
      <w:r w:rsidR="001D6CF0">
        <w:rPr>
          <w:lang w:val="de-AT"/>
        </w:rPr>
        <w:t xml:space="preserve"> </w:t>
      </w:r>
    </w:p>
    <w:p w14:paraId="6B20FD78" w14:textId="77777777" w:rsidR="00295D48" w:rsidRPr="00B15D57" w:rsidRDefault="00295D48" w:rsidP="00295D48">
      <w:pPr>
        <w:rPr>
          <w:highlight w:val="yellow"/>
          <w:lang w:val="de-AT"/>
        </w:rPr>
      </w:pPr>
      <w:r>
        <w:rPr>
          <w:highlight w:val="yellow"/>
          <w:lang w:val="de-AT"/>
        </w:rPr>
        <w:t>ANPASSEN AN DAS UNTERNEHMEN!</w:t>
      </w:r>
      <w:r w:rsidRPr="00727088">
        <w:rPr>
          <w:highlight w:val="yellow"/>
          <w:lang w:val="de-AT"/>
        </w:rPr>
        <w:t xml:space="preserve"> </w:t>
      </w:r>
      <w:r>
        <w:rPr>
          <w:highlight w:val="yellow"/>
          <w:lang w:val="de-AT"/>
        </w:rPr>
        <w:t>Beschreibung nur als Beispiel!</w:t>
      </w:r>
    </w:p>
    <w:p w14:paraId="4E12E3DF" w14:textId="37F8A1BA" w:rsidR="001D6CF0" w:rsidRPr="00295D48" w:rsidRDefault="00B02558" w:rsidP="001D6CF0">
      <w:pPr>
        <w:pStyle w:val="Listenabsatz"/>
        <w:numPr>
          <w:ilvl w:val="0"/>
          <w:numId w:val="17"/>
        </w:numPr>
        <w:rPr>
          <w:highlight w:val="yellow"/>
          <w:lang w:val="de-AT"/>
        </w:rPr>
      </w:pPr>
      <w:r w:rsidRPr="00295D48">
        <w:rPr>
          <w:highlight w:val="yellow"/>
          <w:lang w:val="de-AT"/>
        </w:rPr>
        <w:t xml:space="preserve">Aufenthalt bzw. Gespräch am </w:t>
      </w:r>
      <w:r w:rsidR="001D6CF0" w:rsidRPr="00295D48">
        <w:rPr>
          <w:highlight w:val="yellow"/>
          <w:lang w:val="de-AT"/>
        </w:rPr>
        <w:t>Gang</w:t>
      </w:r>
      <w:r w:rsidRPr="00295D48">
        <w:rPr>
          <w:highlight w:val="yellow"/>
          <w:lang w:val="de-AT"/>
        </w:rPr>
        <w:t xml:space="preserve"> sind zu vermeiden</w:t>
      </w:r>
      <w:r w:rsidR="008B363C" w:rsidRPr="00295D48">
        <w:rPr>
          <w:highlight w:val="yellow"/>
          <w:lang w:val="de-AT"/>
        </w:rPr>
        <w:t xml:space="preserve"> </w:t>
      </w:r>
      <w:proofErr w:type="spellStart"/>
      <w:r w:rsidR="008B363C" w:rsidRPr="00295D48">
        <w:rPr>
          <w:highlight w:val="yellow"/>
          <w:lang w:val="de-AT"/>
        </w:rPr>
        <w:t>bzw</w:t>
      </w:r>
      <w:proofErr w:type="spellEnd"/>
      <w:r w:rsidR="008B363C" w:rsidRPr="00295D48">
        <w:rPr>
          <w:highlight w:val="yellow"/>
          <w:lang w:val="de-AT"/>
        </w:rPr>
        <w:t xml:space="preserve"> nur mit </w:t>
      </w:r>
      <w:r w:rsidR="006D57B1">
        <w:rPr>
          <w:highlight w:val="green"/>
          <w:lang w:val="de-AT"/>
        </w:rPr>
        <w:t>1</w:t>
      </w:r>
      <w:r w:rsidR="00295D48" w:rsidRPr="00295D48">
        <w:rPr>
          <w:highlight w:val="yellow"/>
          <w:lang w:val="de-AT"/>
        </w:rPr>
        <w:t xml:space="preserve"> Meter</w:t>
      </w:r>
      <w:r w:rsidR="008B363C" w:rsidRPr="00295D48">
        <w:rPr>
          <w:highlight w:val="yellow"/>
          <w:lang w:val="de-AT"/>
        </w:rPr>
        <w:t xml:space="preserve"> Abstand zu führen</w:t>
      </w:r>
      <w:r w:rsidR="001D6CF0" w:rsidRPr="00295D48">
        <w:rPr>
          <w:highlight w:val="yellow"/>
          <w:lang w:val="de-AT"/>
        </w:rPr>
        <w:t xml:space="preserve">. </w:t>
      </w:r>
    </w:p>
    <w:p w14:paraId="574B104C" w14:textId="5C5C9488" w:rsidR="005455CB" w:rsidRPr="00295D48" w:rsidRDefault="005455CB" w:rsidP="001D6CF0">
      <w:pPr>
        <w:pStyle w:val="Listenabsatz"/>
        <w:numPr>
          <w:ilvl w:val="0"/>
          <w:numId w:val="17"/>
        </w:numPr>
        <w:rPr>
          <w:highlight w:val="yellow"/>
          <w:lang w:val="de-AT"/>
        </w:rPr>
      </w:pPr>
      <w:r w:rsidRPr="00295D48">
        <w:rPr>
          <w:highlight w:val="yellow"/>
          <w:lang w:val="de-AT"/>
        </w:rPr>
        <w:t xml:space="preserve">In </w:t>
      </w:r>
      <w:r w:rsidR="008B363C" w:rsidRPr="00295D48">
        <w:rPr>
          <w:highlight w:val="yellow"/>
          <w:lang w:val="de-AT"/>
        </w:rPr>
        <w:t xml:space="preserve">folgenden Räumen darf </w:t>
      </w:r>
      <w:r w:rsidRPr="00295D48">
        <w:rPr>
          <w:highlight w:val="yellow"/>
          <w:lang w:val="de-AT"/>
        </w:rPr>
        <w:t xml:space="preserve">maximal </w:t>
      </w:r>
      <w:r w:rsidR="00295D48" w:rsidRPr="00295D48">
        <w:rPr>
          <w:highlight w:val="yellow"/>
          <w:lang w:val="de-AT"/>
        </w:rPr>
        <w:t>..</w:t>
      </w:r>
      <w:r w:rsidRPr="00295D48">
        <w:rPr>
          <w:highlight w:val="yellow"/>
          <w:lang w:val="de-AT"/>
        </w:rPr>
        <w:t xml:space="preserve"> Person</w:t>
      </w:r>
      <w:r w:rsidR="00295D48" w:rsidRPr="00295D48">
        <w:rPr>
          <w:highlight w:val="yellow"/>
          <w:lang w:val="de-AT"/>
        </w:rPr>
        <w:t>(en)</w:t>
      </w:r>
      <w:r w:rsidRPr="00295D48">
        <w:rPr>
          <w:highlight w:val="yellow"/>
          <w:lang w:val="de-AT"/>
        </w:rPr>
        <w:t xml:space="preserve"> anwesend sein</w:t>
      </w:r>
      <w:r w:rsidR="008B363C" w:rsidRPr="00295D48">
        <w:rPr>
          <w:highlight w:val="yellow"/>
          <w:lang w:val="de-AT"/>
        </w:rPr>
        <w:t xml:space="preserve">: </w:t>
      </w:r>
    </w:p>
    <w:p w14:paraId="020E892D" w14:textId="22E07705" w:rsidR="008B363C" w:rsidRPr="00295D48" w:rsidRDefault="008B363C" w:rsidP="008B363C">
      <w:pPr>
        <w:pStyle w:val="Listenabsatz"/>
        <w:numPr>
          <w:ilvl w:val="1"/>
          <w:numId w:val="17"/>
        </w:numPr>
        <w:rPr>
          <w:highlight w:val="yellow"/>
          <w:lang w:val="de-AT"/>
        </w:rPr>
      </w:pPr>
      <w:r w:rsidRPr="00295D48">
        <w:rPr>
          <w:highlight w:val="yellow"/>
          <w:lang w:val="de-AT"/>
        </w:rPr>
        <w:t>Teeküche/Kopierraum</w:t>
      </w:r>
    </w:p>
    <w:p w14:paraId="43D22DE1" w14:textId="78E83B69" w:rsidR="008B363C" w:rsidRPr="00295D48" w:rsidRDefault="008B363C" w:rsidP="008B363C">
      <w:pPr>
        <w:pStyle w:val="Listenabsatz"/>
        <w:numPr>
          <w:ilvl w:val="1"/>
          <w:numId w:val="17"/>
        </w:numPr>
        <w:rPr>
          <w:highlight w:val="yellow"/>
          <w:lang w:val="de-AT"/>
        </w:rPr>
      </w:pPr>
      <w:r w:rsidRPr="00295D48">
        <w:rPr>
          <w:highlight w:val="yellow"/>
          <w:lang w:val="de-AT"/>
        </w:rPr>
        <w:t>Küche</w:t>
      </w:r>
    </w:p>
    <w:p w14:paraId="5214DA8E" w14:textId="1FF9A13F" w:rsidR="00295D48" w:rsidRPr="00295D48" w:rsidRDefault="00295D48" w:rsidP="008B363C">
      <w:pPr>
        <w:pStyle w:val="Listenabsatz"/>
        <w:numPr>
          <w:ilvl w:val="1"/>
          <w:numId w:val="17"/>
        </w:numPr>
        <w:rPr>
          <w:highlight w:val="yellow"/>
          <w:lang w:val="de-AT"/>
        </w:rPr>
      </w:pPr>
      <w:r w:rsidRPr="00295D48">
        <w:rPr>
          <w:highlight w:val="yellow"/>
          <w:lang w:val="de-AT"/>
        </w:rPr>
        <w:t>…</w:t>
      </w:r>
    </w:p>
    <w:p w14:paraId="75CCDCDD" w14:textId="77777777" w:rsidR="001D6CF0" w:rsidRDefault="001D6CF0" w:rsidP="001D6CF0"/>
    <w:p w14:paraId="627FE137" w14:textId="10FA7235" w:rsidR="004D0C9B" w:rsidRDefault="00154E7A" w:rsidP="00CD2A34">
      <w:pPr>
        <w:pStyle w:val="berschrift4"/>
      </w:pPr>
      <w:r>
        <w:rPr>
          <w:lang w:val="de-AT"/>
        </w:rPr>
        <w:t xml:space="preserve">Tagesende / Abreise </w:t>
      </w:r>
    </w:p>
    <w:p w14:paraId="659D349D" w14:textId="711B71B1" w:rsidR="00CB62C6" w:rsidRPr="006A7792" w:rsidRDefault="00637B4B" w:rsidP="00FD4362">
      <w:pPr>
        <w:pStyle w:val="Listenabsatz"/>
        <w:numPr>
          <w:ilvl w:val="0"/>
          <w:numId w:val="17"/>
        </w:numPr>
        <w:rPr>
          <w:lang w:val="de-AT"/>
        </w:rPr>
      </w:pPr>
      <w:r w:rsidRPr="006A7792">
        <w:rPr>
          <w:lang w:val="de-AT"/>
        </w:rPr>
        <w:t xml:space="preserve">Die Verabschiedung </w:t>
      </w:r>
      <w:r w:rsidR="00154E7A" w:rsidRPr="006A7792">
        <w:rPr>
          <w:lang w:val="de-AT"/>
        </w:rPr>
        <w:t>von Kollegen erfolgt nur durch Zurufen vom Gang</w:t>
      </w:r>
      <w:r w:rsidRPr="006A7792">
        <w:rPr>
          <w:lang w:val="de-AT"/>
        </w:rPr>
        <w:t xml:space="preserve">. </w:t>
      </w:r>
    </w:p>
    <w:p w14:paraId="0ADB16F5" w14:textId="44E5741C" w:rsidR="00637B4B" w:rsidRPr="006A7792" w:rsidRDefault="00637B4B" w:rsidP="006A7792">
      <w:pPr>
        <w:rPr>
          <w:lang w:val="de-AT"/>
        </w:rPr>
      </w:pPr>
    </w:p>
    <w:p w14:paraId="295929FC" w14:textId="77777777" w:rsidR="00EC23CF" w:rsidRDefault="00EC23CF" w:rsidP="004D0C9B"/>
    <w:p w14:paraId="4C563C9C" w14:textId="79ACEED2" w:rsidR="004D0C9B" w:rsidRDefault="00B222FE" w:rsidP="00516A9C">
      <w:pPr>
        <w:pStyle w:val="berschrift3"/>
      </w:pPr>
      <w:bookmarkStart w:id="125" w:name="_Toc67592726"/>
      <w:r>
        <w:rPr>
          <w:lang w:val="de-DE"/>
        </w:rPr>
        <w:t>Präventionsmaßnahmen</w:t>
      </w:r>
      <w:r w:rsidR="004D0C9B">
        <w:t xml:space="preserve"> </w:t>
      </w:r>
      <w:r w:rsidR="00F92D2B">
        <w:rPr>
          <w:lang w:val="de-AT"/>
        </w:rPr>
        <w:t>in den B</w:t>
      </w:r>
      <w:r w:rsidR="00BF1C83">
        <w:rPr>
          <w:lang w:val="de-AT"/>
        </w:rPr>
        <w:t>etriebs</w:t>
      </w:r>
      <w:r w:rsidR="00F92D2B">
        <w:rPr>
          <w:lang w:val="de-AT"/>
        </w:rPr>
        <w:t>räumen</w:t>
      </w:r>
      <w:bookmarkEnd w:id="125"/>
    </w:p>
    <w:p w14:paraId="235FFAF9" w14:textId="0D5ACE11" w:rsidR="004D0C9B" w:rsidRDefault="00B93796" w:rsidP="00C32A9A">
      <w:pPr>
        <w:pStyle w:val="berschrift4"/>
      </w:pPr>
      <w:r>
        <w:rPr>
          <w:lang w:val="de-AT"/>
        </w:rPr>
        <w:t xml:space="preserve">Allgemeine </w:t>
      </w:r>
      <w:r w:rsidR="004D0C9B">
        <w:t>Hygienemaßnahmen</w:t>
      </w:r>
    </w:p>
    <w:p w14:paraId="6D7D70B7" w14:textId="77777777" w:rsidR="00E95B47" w:rsidRDefault="00E95B47" w:rsidP="00E95B47">
      <w:pPr>
        <w:rPr>
          <w:highlight w:val="yellow"/>
          <w:lang w:val="de-AT"/>
        </w:rPr>
      </w:pPr>
      <w:r>
        <w:rPr>
          <w:highlight w:val="yellow"/>
          <w:lang w:val="de-AT"/>
        </w:rPr>
        <w:t>ANPASSEN AN DAS UNTERNEHMEN!</w:t>
      </w:r>
      <w:r w:rsidRPr="00727088">
        <w:rPr>
          <w:highlight w:val="yellow"/>
          <w:lang w:val="de-AT"/>
        </w:rPr>
        <w:t xml:space="preserve"> </w:t>
      </w:r>
      <w:r>
        <w:rPr>
          <w:highlight w:val="yellow"/>
          <w:lang w:val="de-AT"/>
        </w:rPr>
        <w:t>Beschreibung nur als Beispiel!</w:t>
      </w:r>
    </w:p>
    <w:p w14:paraId="03B3020F" w14:textId="77777777" w:rsidR="00E95B47" w:rsidRPr="00B15D57" w:rsidRDefault="00E95B47" w:rsidP="00E95B47">
      <w:pPr>
        <w:rPr>
          <w:highlight w:val="yellow"/>
          <w:lang w:val="de-AT"/>
        </w:rPr>
      </w:pPr>
    </w:p>
    <w:p w14:paraId="54926801" w14:textId="7E3244BF" w:rsidR="00722363" w:rsidRPr="006D57B1" w:rsidRDefault="00722363" w:rsidP="00A47F51">
      <w:pPr>
        <w:pStyle w:val="Aufzaehlung1"/>
      </w:pPr>
      <w:r w:rsidRPr="006D57B1">
        <w:t>Kunden dürfen die Betriebsstätte nur mit FFP2-Maske betreten</w:t>
      </w:r>
    </w:p>
    <w:p w14:paraId="1569AD92" w14:textId="04FF2EC0" w:rsidR="004D0C9B" w:rsidRDefault="00F8304F" w:rsidP="00A47F51">
      <w:pPr>
        <w:pStyle w:val="Aufzaehlung1"/>
        <w:rPr>
          <w:highlight w:val="yellow"/>
        </w:rPr>
      </w:pPr>
      <w:r w:rsidRPr="00E95B47">
        <w:rPr>
          <w:highlight w:val="yellow"/>
        </w:rPr>
        <w:t>Ab Betreten d</w:t>
      </w:r>
      <w:r w:rsidR="00780BBA" w:rsidRPr="00E95B47">
        <w:rPr>
          <w:highlight w:val="yellow"/>
        </w:rPr>
        <w:t xml:space="preserve">es </w:t>
      </w:r>
      <w:r w:rsidR="00C527AA" w:rsidRPr="00E95B47">
        <w:rPr>
          <w:highlight w:val="yellow"/>
        </w:rPr>
        <w:t>Unternehmensstandort</w:t>
      </w:r>
      <w:r w:rsidR="008B363C" w:rsidRPr="00E95B47">
        <w:rPr>
          <w:highlight w:val="yellow"/>
        </w:rPr>
        <w:t>s ()</w:t>
      </w:r>
      <w:r w:rsidR="00C527AA" w:rsidRPr="00E95B47">
        <w:rPr>
          <w:highlight w:val="yellow"/>
        </w:rPr>
        <w:t xml:space="preserve"> </w:t>
      </w:r>
      <w:r w:rsidR="000A347A" w:rsidRPr="00E95B47">
        <w:rPr>
          <w:highlight w:val="yellow"/>
        </w:rPr>
        <w:t xml:space="preserve">muss </w:t>
      </w:r>
      <w:r w:rsidR="00734136">
        <w:rPr>
          <w:highlight w:val="yellow"/>
        </w:rPr>
        <w:t xml:space="preserve">von Mitarbeiter*innen ein MNS oder interne Vorgabe </w:t>
      </w:r>
      <w:r w:rsidR="00E95B47" w:rsidRPr="00E95B47">
        <w:rPr>
          <w:highlight w:val="yellow"/>
        </w:rPr>
        <w:t xml:space="preserve">FFP2 </w:t>
      </w:r>
      <w:r w:rsidRPr="00E95B47">
        <w:rPr>
          <w:highlight w:val="yellow"/>
        </w:rPr>
        <w:t>Maske getragen werden</w:t>
      </w:r>
      <w:r w:rsidR="00C527AA" w:rsidRPr="00E95B47">
        <w:rPr>
          <w:highlight w:val="yellow"/>
        </w:rPr>
        <w:t xml:space="preserve">. </w:t>
      </w:r>
      <w:r w:rsidR="0057304B" w:rsidRPr="00E95B47">
        <w:rPr>
          <w:highlight w:val="yellow"/>
        </w:rPr>
        <w:t xml:space="preserve">Ausgenommen davon sind </w:t>
      </w:r>
      <w:r w:rsidR="00C527AA" w:rsidRPr="00E95B47">
        <w:rPr>
          <w:highlight w:val="yellow"/>
        </w:rPr>
        <w:t>die persönlichen Arbeitsplätze</w:t>
      </w:r>
      <w:r w:rsidR="004906AB" w:rsidRPr="00E95B47">
        <w:rPr>
          <w:highlight w:val="yellow"/>
        </w:rPr>
        <w:t>.</w:t>
      </w:r>
    </w:p>
    <w:p w14:paraId="379F233B" w14:textId="1AE69D7B" w:rsidR="00461DD8" w:rsidRPr="00E95B47" w:rsidRDefault="00461DD8" w:rsidP="00A47F51">
      <w:pPr>
        <w:pStyle w:val="Aufzaehlung1"/>
        <w:rPr>
          <w:highlight w:val="yellow"/>
        </w:rPr>
      </w:pPr>
      <w:r>
        <w:rPr>
          <w:highlight w:val="yellow"/>
        </w:rPr>
        <w:t>FFP2-Makenpflicht wenn zwei Personen in einem Raum sind</w:t>
      </w:r>
    </w:p>
    <w:p w14:paraId="57435CAB" w14:textId="3E3EFCA7" w:rsidR="00F8304F" w:rsidRDefault="00856FA8" w:rsidP="00A47F51">
      <w:pPr>
        <w:pStyle w:val="Aufzaehlung1"/>
        <w:rPr>
          <w:highlight w:val="yellow"/>
        </w:rPr>
      </w:pPr>
      <w:r w:rsidRPr="00E95B47">
        <w:rPr>
          <w:highlight w:val="yellow"/>
        </w:rPr>
        <w:t xml:space="preserve">Es </w:t>
      </w:r>
      <w:r w:rsidR="00D43C27" w:rsidRPr="00E95B47">
        <w:rPr>
          <w:highlight w:val="yellow"/>
        </w:rPr>
        <w:t>ist</w:t>
      </w:r>
      <w:r w:rsidR="002C525C">
        <w:rPr>
          <w:highlight w:val="yellow"/>
        </w:rPr>
        <w:t xml:space="preserve"> grundsätzlich </w:t>
      </w:r>
      <w:r w:rsidR="001A6C40" w:rsidRPr="00E95B47">
        <w:rPr>
          <w:highlight w:val="yellow"/>
        </w:rPr>
        <w:t>mindest</w:t>
      </w:r>
      <w:r w:rsidR="00EC0DCA" w:rsidRPr="00E95B47">
        <w:rPr>
          <w:highlight w:val="yellow"/>
        </w:rPr>
        <w:t>ens</w:t>
      </w:r>
      <w:r w:rsidR="001A6C40" w:rsidRPr="00E95B47">
        <w:rPr>
          <w:highlight w:val="yellow"/>
        </w:rPr>
        <w:t xml:space="preserve"> </w:t>
      </w:r>
      <w:r w:rsidR="006D57B1" w:rsidRPr="006D57B1">
        <w:rPr>
          <w:highlight w:val="green"/>
        </w:rPr>
        <w:t>1</w:t>
      </w:r>
      <w:r w:rsidRPr="00E95B47">
        <w:rPr>
          <w:highlight w:val="yellow"/>
        </w:rPr>
        <w:t xml:space="preserve"> m Abstand zu </w:t>
      </w:r>
      <w:r w:rsidR="001A6C40" w:rsidRPr="00E95B47">
        <w:rPr>
          <w:highlight w:val="yellow"/>
        </w:rPr>
        <w:t xml:space="preserve">anderen Personen zu halten. </w:t>
      </w:r>
    </w:p>
    <w:p w14:paraId="2FDF4C98" w14:textId="6E6FC106" w:rsidR="0037611F" w:rsidRPr="00E95B47" w:rsidRDefault="0037611F" w:rsidP="00A47F51">
      <w:pPr>
        <w:pStyle w:val="Aufzaehlung1"/>
        <w:rPr>
          <w:highlight w:val="yellow"/>
        </w:rPr>
      </w:pPr>
      <w:r>
        <w:rPr>
          <w:highlight w:val="yellow"/>
        </w:rPr>
        <w:t>Regelungen zu Berufsgruppentestungen sind anzuführen (bzw. auch hier der Verweis auf eine Beilage, die laufend aktualisiert wird.</w:t>
      </w:r>
    </w:p>
    <w:p w14:paraId="521C8C3B" w14:textId="6C08EFA8" w:rsidR="001A6C40" w:rsidRPr="00E95B47" w:rsidRDefault="00982C46" w:rsidP="00A47F51">
      <w:pPr>
        <w:pStyle w:val="Aufzaehlung1"/>
        <w:rPr>
          <w:highlight w:val="yellow"/>
        </w:rPr>
      </w:pPr>
      <w:r w:rsidRPr="00E95B47">
        <w:rPr>
          <w:highlight w:val="yellow"/>
        </w:rPr>
        <w:t>Hinweis auf r</w:t>
      </w:r>
      <w:r w:rsidR="001A6C40" w:rsidRPr="00E95B47">
        <w:rPr>
          <w:highlight w:val="yellow"/>
        </w:rPr>
        <w:t xml:space="preserve">egelmäßiges Händewaschen mit Seife </w:t>
      </w:r>
    </w:p>
    <w:p w14:paraId="3D8551DA" w14:textId="77777777" w:rsidR="008B363C" w:rsidRPr="00E95B47" w:rsidRDefault="00982C46" w:rsidP="00A47F51">
      <w:pPr>
        <w:pStyle w:val="Aufzaehlung1"/>
        <w:rPr>
          <w:highlight w:val="yellow"/>
        </w:rPr>
      </w:pPr>
      <w:r w:rsidRPr="00E95B47">
        <w:rPr>
          <w:highlight w:val="yellow"/>
        </w:rPr>
        <w:t xml:space="preserve">Hinweis auf die regelmäßige </w:t>
      </w:r>
      <w:r w:rsidR="00EC0DCA" w:rsidRPr="00E95B47">
        <w:rPr>
          <w:highlight w:val="yellow"/>
        </w:rPr>
        <w:t xml:space="preserve">Nutzung der Händedesinfektion, die </w:t>
      </w:r>
      <w:r w:rsidR="008B363C" w:rsidRPr="00E95B47">
        <w:rPr>
          <w:highlight w:val="yellow"/>
        </w:rPr>
        <w:t xml:space="preserve">im Eingangsbereich, in der Küche, in der Teeküche und </w:t>
      </w:r>
      <w:r w:rsidR="004D53F9" w:rsidRPr="00E95B47">
        <w:rPr>
          <w:highlight w:val="yellow"/>
        </w:rPr>
        <w:t xml:space="preserve">in den Sanitärräumen </w:t>
      </w:r>
      <w:r w:rsidR="00EC0DCA" w:rsidRPr="00E95B47">
        <w:rPr>
          <w:highlight w:val="yellow"/>
        </w:rPr>
        <w:t>zu</w:t>
      </w:r>
      <w:r w:rsidR="008B363C" w:rsidRPr="00E95B47">
        <w:rPr>
          <w:highlight w:val="yellow"/>
        </w:rPr>
        <w:t>r</w:t>
      </w:r>
      <w:r w:rsidR="00EC0DCA" w:rsidRPr="00E95B47">
        <w:rPr>
          <w:highlight w:val="yellow"/>
        </w:rPr>
        <w:t xml:space="preserve"> Verfügung stehen</w:t>
      </w:r>
      <w:r w:rsidR="008B363C" w:rsidRPr="00E95B47">
        <w:rPr>
          <w:highlight w:val="yellow"/>
        </w:rPr>
        <w:t xml:space="preserve">. </w:t>
      </w:r>
    </w:p>
    <w:p w14:paraId="5CDA6833" w14:textId="0A112249" w:rsidR="00E4019C" w:rsidRDefault="008B363C" w:rsidP="00A47F51">
      <w:pPr>
        <w:pStyle w:val="Aufzaehlung1"/>
        <w:rPr>
          <w:highlight w:val="yellow"/>
        </w:rPr>
      </w:pPr>
      <w:r w:rsidRPr="00E95B47">
        <w:rPr>
          <w:highlight w:val="yellow"/>
        </w:rPr>
        <w:t xml:space="preserve">Hinweis die Hände zu desinfizieren, wenn die </w:t>
      </w:r>
      <w:r w:rsidR="009A23BB" w:rsidRPr="00E95B47">
        <w:rPr>
          <w:highlight w:val="yellow"/>
        </w:rPr>
        <w:t xml:space="preserve">Büroräumlichkeiten </w:t>
      </w:r>
      <w:r w:rsidRPr="00E95B47">
        <w:rPr>
          <w:highlight w:val="yellow"/>
        </w:rPr>
        <w:t>betreten werden.</w:t>
      </w:r>
    </w:p>
    <w:p w14:paraId="30EEBF0E" w14:textId="7F246D7E" w:rsidR="00B059B2" w:rsidRDefault="00B059B2" w:rsidP="00A47F51">
      <w:pPr>
        <w:pStyle w:val="Aufzaehlung1"/>
        <w:rPr>
          <w:highlight w:val="yellow"/>
        </w:rPr>
      </w:pPr>
      <w:r>
        <w:rPr>
          <w:highlight w:val="yellow"/>
        </w:rPr>
        <w:t xml:space="preserve">Je nach Kunden-Verkehr sind für Flächen mit Kundenverkehr </w:t>
      </w:r>
      <w:r w:rsidR="006D57B1">
        <w:rPr>
          <w:highlight w:val="yellow"/>
        </w:rPr>
        <w:t>Vorgaben</w:t>
      </w:r>
      <w:r>
        <w:rPr>
          <w:highlight w:val="yellow"/>
        </w:rPr>
        <w:t xml:space="preserve"> für:</w:t>
      </w:r>
    </w:p>
    <w:p w14:paraId="3CDC71D5" w14:textId="6146593B" w:rsidR="00B059B2" w:rsidRDefault="00B059B2" w:rsidP="00A47F51">
      <w:pPr>
        <w:pStyle w:val="Aufzaehlung1"/>
        <w:rPr>
          <w:highlight w:val="yellow"/>
        </w:rPr>
      </w:pPr>
      <w:r>
        <w:rPr>
          <w:highlight w:val="yellow"/>
        </w:rPr>
        <w:lastRenderedPageBreak/>
        <w:t>Max. zulässige Anzahl von Kunden im Bereich (</w:t>
      </w:r>
      <w:r w:rsidR="000F353B">
        <w:rPr>
          <w:highlight w:val="yellow"/>
        </w:rPr>
        <w:t>Quadratmeter</w:t>
      </w:r>
      <w:r>
        <w:rPr>
          <w:highlight w:val="yellow"/>
        </w:rPr>
        <w:t>-Regeln)</w:t>
      </w:r>
    </w:p>
    <w:p w14:paraId="6E2D36F7" w14:textId="22322F18" w:rsidR="00B059B2" w:rsidRPr="00E95B47" w:rsidRDefault="000F353B" w:rsidP="00A47F51">
      <w:pPr>
        <w:pStyle w:val="Aufzaehlung1"/>
        <w:rPr>
          <w:highlight w:val="yellow"/>
        </w:rPr>
      </w:pPr>
      <w:r>
        <w:rPr>
          <w:highlight w:val="yellow"/>
        </w:rPr>
        <w:t>Verbote für Kunden bzw. verbotene Flächen für Kunden</w:t>
      </w:r>
    </w:p>
    <w:p w14:paraId="41DC54D4" w14:textId="77777777" w:rsidR="00E4019C" w:rsidRPr="00E4019C" w:rsidRDefault="00E4019C" w:rsidP="00E4019C">
      <w:pPr>
        <w:pStyle w:val="berschrift4"/>
        <w:numPr>
          <w:ilvl w:val="0"/>
          <w:numId w:val="0"/>
        </w:numPr>
        <w:ind w:left="864" w:hanging="864"/>
      </w:pPr>
    </w:p>
    <w:p w14:paraId="0176C5D3" w14:textId="52984C98" w:rsidR="004D0C9B" w:rsidRDefault="004D0C9B" w:rsidP="00C32A9A">
      <w:pPr>
        <w:pStyle w:val="berschrift4"/>
      </w:pPr>
      <w:r>
        <w:t>Spezifische Hygienevorgaben</w:t>
      </w:r>
    </w:p>
    <w:p w14:paraId="5D02E21E" w14:textId="77777777" w:rsidR="00E95B47" w:rsidRPr="00B15D57" w:rsidRDefault="00E95B47" w:rsidP="00E95B47">
      <w:pPr>
        <w:rPr>
          <w:highlight w:val="yellow"/>
          <w:lang w:val="de-AT"/>
        </w:rPr>
      </w:pPr>
      <w:r>
        <w:rPr>
          <w:highlight w:val="yellow"/>
          <w:lang w:val="de-AT"/>
        </w:rPr>
        <w:t>ANPASSEN AN DAS UNTERNEHMEN!</w:t>
      </w:r>
      <w:r w:rsidRPr="00727088">
        <w:rPr>
          <w:highlight w:val="yellow"/>
          <w:lang w:val="de-AT"/>
        </w:rPr>
        <w:t xml:space="preserve"> </w:t>
      </w:r>
      <w:r>
        <w:rPr>
          <w:highlight w:val="yellow"/>
          <w:lang w:val="de-AT"/>
        </w:rPr>
        <w:t>Beschreibung nur als Beispiel!</w:t>
      </w:r>
    </w:p>
    <w:p w14:paraId="33158E5A" w14:textId="77777777" w:rsidR="00E95B47" w:rsidRPr="00E95B47" w:rsidRDefault="00E95B47" w:rsidP="00E95B47">
      <w:pPr>
        <w:rPr>
          <w:lang w:val="de-AT"/>
        </w:rPr>
      </w:pPr>
    </w:p>
    <w:p w14:paraId="67C63856" w14:textId="7D738FE4" w:rsidR="00A951FC" w:rsidRPr="00E95B47" w:rsidRDefault="008112E1" w:rsidP="00A47F51">
      <w:pPr>
        <w:pStyle w:val="Aufzaehlung1"/>
        <w:rPr>
          <w:highlight w:val="yellow"/>
        </w:rPr>
      </w:pPr>
      <w:r w:rsidRPr="00E95B47">
        <w:rPr>
          <w:highlight w:val="yellow"/>
        </w:rPr>
        <w:t xml:space="preserve">Alle 20 Minuten sowie in den Pausen werden </w:t>
      </w:r>
      <w:r w:rsidR="000C07F8" w:rsidRPr="00E95B47">
        <w:rPr>
          <w:highlight w:val="yellow"/>
        </w:rPr>
        <w:t xml:space="preserve">Besprechungsraume bzw. Räume mit mehreren </w:t>
      </w:r>
      <w:r w:rsidR="00D43C27" w:rsidRPr="00E95B47">
        <w:rPr>
          <w:highlight w:val="yellow"/>
        </w:rPr>
        <w:t xml:space="preserve">anwesenden </w:t>
      </w:r>
      <w:r w:rsidR="0074527D" w:rsidRPr="00E95B47">
        <w:rPr>
          <w:highlight w:val="yellow"/>
        </w:rPr>
        <w:t>Mitarbeiter*innen</w:t>
      </w:r>
      <w:r w:rsidR="000C07F8" w:rsidRPr="00E95B47">
        <w:rPr>
          <w:highlight w:val="yellow"/>
        </w:rPr>
        <w:t xml:space="preserve"> </w:t>
      </w:r>
      <w:r w:rsidRPr="00E95B47">
        <w:rPr>
          <w:highlight w:val="yellow"/>
        </w:rPr>
        <w:t>gründlich gelüftet</w:t>
      </w:r>
      <w:r w:rsidR="00A15DDC" w:rsidRPr="00E95B47">
        <w:rPr>
          <w:highlight w:val="yellow"/>
        </w:rPr>
        <w:t xml:space="preserve"> (Stoßl</w:t>
      </w:r>
      <w:r w:rsidR="004D2B2D" w:rsidRPr="00E95B47">
        <w:rPr>
          <w:highlight w:val="yellow"/>
        </w:rPr>
        <w:t>ü</w:t>
      </w:r>
      <w:r w:rsidR="00A15DDC" w:rsidRPr="00E95B47">
        <w:rPr>
          <w:highlight w:val="yellow"/>
        </w:rPr>
        <w:t xml:space="preserve">ftung </w:t>
      </w:r>
      <w:r w:rsidR="004D2B2D" w:rsidRPr="00E95B47">
        <w:rPr>
          <w:highlight w:val="yellow"/>
        </w:rPr>
        <w:t>zumindest 3 Minuten über die gesamte Fensterfläche bei geöffneten Türen)</w:t>
      </w:r>
      <w:r w:rsidRPr="00E95B47">
        <w:rPr>
          <w:highlight w:val="yellow"/>
        </w:rPr>
        <w:t>. Die Teilnehmer</w:t>
      </w:r>
      <w:r w:rsidR="00EC5F3B" w:rsidRPr="00E95B47">
        <w:rPr>
          <w:highlight w:val="yellow"/>
        </w:rPr>
        <w:t>*innen</w:t>
      </w:r>
      <w:r w:rsidRPr="00E95B47">
        <w:rPr>
          <w:highlight w:val="yellow"/>
        </w:rPr>
        <w:t xml:space="preserve"> </w:t>
      </w:r>
      <w:r w:rsidR="000C07F8" w:rsidRPr="00E95B47">
        <w:rPr>
          <w:highlight w:val="yellow"/>
        </w:rPr>
        <w:t>der Besprechung / der Fortbildung</w:t>
      </w:r>
      <w:r w:rsidR="00873C1F" w:rsidRPr="00E95B47">
        <w:rPr>
          <w:highlight w:val="yellow"/>
        </w:rPr>
        <w:t>,</w:t>
      </w:r>
      <w:r w:rsidR="000C07F8" w:rsidRPr="00E95B47">
        <w:rPr>
          <w:highlight w:val="yellow"/>
        </w:rPr>
        <w:t xml:space="preserve"> </w:t>
      </w:r>
      <w:r w:rsidRPr="00E95B47">
        <w:rPr>
          <w:highlight w:val="yellow"/>
        </w:rPr>
        <w:t xml:space="preserve">werden im Vorfeld aufgefordert ihre Jacken, Tücher, Schals etc. in den </w:t>
      </w:r>
      <w:r w:rsidR="001616B5" w:rsidRPr="00E95B47">
        <w:rPr>
          <w:highlight w:val="yellow"/>
        </w:rPr>
        <w:t xml:space="preserve">Besprechungsraum </w:t>
      </w:r>
      <w:r w:rsidRPr="00E95B47">
        <w:rPr>
          <w:highlight w:val="yellow"/>
        </w:rPr>
        <w:t>mit zu bringen.</w:t>
      </w:r>
      <w:r w:rsidR="000C07F8" w:rsidRPr="00E95B47">
        <w:rPr>
          <w:highlight w:val="yellow"/>
        </w:rPr>
        <w:t xml:space="preserve"> </w:t>
      </w:r>
    </w:p>
    <w:p w14:paraId="6925BDE7" w14:textId="2F55E948" w:rsidR="009F2D04" w:rsidRDefault="003B4ED9" w:rsidP="00A47F51">
      <w:pPr>
        <w:pStyle w:val="Aufzaehlung1"/>
        <w:rPr>
          <w:highlight w:val="yellow"/>
        </w:rPr>
      </w:pPr>
      <w:r w:rsidRPr="00E95B47">
        <w:rPr>
          <w:highlight w:val="yellow"/>
        </w:rPr>
        <w:t xml:space="preserve">Das Büro sowie die Sanitär-, Küchen und Gemeinschaftsräume werden </w:t>
      </w:r>
      <w:r w:rsidR="007F3B46" w:rsidRPr="00E95B47">
        <w:rPr>
          <w:highlight w:val="yellow"/>
        </w:rPr>
        <w:t xml:space="preserve">nach </w:t>
      </w:r>
      <w:r w:rsidR="009F2D04" w:rsidRPr="00E95B47">
        <w:rPr>
          <w:highlight w:val="yellow"/>
        </w:rPr>
        <w:t xml:space="preserve">einem regelmäßigen Plan </w:t>
      </w:r>
      <w:r w:rsidR="007F3B46" w:rsidRPr="00E95B47">
        <w:rPr>
          <w:highlight w:val="yellow"/>
        </w:rPr>
        <w:t xml:space="preserve">gereinigt </w:t>
      </w:r>
      <w:r w:rsidR="009F2D04" w:rsidRPr="00E95B47">
        <w:rPr>
          <w:highlight w:val="yellow"/>
        </w:rPr>
        <w:t xml:space="preserve">und die Flächen </w:t>
      </w:r>
      <w:r w:rsidRPr="00E95B47">
        <w:rPr>
          <w:highlight w:val="yellow"/>
        </w:rPr>
        <w:t xml:space="preserve">im Sanitär- und Küchenbereich </w:t>
      </w:r>
      <w:r w:rsidR="009F2D04" w:rsidRPr="00E95B47">
        <w:rPr>
          <w:highlight w:val="yellow"/>
        </w:rPr>
        <w:t>regelmäßig</w:t>
      </w:r>
      <w:r w:rsidR="007F3B46" w:rsidRPr="00E95B47">
        <w:rPr>
          <w:highlight w:val="yellow"/>
        </w:rPr>
        <w:t xml:space="preserve"> desinfiziert</w:t>
      </w:r>
      <w:r w:rsidR="009F2D04" w:rsidRPr="00E95B47">
        <w:rPr>
          <w:highlight w:val="yellow"/>
        </w:rPr>
        <w:t xml:space="preserve">. </w:t>
      </w:r>
    </w:p>
    <w:p w14:paraId="0DE32E79" w14:textId="217FB670" w:rsidR="006D6034" w:rsidRDefault="006D6034" w:rsidP="00A47F51">
      <w:pPr>
        <w:pStyle w:val="Aufzaehlung1"/>
        <w:rPr>
          <w:highlight w:val="yellow"/>
        </w:rPr>
      </w:pPr>
      <w:r>
        <w:rPr>
          <w:highlight w:val="yellow"/>
        </w:rPr>
        <w:t>Bei vorhanden sein technischer Be- und Entlüftungsanlagen / Raumheizung</w:t>
      </w:r>
      <w:r w:rsidR="00E6629A">
        <w:rPr>
          <w:highlight w:val="yellow"/>
        </w:rPr>
        <w:t xml:space="preserve">: Betriebssicherheit prüfen, Wartung sicher stellen, Anpassungen der Systeme in Absprache mit </w:t>
      </w:r>
      <w:r w:rsidR="00627246">
        <w:rPr>
          <w:highlight w:val="yellow"/>
        </w:rPr>
        <w:t>Spezialisten der Be- und Entlüftungsanlage</w:t>
      </w:r>
    </w:p>
    <w:p w14:paraId="3B86A6AD" w14:textId="08BB1C3F" w:rsidR="00627246" w:rsidRPr="00E95B47" w:rsidRDefault="00627246" w:rsidP="00A47F51">
      <w:pPr>
        <w:pStyle w:val="Aufzaehlung1"/>
        <w:rPr>
          <w:highlight w:val="yellow"/>
        </w:rPr>
      </w:pPr>
      <w:r>
        <w:rPr>
          <w:highlight w:val="yellow"/>
        </w:rPr>
        <w:t xml:space="preserve">Abluftanlagen in Sanitärräumen sind </w:t>
      </w:r>
      <w:r w:rsidR="00ED1A81">
        <w:rPr>
          <w:highlight w:val="yellow"/>
        </w:rPr>
        <w:t>während des Bürobetriebs auf „Dauerabluft“ geschalten</w:t>
      </w:r>
    </w:p>
    <w:p w14:paraId="6BA99485" w14:textId="11A0D0DB" w:rsidR="00E4019C" w:rsidRDefault="008B363C" w:rsidP="00A47F51">
      <w:pPr>
        <w:pStyle w:val="Aufzaehlung1"/>
        <w:rPr>
          <w:highlight w:val="yellow"/>
        </w:rPr>
      </w:pPr>
      <w:r w:rsidRPr="00E95B47">
        <w:rPr>
          <w:highlight w:val="yellow"/>
        </w:rPr>
        <w:t xml:space="preserve">MNS </w:t>
      </w:r>
      <w:r w:rsidR="00F4116C">
        <w:rPr>
          <w:highlight w:val="yellow"/>
        </w:rPr>
        <w:t xml:space="preserve">/ </w:t>
      </w:r>
      <w:r w:rsidR="00903191" w:rsidRPr="00E95B47">
        <w:rPr>
          <w:highlight w:val="yellow"/>
        </w:rPr>
        <w:t>FFF</w:t>
      </w:r>
      <w:r w:rsidR="006F209E" w:rsidRPr="00E95B47">
        <w:rPr>
          <w:highlight w:val="yellow"/>
        </w:rPr>
        <w:t>2</w:t>
      </w:r>
      <w:r w:rsidR="00903191" w:rsidRPr="00E95B47">
        <w:rPr>
          <w:highlight w:val="yellow"/>
        </w:rPr>
        <w:t xml:space="preserve">-Masken </w:t>
      </w:r>
      <w:r w:rsidRPr="00E95B47">
        <w:rPr>
          <w:highlight w:val="yellow"/>
        </w:rPr>
        <w:t xml:space="preserve">liegen in den </w:t>
      </w:r>
      <w:r w:rsidR="00F4116C">
        <w:rPr>
          <w:highlight w:val="yellow"/>
        </w:rPr>
        <w:t>Unternehmens-</w:t>
      </w:r>
      <w:r w:rsidRPr="00E95B47">
        <w:rPr>
          <w:highlight w:val="yellow"/>
        </w:rPr>
        <w:t xml:space="preserve">Räumlichkeiten auf </w:t>
      </w:r>
    </w:p>
    <w:p w14:paraId="5D5D37D7" w14:textId="77777777" w:rsidR="00E4019C" w:rsidRDefault="00E4019C" w:rsidP="00A47F51">
      <w:pPr>
        <w:pStyle w:val="Aufzaehlung1"/>
        <w:rPr>
          <w:highlight w:val="yellow"/>
        </w:rPr>
      </w:pPr>
    </w:p>
    <w:p w14:paraId="5109654A" w14:textId="081C5E96" w:rsidR="00040C14" w:rsidRDefault="00040C14" w:rsidP="00516A9C">
      <w:pPr>
        <w:pStyle w:val="berschrift3"/>
        <w:rPr>
          <w:lang w:val="de-DE"/>
        </w:rPr>
      </w:pPr>
      <w:bookmarkStart w:id="126" w:name="_Toc67592727"/>
      <w:r>
        <w:rPr>
          <w:lang w:val="de-DE"/>
        </w:rPr>
        <w:t>Kommunikation und Schulung</w:t>
      </w:r>
      <w:bookmarkEnd w:id="126"/>
    </w:p>
    <w:p w14:paraId="029C9373" w14:textId="40A79C7D" w:rsidR="00096F60" w:rsidRPr="001616B5" w:rsidRDefault="00096F60" w:rsidP="00096F60">
      <w:r w:rsidRPr="001616B5">
        <w:t>Für eine zielgerichtet</w:t>
      </w:r>
      <w:r w:rsidR="00C66984">
        <w:t>e</w:t>
      </w:r>
      <w:r w:rsidRPr="001616B5">
        <w:t xml:space="preserve"> Umsetzung bzw. Einhaltung der Maßnahmen dieses Präventionskonzept</w:t>
      </w:r>
      <w:r w:rsidR="008207BA">
        <w:t>es,</w:t>
      </w:r>
      <w:r w:rsidRPr="001616B5">
        <w:t xml:space="preserve"> </w:t>
      </w:r>
      <w:r w:rsidR="00192D02" w:rsidRPr="001616B5">
        <w:t xml:space="preserve">wird in mehreren Schritten </w:t>
      </w:r>
      <w:r w:rsidR="008207BA">
        <w:t>eine</w:t>
      </w:r>
      <w:r w:rsidR="00192D02" w:rsidRPr="001616B5">
        <w:t xml:space="preserve"> Informationsweitergabe durchgeführt:</w:t>
      </w:r>
    </w:p>
    <w:p w14:paraId="6AE8A18B" w14:textId="21FDCB79" w:rsidR="00192D02" w:rsidRPr="008B363C" w:rsidRDefault="007D10B0" w:rsidP="00192D02">
      <w:pPr>
        <w:pStyle w:val="Listenabsatz"/>
        <w:numPr>
          <w:ilvl w:val="0"/>
          <w:numId w:val="20"/>
        </w:numPr>
      </w:pPr>
      <w:r w:rsidRPr="008B363C">
        <w:t xml:space="preserve">Laufende </w:t>
      </w:r>
      <w:r w:rsidR="00192D02" w:rsidRPr="008B363C">
        <w:t xml:space="preserve">Kommunikation zu den Rahmenbedingungen und Maßnahmen </w:t>
      </w:r>
      <w:r w:rsidRPr="008B363C">
        <w:t xml:space="preserve">für den Bürobetrieb an die </w:t>
      </w:r>
      <w:r w:rsidR="0074527D">
        <w:t>Mitarbeiter*innen</w:t>
      </w:r>
      <w:r w:rsidRPr="008B363C">
        <w:t xml:space="preserve"> und </w:t>
      </w:r>
      <w:r w:rsidR="00213500">
        <w:t>Kunden*innen</w:t>
      </w:r>
      <w:r w:rsidRPr="008B363C">
        <w:t xml:space="preserve"> via </w:t>
      </w:r>
      <w:r w:rsidR="00E95B47" w:rsidRPr="00E95B47">
        <w:rPr>
          <w:highlight w:val="yellow"/>
        </w:rPr>
        <w:t>…</w:t>
      </w:r>
      <w:r w:rsidRPr="008B363C">
        <w:t>.</w:t>
      </w:r>
    </w:p>
    <w:p w14:paraId="3A938F79" w14:textId="07352A88" w:rsidR="00192D02" w:rsidRPr="008B363C" w:rsidRDefault="00192D02" w:rsidP="00192D02">
      <w:pPr>
        <w:pStyle w:val="Listenabsatz"/>
        <w:numPr>
          <w:ilvl w:val="0"/>
          <w:numId w:val="20"/>
        </w:numPr>
      </w:pPr>
      <w:r w:rsidRPr="008B363C">
        <w:t xml:space="preserve">Aushang von Informationen und </w:t>
      </w:r>
      <w:r w:rsidR="0051277F" w:rsidRPr="008B363C">
        <w:t xml:space="preserve">Verhaltensregeln im </w:t>
      </w:r>
      <w:r w:rsidR="007D10B0" w:rsidRPr="008B363C">
        <w:t>Unternehmen bzw. speziel</w:t>
      </w:r>
      <w:r w:rsidR="008B363C" w:rsidRPr="008B363C">
        <w:t>len Räumen (Sanitärräume, Küche</w:t>
      </w:r>
      <w:r w:rsidR="007D10B0" w:rsidRPr="008B363C">
        <w:t>.)</w:t>
      </w:r>
    </w:p>
    <w:p w14:paraId="499E00D9" w14:textId="5C4C03F8" w:rsidR="00544E23" w:rsidRPr="008B363C" w:rsidRDefault="00544E23" w:rsidP="00192D02">
      <w:pPr>
        <w:pStyle w:val="Listenabsatz"/>
        <w:numPr>
          <w:ilvl w:val="0"/>
          <w:numId w:val="20"/>
        </w:numPr>
      </w:pPr>
      <w:r w:rsidRPr="008B363C">
        <w:t>Unterweisung</w:t>
      </w:r>
      <w:r w:rsidR="008207BA" w:rsidRPr="008B363C">
        <w:t>,</w:t>
      </w:r>
      <w:r w:rsidRPr="008B363C">
        <w:t xml:space="preserve"> </w:t>
      </w:r>
      <w:r w:rsidR="00567182" w:rsidRPr="008B363C">
        <w:t xml:space="preserve">für das Verhalten bei speziellen Fällen für die </w:t>
      </w:r>
      <w:r w:rsidR="0074527D">
        <w:t>Mitarbeiter*innen</w:t>
      </w:r>
      <w:r w:rsidR="00567182" w:rsidRPr="008B363C">
        <w:t xml:space="preserve"> </w:t>
      </w:r>
      <w:r w:rsidRPr="008B363C">
        <w:t>lt. Plan</w:t>
      </w:r>
      <w:r w:rsidR="008207BA" w:rsidRPr="008B363C">
        <w:t>,</w:t>
      </w:r>
      <w:r w:rsidRPr="008B363C">
        <w:t xml:space="preserve"> </w:t>
      </w:r>
      <w:r w:rsidRPr="00E95B47">
        <w:rPr>
          <w:highlight w:val="yellow"/>
        </w:rPr>
        <w:t xml:space="preserve">durch </w:t>
      </w:r>
      <w:r w:rsidR="00567182" w:rsidRPr="00E95B47">
        <w:rPr>
          <w:highlight w:val="yellow"/>
        </w:rPr>
        <w:t>den COVID-19-Beauftragten</w:t>
      </w:r>
      <w:r w:rsidR="00567182" w:rsidRPr="008B363C">
        <w:t xml:space="preserve"> </w:t>
      </w:r>
    </w:p>
    <w:p w14:paraId="478C6007" w14:textId="123D030C" w:rsidR="00E4019C" w:rsidRPr="00E95B47" w:rsidRDefault="008207BA" w:rsidP="00E4019C">
      <w:pPr>
        <w:pStyle w:val="Listenabsatz"/>
        <w:numPr>
          <w:ilvl w:val="0"/>
          <w:numId w:val="20"/>
        </w:numPr>
        <w:rPr>
          <w:highlight w:val="yellow"/>
        </w:rPr>
      </w:pPr>
      <w:r w:rsidRPr="00E95B47">
        <w:rPr>
          <w:highlight w:val="yellow"/>
        </w:rPr>
        <w:t>…</w:t>
      </w:r>
    </w:p>
    <w:p w14:paraId="6F4CCDF2" w14:textId="77777777" w:rsidR="00E4019C" w:rsidRPr="00E4019C" w:rsidRDefault="00E4019C" w:rsidP="00E4019C">
      <w:pPr>
        <w:pStyle w:val="berschrift4"/>
        <w:numPr>
          <w:ilvl w:val="0"/>
          <w:numId w:val="0"/>
        </w:numPr>
        <w:ind w:left="864" w:hanging="864"/>
      </w:pPr>
    </w:p>
    <w:p w14:paraId="0C70B75D" w14:textId="30F11B1B" w:rsidR="00040C14" w:rsidRDefault="00040C14" w:rsidP="00040C14">
      <w:pPr>
        <w:pStyle w:val="berschrift4"/>
      </w:pPr>
      <w:r>
        <w:t>Kommunikation und Information</w:t>
      </w:r>
      <w:r>
        <w:rPr>
          <w:lang w:val="de-DE"/>
        </w:rPr>
        <w:t>s</w:t>
      </w:r>
      <w:r w:rsidR="00096F60">
        <w:rPr>
          <w:lang w:val="de-DE"/>
        </w:rPr>
        <w:t>gestaltung</w:t>
      </w:r>
    </w:p>
    <w:p w14:paraId="6C06C838" w14:textId="3E25B84E" w:rsidR="00040C14" w:rsidRDefault="0051277F" w:rsidP="00A47F51">
      <w:pPr>
        <w:pStyle w:val="Aufzaehlung1"/>
      </w:pPr>
      <w:r>
        <w:t xml:space="preserve">Die </w:t>
      </w:r>
      <w:r w:rsidR="0074527D">
        <w:t>Mitarbeiter*innen</w:t>
      </w:r>
      <w:r w:rsidR="00567182">
        <w:t xml:space="preserve"> und </w:t>
      </w:r>
      <w:r w:rsidR="00213500">
        <w:t>Kunden*innen</w:t>
      </w:r>
      <w:r w:rsidR="00567182">
        <w:t xml:space="preserve"> </w:t>
      </w:r>
      <w:r w:rsidR="00D04944">
        <w:t xml:space="preserve">erhalten </w:t>
      </w:r>
      <w:r w:rsidR="0029449E">
        <w:t xml:space="preserve">COVID-19 </w:t>
      </w:r>
      <w:r w:rsidR="00040C14" w:rsidRPr="005C39C4">
        <w:t xml:space="preserve">relevante Informationen </w:t>
      </w:r>
      <w:r w:rsidR="00E72F52">
        <w:t xml:space="preserve">regelmäßig </w:t>
      </w:r>
      <w:r w:rsidR="0029449E">
        <w:t>wie folgt übermittelt:</w:t>
      </w:r>
    </w:p>
    <w:p w14:paraId="398B1268" w14:textId="77777777" w:rsidR="008B363C" w:rsidRPr="008B363C" w:rsidRDefault="008B363C" w:rsidP="00A47F51">
      <w:pPr>
        <w:pStyle w:val="Aufzaehlung1"/>
      </w:pPr>
      <w:r w:rsidRPr="008B363C">
        <w:t xml:space="preserve">Online-Meetings </w:t>
      </w:r>
    </w:p>
    <w:p w14:paraId="5B3BEBBA" w14:textId="2D2D2FAF" w:rsidR="00040C14" w:rsidRPr="008B363C" w:rsidRDefault="008B363C" w:rsidP="00A47F51">
      <w:pPr>
        <w:pStyle w:val="Aufzaehlung1"/>
      </w:pPr>
      <w:r w:rsidRPr="008B363C">
        <w:t>E-Mail</w:t>
      </w:r>
    </w:p>
    <w:p w14:paraId="7C01E29C" w14:textId="2BE547F8" w:rsidR="008B363C" w:rsidRPr="008B363C" w:rsidRDefault="008B363C" w:rsidP="00A47F51">
      <w:pPr>
        <w:pStyle w:val="Aufzaehlung1"/>
      </w:pPr>
      <w:r w:rsidRPr="008B363C">
        <w:t>Hinweisschilder</w:t>
      </w:r>
    </w:p>
    <w:p w14:paraId="1B43BAC5" w14:textId="68554465" w:rsidR="0017480B" w:rsidRPr="0017480B" w:rsidRDefault="0017480B" w:rsidP="00A47F51">
      <w:pPr>
        <w:pStyle w:val="Aufzaehlung1"/>
        <w:rPr>
          <w:highlight w:val="yellow"/>
        </w:rPr>
      </w:pPr>
      <w:r w:rsidRPr="0017480B">
        <w:rPr>
          <w:highlight w:val="yellow"/>
        </w:rPr>
        <w:t>…</w:t>
      </w:r>
    </w:p>
    <w:p w14:paraId="56ABAC47" w14:textId="77777777" w:rsidR="00E22385" w:rsidRDefault="00E22385" w:rsidP="00A47F51">
      <w:pPr>
        <w:pStyle w:val="Aufzaehlung1"/>
      </w:pPr>
    </w:p>
    <w:p w14:paraId="27FCC0F7" w14:textId="590EF9F3" w:rsidR="00040C14" w:rsidRDefault="00040C14" w:rsidP="001E7A7A">
      <w:pPr>
        <w:pStyle w:val="berschrift4"/>
        <w:rPr>
          <w:lang w:val="de-AT"/>
        </w:rPr>
      </w:pPr>
      <w:r w:rsidRPr="005C39C4">
        <w:lastRenderedPageBreak/>
        <w:t xml:space="preserve">COVID-19-relevante Aushänge </w:t>
      </w:r>
      <w:r w:rsidR="00762238">
        <w:rPr>
          <w:lang w:val="de-AT"/>
        </w:rPr>
        <w:t>/ Checklisten am Betriebsstandort</w:t>
      </w:r>
    </w:p>
    <w:p w14:paraId="378F4C21" w14:textId="77777777" w:rsidR="0017480B" w:rsidRPr="00B15D57" w:rsidRDefault="0017480B" w:rsidP="0017480B">
      <w:pPr>
        <w:rPr>
          <w:highlight w:val="yellow"/>
          <w:lang w:val="de-AT"/>
        </w:rPr>
      </w:pPr>
      <w:r>
        <w:rPr>
          <w:highlight w:val="yellow"/>
          <w:lang w:val="de-AT"/>
        </w:rPr>
        <w:t>ANPASSEN AN DAS UNTERNEHMEN!</w:t>
      </w:r>
      <w:r w:rsidRPr="00727088">
        <w:rPr>
          <w:highlight w:val="yellow"/>
          <w:lang w:val="de-AT"/>
        </w:rPr>
        <w:t xml:space="preserve"> </w:t>
      </w:r>
      <w:r>
        <w:rPr>
          <w:highlight w:val="yellow"/>
          <w:lang w:val="de-AT"/>
        </w:rPr>
        <w:t>Beschreibung nur als Beispiel!</w:t>
      </w:r>
    </w:p>
    <w:p w14:paraId="377250B7" w14:textId="77777777" w:rsidR="0017480B" w:rsidRPr="0017480B" w:rsidRDefault="0017480B" w:rsidP="0017480B">
      <w:pPr>
        <w:rPr>
          <w:lang w:val="de-AT"/>
        </w:rPr>
      </w:pPr>
    </w:p>
    <w:p w14:paraId="2B4250A8" w14:textId="77777777" w:rsidR="00E11127" w:rsidRPr="00582F8F" w:rsidRDefault="00040C14" w:rsidP="00A47F51">
      <w:pPr>
        <w:pStyle w:val="Aufzaehlung1"/>
        <w:rPr>
          <w:highlight w:val="yellow"/>
        </w:rPr>
      </w:pPr>
      <w:r w:rsidRPr="00582F8F">
        <w:rPr>
          <w:highlight w:val="yellow"/>
        </w:rPr>
        <w:t xml:space="preserve">Allgemeine </w:t>
      </w:r>
      <w:r w:rsidR="00722CA1" w:rsidRPr="00582F8F">
        <w:rPr>
          <w:highlight w:val="yellow"/>
        </w:rPr>
        <w:t xml:space="preserve">COVID-19 bezogene </w:t>
      </w:r>
      <w:r w:rsidRPr="00582F8F">
        <w:rPr>
          <w:highlight w:val="yellow"/>
        </w:rPr>
        <w:t>Verhaltensregeln</w:t>
      </w:r>
      <w:r w:rsidR="00722CA1" w:rsidRPr="00582F8F">
        <w:rPr>
          <w:highlight w:val="yellow"/>
        </w:rPr>
        <w:t xml:space="preserve"> </w:t>
      </w:r>
    </w:p>
    <w:p w14:paraId="5FCEE251" w14:textId="3568B9A3" w:rsidR="00E11127" w:rsidRPr="00582F8F" w:rsidRDefault="00E11127" w:rsidP="00A47F51">
      <w:pPr>
        <w:pStyle w:val="Aufzaehlung1"/>
        <w:rPr>
          <w:highlight w:val="yellow"/>
        </w:rPr>
      </w:pPr>
      <w:r w:rsidRPr="00582F8F">
        <w:rPr>
          <w:highlight w:val="yellow"/>
        </w:rPr>
        <w:t>Türe</w:t>
      </w:r>
      <w:r w:rsidR="0017480B" w:rsidRPr="00582F8F">
        <w:rPr>
          <w:highlight w:val="yellow"/>
        </w:rPr>
        <w:t>n</w:t>
      </w:r>
    </w:p>
    <w:p w14:paraId="243B7A95" w14:textId="338974E8" w:rsidR="00E11127" w:rsidRPr="007D1334" w:rsidRDefault="00E11127" w:rsidP="00A47F51">
      <w:pPr>
        <w:pStyle w:val="Aufzaehlung1"/>
        <w:rPr>
          <w:highlight w:val="yellow"/>
        </w:rPr>
      </w:pPr>
      <w:r w:rsidRPr="00582F8F">
        <w:rPr>
          <w:highlight w:val="yellow"/>
        </w:rPr>
        <w:t xml:space="preserve">Eingangsbereich </w:t>
      </w:r>
      <w:r w:rsidR="00722363" w:rsidRPr="007D1334">
        <w:rPr>
          <w:highlight w:val="yellow"/>
        </w:rPr>
        <w:sym w:font="Wingdings" w:char="F0E0"/>
      </w:r>
      <w:r w:rsidR="00722363" w:rsidRPr="007D1334">
        <w:rPr>
          <w:highlight w:val="yellow"/>
        </w:rPr>
        <w:t xml:space="preserve"> FFP2-Masken-Pflicht (für Kunden) / FFP2-Masken (MNS-Pflicht) für MitarbeiterInnen</w:t>
      </w:r>
    </w:p>
    <w:p w14:paraId="1DFF4CBA" w14:textId="42B64784" w:rsidR="00040C14" w:rsidRPr="00582F8F" w:rsidRDefault="00A114CA" w:rsidP="00A47F51">
      <w:pPr>
        <w:pStyle w:val="Aufzaehlung1"/>
        <w:rPr>
          <w:highlight w:val="yellow"/>
        </w:rPr>
      </w:pPr>
      <w:r w:rsidRPr="00582F8F">
        <w:rPr>
          <w:highlight w:val="yellow"/>
        </w:rPr>
        <w:t>Sanitärräume</w:t>
      </w:r>
      <w:r w:rsidR="00E11127" w:rsidRPr="00582F8F">
        <w:rPr>
          <w:highlight w:val="yellow"/>
        </w:rPr>
        <w:t xml:space="preserve"> </w:t>
      </w:r>
    </w:p>
    <w:p w14:paraId="7AB13851" w14:textId="37807B6E" w:rsidR="00E11127" w:rsidRPr="00582F8F" w:rsidRDefault="00E11127" w:rsidP="00A47F51">
      <w:pPr>
        <w:pStyle w:val="Aufzaehlung1"/>
        <w:rPr>
          <w:highlight w:val="yellow"/>
        </w:rPr>
      </w:pPr>
      <w:r w:rsidRPr="00582F8F">
        <w:rPr>
          <w:highlight w:val="yellow"/>
        </w:rPr>
        <w:t>Kaffee-Küche/Kopierraum</w:t>
      </w:r>
    </w:p>
    <w:p w14:paraId="480A1E74" w14:textId="570C0E04" w:rsidR="00E11127" w:rsidRPr="00582F8F" w:rsidRDefault="00E11127" w:rsidP="00A47F51">
      <w:pPr>
        <w:pStyle w:val="Aufzaehlung1"/>
        <w:rPr>
          <w:highlight w:val="yellow"/>
        </w:rPr>
      </w:pPr>
      <w:r w:rsidRPr="00582F8F">
        <w:rPr>
          <w:highlight w:val="yellow"/>
        </w:rPr>
        <w:t xml:space="preserve">Küche </w:t>
      </w:r>
    </w:p>
    <w:p w14:paraId="0DD69F2E" w14:textId="3ACB7E58" w:rsidR="00A114CA" w:rsidRPr="00C66984" w:rsidRDefault="00722CA1" w:rsidP="00A47F51">
      <w:pPr>
        <w:pStyle w:val="Aufzaehlung1"/>
        <w:rPr>
          <w:highlight w:val="yellow"/>
        </w:rPr>
      </w:pPr>
      <w:r w:rsidRPr="00582F8F">
        <w:rPr>
          <w:highlight w:val="yellow"/>
        </w:rPr>
        <w:t xml:space="preserve">Grundlegende Verhaltensregeln </w:t>
      </w:r>
      <w:r w:rsidR="00AB0B78" w:rsidRPr="00582F8F">
        <w:rPr>
          <w:highlight w:val="yellow"/>
        </w:rPr>
        <w:t xml:space="preserve">im </w:t>
      </w:r>
      <w:r w:rsidR="001E7A7A" w:rsidRPr="00582F8F">
        <w:rPr>
          <w:highlight w:val="yellow"/>
        </w:rPr>
        <w:t>Besprechungsräumen / Sozialräumen und Sonderräumen</w:t>
      </w:r>
      <w:r w:rsidR="00C66984" w:rsidRPr="00582F8F">
        <w:rPr>
          <w:highlight w:val="yellow"/>
        </w:rPr>
        <w:t xml:space="preserve"> </w:t>
      </w:r>
    </w:p>
    <w:p w14:paraId="662F49F1" w14:textId="2E97BFB6" w:rsidR="00040C14" w:rsidRDefault="00AB0B78" w:rsidP="00A47F51">
      <w:pPr>
        <w:pStyle w:val="Aufzaehlung1"/>
        <w:rPr>
          <w:highlight w:val="yellow"/>
        </w:rPr>
      </w:pPr>
      <w:r w:rsidRPr="00582F8F">
        <w:rPr>
          <w:highlight w:val="yellow"/>
        </w:rPr>
        <w:t xml:space="preserve">Liste </w:t>
      </w:r>
      <w:r w:rsidR="00B3769F" w:rsidRPr="00582F8F">
        <w:rPr>
          <w:highlight w:val="yellow"/>
        </w:rPr>
        <w:t xml:space="preserve">mit den wichtigsten Verhaltensanweisungen für die </w:t>
      </w:r>
      <w:r w:rsidR="0074527D" w:rsidRPr="00582F8F">
        <w:rPr>
          <w:highlight w:val="yellow"/>
        </w:rPr>
        <w:t>Mitarbeiter*innen</w:t>
      </w:r>
      <w:r w:rsidR="00A114CA" w:rsidRPr="00582F8F">
        <w:rPr>
          <w:highlight w:val="yellow"/>
        </w:rPr>
        <w:t xml:space="preserve"> / externen </w:t>
      </w:r>
      <w:r w:rsidR="0074527D" w:rsidRPr="00582F8F">
        <w:rPr>
          <w:highlight w:val="yellow"/>
        </w:rPr>
        <w:t>Mitarbeiter*innen</w:t>
      </w:r>
      <w:r w:rsidR="00A114CA" w:rsidRPr="00582F8F">
        <w:rPr>
          <w:highlight w:val="yellow"/>
        </w:rPr>
        <w:t xml:space="preserve"> </w:t>
      </w:r>
      <w:r w:rsidR="00B3769F" w:rsidRPr="00582F8F">
        <w:rPr>
          <w:highlight w:val="yellow"/>
        </w:rPr>
        <w:t xml:space="preserve">mit dem </w:t>
      </w:r>
      <w:r w:rsidR="00040C14" w:rsidRPr="00582F8F">
        <w:rPr>
          <w:highlight w:val="yellow"/>
        </w:rPr>
        <w:t xml:space="preserve">Hinweis auf </w:t>
      </w:r>
      <w:r w:rsidR="00B3769F" w:rsidRPr="00582F8F">
        <w:rPr>
          <w:highlight w:val="yellow"/>
        </w:rPr>
        <w:t xml:space="preserve">die </w:t>
      </w:r>
      <w:r w:rsidR="00040C14" w:rsidRPr="00582F8F">
        <w:rPr>
          <w:highlight w:val="yellow"/>
        </w:rPr>
        <w:t xml:space="preserve">Eigenverantwortung </w:t>
      </w:r>
    </w:p>
    <w:p w14:paraId="0EA27A31" w14:textId="3BDF9681" w:rsidR="00762238" w:rsidRDefault="00762238" w:rsidP="00A47F51">
      <w:pPr>
        <w:pStyle w:val="Aufzaehlung1"/>
        <w:rPr>
          <w:highlight w:val="yellow"/>
        </w:rPr>
      </w:pPr>
      <w:r>
        <w:rPr>
          <w:highlight w:val="yellow"/>
        </w:rPr>
        <w:t>Anweisung für die Überprüfung der</w:t>
      </w:r>
      <w:r w:rsidR="00250446">
        <w:rPr>
          <w:highlight w:val="yellow"/>
        </w:rPr>
        <w:t xml:space="preserve"> erbrachten Berufsgruppen-Testung (bei Bedarf) im Unternehmen</w:t>
      </w:r>
    </w:p>
    <w:p w14:paraId="0B9DB1CD" w14:textId="636122FD" w:rsidR="00250446" w:rsidRPr="00582F8F" w:rsidRDefault="00250446" w:rsidP="00A47F51">
      <w:pPr>
        <w:pStyle w:val="Aufzaehlung1"/>
        <w:rPr>
          <w:highlight w:val="yellow"/>
        </w:rPr>
      </w:pPr>
      <w:r>
        <w:rPr>
          <w:highlight w:val="yellow"/>
        </w:rPr>
        <w:t>Anweisung zur Überprüfung der SARS-CoV2-Test Überprüfung bei Kunden (wenn rechtlich vorgesehen)</w:t>
      </w:r>
    </w:p>
    <w:p w14:paraId="1390F10E" w14:textId="77777777" w:rsidR="00E4019C" w:rsidRPr="00E4019C" w:rsidRDefault="00E4019C" w:rsidP="00E4019C">
      <w:pPr>
        <w:pStyle w:val="berschrift4"/>
        <w:numPr>
          <w:ilvl w:val="0"/>
          <w:numId w:val="0"/>
        </w:numPr>
        <w:ind w:left="864" w:hanging="864"/>
      </w:pPr>
    </w:p>
    <w:p w14:paraId="25B6BD13" w14:textId="1AB85A4B" w:rsidR="004D0C9B" w:rsidRDefault="00355CC3" w:rsidP="00096F60">
      <w:pPr>
        <w:pStyle w:val="berschrift4"/>
      </w:pPr>
      <w:r>
        <w:rPr>
          <w:lang w:val="de-DE"/>
        </w:rPr>
        <w:t>Unterweisungen</w:t>
      </w:r>
    </w:p>
    <w:p w14:paraId="66D7D1D6" w14:textId="69283175" w:rsidR="00B3769F" w:rsidRPr="0085467D" w:rsidRDefault="00760832" w:rsidP="004D0C9B">
      <w:r>
        <w:t xml:space="preserve">Nach Veröffentlichung des Präventionskonzeptes sowie bei </w:t>
      </w:r>
      <w:r w:rsidR="00387C06">
        <w:t>Aktualisierungen</w:t>
      </w:r>
      <w:r w:rsidR="00583E13">
        <w:t>,</w:t>
      </w:r>
      <w:r w:rsidR="00387C06">
        <w:t xml:space="preserve"> erfolgt </w:t>
      </w:r>
      <w:r w:rsidR="00B3769F">
        <w:t xml:space="preserve">durch </w:t>
      </w:r>
      <w:r w:rsidR="00B3769F" w:rsidRPr="00582F8F">
        <w:rPr>
          <w:highlight w:val="yellow"/>
        </w:rPr>
        <w:t>den COVID-19 Beauftragten</w:t>
      </w:r>
      <w:r w:rsidR="0085467D" w:rsidRPr="00582F8F">
        <w:rPr>
          <w:highlight w:val="yellow"/>
        </w:rPr>
        <w:t xml:space="preserve"> / die Geschäftsleitung</w:t>
      </w:r>
      <w:r w:rsidR="00B3769F">
        <w:t xml:space="preserve"> </w:t>
      </w:r>
      <w:r w:rsidR="00387C06">
        <w:t xml:space="preserve">eine </w:t>
      </w:r>
      <w:r w:rsidR="00E8524F" w:rsidRPr="0085467D">
        <w:t xml:space="preserve">nachweisliche </w:t>
      </w:r>
      <w:r w:rsidR="00387C06" w:rsidRPr="0085467D">
        <w:t xml:space="preserve">Unterweisung aller </w:t>
      </w:r>
      <w:r w:rsidR="0074527D">
        <w:t>Mitarbeiter*innen</w:t>
      </w:r>
      <w:r w:rsidR="00387C06" w:rsidRPr="0085467D">
        <w:t xml:space="preserve"> sowie externen Kräfte </w:t>
      </w:r>
      <w:r w:rsidR="00E8524F" w:rsidRPr="0085467D">
        <w:t>zu</w:t>
      </w:r>
      <w:r w:rsidR="0085467D">
        <w:t xml:space="preserve"> folgenden Themen</w:t>
      </w:r>
      <w:r w:rsidR="001E1EA8" w:rsidRPr="0085467D">
        <w:t>:</w:t>
      </w:r>
    </w:p>
    <w:p w14:paraId="6EE6224A" w14:textId="77777777" w:rsidR="00582F8F" w:rsidRPr="00B15D57" w:rsidRDefault="00582F8F" w:rsidP="00582F8F">
      <w:pPr>
        <w:rPr>
          <w:highlight w:val="yellow"/>
          <w:lang w:val="de-AT"/>
        </w:rPr>
      </w:pPr>
      <w:r>
        <w:rPr>
          <w:highlight w:val="yellow"/>
          <w:lang w:val="de-AT"/>
        </w:rPr>
        <w:t>ANPASSEN AN DAS UNTERNEHMEN!</w:t>
      </w:r>
      <w:r w:rsidRPr="00727088">
        <w:rPr>
          <w:highlight w:val="yellow"/>
          <w:lang w:val="de-AT"/>
        </w:rPr>
        <w:t xml:space="preserve"> </w:t>
      </w:r>
      <w:r>
        <w:rPr>
          <w:highlight w:val="yellow"/>
          <w:lang w:val="de-AT"/>
        </w:rPr>
        <w:t>Beschreibung nur als Beispiel!</w:t>
      </w:r>
    </w:p>
    <w:p w14:paraId="2AAA946E" w14:textId="3B7D0D10" w:rsidR="001E1EA8" w:rsidRDefault="00864B55" w:rsidP="00A47F51">
      <w:pPr>
        <w:pStyle w:val="Aufzaehlung1"/>
      </w:pPr>
      <w:r w:rsidRPr="0085467D">
        <w:t>Maßnahmen zur Hygiene und dem g</w:t>
      </w:r>
      <w:r w:rsidR="0043371D" w:rsidRPr="0085467D">
        <w:t xml:space="preserve">rundlegende Verhalten im Bürobetrieb sowie beim </w:t>
      </w:r>
      <w:r w:rsidR="00213500">
        <w:t>Kunden*innen</w:t>
      </w:r>
    </w:p>
    <w:p w14:paraId="476AF175" w14:textId="29C3C5D3" w:rsidR="00E61434" w:rsidRDefault="00E61434" w:rsidP="00A47F51">
      <w:pPr>
        <w:pStyle w:val="Aufzaehlung1"/>
        <w:rPr>
          <w:highlight w:val="yellow"/>
        </w:rPr>
      </w:pPr>
      <w:r w:rsidRPr="00356772">
        <w:rPr>
          <w:highlight w:val="yellow"/>
        </w:rPr>
        <w:t xml:space="preserve">Vorgaben für die betriebliche Testung / </w:t>
      </w:r>
      <w:r w:rsidR="00356772" w:rsidRPr="00356772">
        <w:rPr>
          <w:highlight w:val="yellow"/>
        </w:rPr>
        <w:t>das Erbringen des Nachweis von durchgeführten SARS-CoV2-Tests</w:t>
      </w:r>
    </w:p>
    <w:p w14:paraId="5688EE37" w14:textId="3D608087" w:rsidR="00957152" w:rsidRPr="007D1334" w:rsidRDefault="00957152" w:rsidP="00A47F51">
      <w:pPr>
        <w:pStyle w:val="Aufzaehlung1"/>
        <w:rPr>
          <w:highlight w:val="yellow"/>
        </w:rPr>
      </w:pPr>
      <w:r w:rsidRPr="007D1334">
        <w:rPr>
          <w:highlight w:val="yellow"/>
        </w:rPr>
        <w:t xml:space="preserve">Vorgehen bei MitarbeiterInnen ohne gültigen SARS-CoV2-Test bzw. FFP2-Makse / MNS trotz Pflicht </w:t>
      </w:r>
    </w:p>
    <w:p w14:paraId="7F0CA93B" w14:textId="756C4D09" w:rsidR="007070A7" w:rsidRPr="00356772" w:rsidRDefault="008868E9" w:rsidP="00A47F51">
      <w:pPr>
        <w:pStyle w:val="Aufzaehlung1"/>
        <w:rPr>
          <w:highlight w:val="yellow"/>
        </w:rPr>
      </w:pPr>
      <w:r w:rsidRPr="00356772">
        <w:rPr>
          <w:highlight w:val="yellow"/>
        </w:rPr>
        <w:t xml:space="preserve">Verhalten </w:t>
      </w:r>
      <w:r w:rsidR="007070A7" w:rsidRPr="00356772">
        <w:rPr>
          <w:highlight w:val="yellow"/>
        </w:rPr>
        <w:t>in verschieden Phasen des Büroalltages</w:t>
      </w:r>
    </w:p>
    <w:p w14:paraId="7F909B12" w14:textId="77777777" w:rsidR="00355CC3" w:rsidRPr="00356772" w:rsidRDefault="00145715" w:rsidP="00A47F51">
      <w:pPr>
        <w:pStyle w:val="Aufzaehlung1"/>
        <w:rPr>
          <w:highlight w:val="yellow"/>
        </w:rPr>
      </w:pPr>
      <w:r w:rsidRPr="00356772">
        <w:rPr>
          <w:highlight w:val="yellow"/>
        </w:rPr>
        <w:t xml:space="preserve">Vorgehen bei Auftreten von Symptomen </w:t>
      </w:r>
    </w:p>
    <w:p w14:paraId="1A72505E" w14:textId="707DE9A9" w:rsidR="00145715" w:rsidRPr="00356772" w:rsidRDefault="00355CC3" w:rsidP="00A47F51">
      <w:pPr>
        <w:pStyle w:val="Aufzaehlung1"/>
        <w:rPr>
          <w:highlight w:val="yellow"/>
        </w:rPr>
      </w:pPr>
      <w:r w:rsidRPr="00356772">
        <w:rPr>
          <w:highlight w:val="yellow"/>
        </w:rPr>
        <w:t xml:space="preserve">Vorgehen bei einem </w:t>
      </w:r>
      <w:r w:rsidR="00145715" w:rsidRPr="00356772">
        <w:rPr>
          <w:highlight w:val="yellow"/>
        </w:rPr>
        <w:t>Verdachtsfall</w:t>
      </w:r>
    </w:p>
    <w:p w14:paraId="13110338" w14:textId="77777777" w:rsidR="00582F8F" w:rsidRPr="00356772" w:rsidRDefault="004D0C9B" w:rsidP="00A47F51">
      <w:pPr>
        <w:pStyle w:val="Aufzaehlung1"/>
        <w:rPr>
          <w:b/>
          <w:color w:val="23477C"/>
          <w:highlight w:val="yellow"/>
          <w:lang w:val="x-none"/>
        </w:rPr>
      </w:pPr>
      <w:r w:rsidRPr="00356772">
        <w:rPr>
          <w:highlight w:val="yellow"/>
        </w:rPr>
        <w:t>Erkennen von möglichen COVID-19-Syptomen</w:t>
      </w:r>
    </w:p>
    <w:p w14:paraId="4D2DD40D" w14:textId="30D376B0" w:rsidR="00582F8F" w:rsidRDefault="00E61434" w:rsidP="00A47F51">
      <w:pPr>
        <w:pStyle w:val="Aufzaehlung1"/>
        <w:rPr>
          <w:color w:val="23477C"/>
          <w:lang w:val="x-none"/>
        </w:rPr>
      </w:pPr>
      <w:r>
        <w:rPr>
          <w:highlight w:val="yellow"/>
        </w:rPr>
        <w:t>Vorgehen bei Kunden ohne FFP2 Maske</w:t>
      </w:r>
      <w:r w:rsidR="00582F8F" w:rsidRPr="00582F8F">
        <w:rPr>
          <w:highlight w:val="yellow"/>
        </w:rPr>
        <w:t>…</w:t>
      </w:r>
    </w:p>
    <w:p w14:paraId="3E609DEE" w14:textId="77777777" w:rsidR="00582F8F" w:rsidRDefault="00582F8F" w:rsidP="00A47F51">
      <w:pPr>
        <w:pStyle w:val="Aufzaehlung1"/>
      </w:pPr>
    </w:p>
    <w:p w14:paraId="54299A11" w14:textId="12E1DB1D" w:rsidR="004C766F" w:rsidRDefault="004C766F" w:rsidP="002D52BF">
      <w:pPr>
        <w:pStyle w:val="berschrift3"/>
      </w:pPr>
      <w:bookmarkStart w:id="127" w:name="_Toc67592728"/>
      <w:r>
        <w:t>Dokumentation</w:t>
      </w:r>
      <w:bookmarkEnd w:id="127"/>
    </w:p>
    <w:p w14:paraId="4A7AB01B" w14:textId="48079DF0" w:rsidR="00342370" w:rsidRDefault="00342370" w:rsidP="00A47F51">
      <w:pPr>
        <w:pStyle w:val="Aufzaehlung1"/>
      </w:pPr>
      <w:r>
        <w:t xml:space="preserve">Für eine nachvollziehbare Umsetzung des Präventionskonzeptes sind folgende </w:t>
      </w:r>
      <w:r w:rsidR="00920E73">
        <w:t>Maßnahmen zu dokumentieren.</w:t>
      </w:r>
    </w:p>
    <w:p w14:paraId="0C343EE3" w14:textId="77777777" w:rsidR="00920E73" w:rsidRDefault="00920E73" w:rsidP="00A47F51">
      <w:pPr>
        <w:pStyle w:val="Aufzaehlung1"/>
      </w:pPr>
    </w:p>
    <w:p w14:paraId="6A896292" w14:textId="112E40BF" w:rsidR="00D45051" w:rsidRPr="0085467D" w:rsidRDefault="00D45051" w:rsidP="00A47F51">
      <w:pPr>
        <w:pStyle w:val="Aufzaehlung1"/>
      </w:pPr>
      <w:r w:rsidRPr="0085467D">
        <w:lastRenderedPageBreak/>
        <w:t xml:space="preserve">Unterweisung der </w:t>
      </w:r>
      <w:r w:rsidR="0074527D">
        <w:t>Mitarbeiter*innen</w:t>
      </w:r>
      <w:r w:rsidR="00A114CA" w:rsidRPr="0085467D">
        <w:t xml:space="preserve"> und Externen </w:t>
      </w:r>
      <w:r w:rsidR="0074527D">
        <w:t>Mitarbeiter*innen</w:t>
      </w:r>
      <w:r w:rsidR="00A114CA" w:rsidRPr="0085467D">
        <w:t xml:space="preserve"> </w:t>
      </w:r>
      <w:r w:rsidRPr="0085467D">
        <w:t xml:space="preserve">durch Bestätigung </w:t>
      </w:r>
      <w:r w:rsidR="007178AF" w:rsidRPr="0085467D">
        <w:t>die Regeln verstanden zu haben</w:t>
      </w:r>
      <w:r w:rsidR="00583E13" w:rsidRPr="0085467D">
        <w:t>,</w:t>
      </w:r>
      <w:r w:rsidR="007178AF" w:rsidRPr="0085467D">
        <w:t xml:space="preserve"> </w:t>
      </w:r>
      <w:r w:rsidR="007E500E" w:rsidRPr="0085467D">
        <w:t xml:space="preserve">inklusive </w:t>
      </w:r>
      <w:r w:rsidR="00F50422" w:rsidRPr="0085467D">
        <w:t xml:space="preserve">die Verpflichtung </w:t>
      </w:r>
      <w:r w:rsidR="007E500E" w:rsidRPr="0085467D">
        <w:t xml:space="preserve">das Auftreten </w:t>
      </w:r>
      <w:r w:rsidR="007178AF" w:rsidRPr="0085467D">
        <w:t xml:space="preserve">von Krankheitssymptomen zu melden </w:t>
      </w:r>
    </w:p>
    <w:p w14:paraId="4A7CC3D1" w14:textId="65450F97" w:rsidR="00D64D84" w:rsidRPr="00F61BC1" w:rsidRDefault="00D64D84" w:rsidP="00A47F51">
      <w:pPr>
        <w:pStyle w:val="Aufzaehlung1"/>
        <w:rPr>
          <w:highlight w:val="yellow"/>
        </w:rPr>
      </w:pPr>
      <w:r w:rsidRPr="00F61BC1">
        <w:rPr>
          <w:highlight w:val="yellow"/>
        </w:rPr>
        <w:t>Durchführen des Lüftens während Besprechungen</w:t>
      </w:r>
    </w:p>
    <w:p w14:paraId="0D772519" w14:textId="79CA6E24" w:rsidR="007F16D5" w:rsidRPr="0085467D" w:rsidRDefault="00D64D84" w:rsidP="00A47F51">
      <w:pPr>
        <w:pStyle w:val="Aufzaehlung1"/>
        <w:rPr>
          <w:lang w:val="de-AT"/>
        </w:rPr>
      </w:pPr>
      <w:r w:rsidRPr="0085467D">
        <w:t>Teilnehmer</w:t>
      </w:r>
      <w:r w:rsidR="00EC5F3B">
        <w:t>*innen</w:t>
      </w:r>
      <w:r w:rsidRPr="0085467D">
        <w:t xml:space="preserve"> an </w:t>
      </w:r>
      <w:r w:rsidR="007F16D5" w:rsidRPr="0085467D">
        <w:t xml:space="preserve">Arbeitstreffen </w:t>
      </w:r>
      <w:r w:rsidRPr="0085467D">
        <w:t xml:space="preserve">länger als 15 Minuten </w:t>
      </w:r>
      <w:r w:rsidR="0085467D">
        <w:br/>
      </w:r>
      <w:r w:rsidR="007F16D5" w:rsidRPr="0085467D">
        <w:t>(</w:t>
      </w:r>
      <w:r w:rsidR="007F16D5" w:rsidRPr="0085467D">
        <w:rPr>
          <w:lang w:val="de-AT"/>
        </w:rPr>
        <w:t>Zeiten, Namen und Ort/Raum von Personen, die an gemeinsamen physischen Arbeitstreffen teilgenommen haben)</w:t>
      </w:r>
    </w:p>
    <w:p w14:paraId="6F7E4DB1" w14:textId="27123B0C" w:rsidR="00D64D84" w:rsidRPr="0085467D" w:rsidRDefault="007F16D5" w:rsidP="00A47F51">
      <w:pPr>
        <w:pStyle w:val="Aufzaehlung1"/>
        <w:rPr>
          <w:lang w:val="de-AT"/>
        </w:rPr>
      </w:pPr>
      <w:r w:rsidRPr="0085467D">
        <w:rPr>
          <w:lang w:val="de-AT"/>
        </w:rPr>
        <w:t xml:space="preserve">IST-Anwesenheitszeiten von </w:t>
      </w:r>
      <w:r w:rsidR="00213500">
        <w:rPr>
          <w:lang w:val="de-AT"/>
        </w:rPr>
        <w:t>Kunden*innen</w:t>
      </w:r>
      <w:r w:rsidRPr="0085467D">
        <w:rPr>
          <w:lang w:val="de-AT"/>
        </w:rPr>
        <w:t>, Service-</w:t>
      </w:r>
      <w:r w:rsidR="0074527D">
        <w:rPr>
          <w:lang w:val="de-AT"/>
        </w:rPr>
        <w:t>Mitarbeiter*innen</w:t>
      </w:r>
      <w:r w:rsidRPr="0085467D">
        <w:rPr>
          <w:lang w:val="de-AT"/>
        </w:rPr>
        <w:t xml:space="preserve"> bzw. Externen Dienstleistern am Unternehmensstandorten</w:t>
      </w:r>
    </w:p>
    <w:p w14:paraId="69B07885" w14:textId="41E61F3C" w:rsidR="004D0C9B" w:rsidRDefault="004D0C9B" w:rsidP="00A47F51">
      <w:pPr>
        <w:pStyle w:val="Aufzaehlung1"/>
      </w:pPr>
    </w:p>
    <w:p w14:paraId="298D600B" w14:textId="2D820377" w:rsidR="00FD67E2" w:rsidRDefault="00FD67E2" w:rsidP="0001627B">
      <w:pPr>
        <w:pStyle w:val="berschrift3"/>
        <w:rPr>
          <w:lang w:val="de-DE"/>
        </w:rPr>
      </w:pPr>
      <w:bookmarkStart w:id="128" w:name="_Toc67592729"/>
      <w:r>
        <w:rPr>
          <w:lang w:val="de-DE"/>
        </w:rPr>
        <w:t>Erstellung von Notfallplänen (Szen</w:t>
      </w:r>
      <w:r w:rsidR="00323A02">
        <w:rPr>
          <w:lang w:val="de-DE"/>
        </w:rPr>
        <w:t>a</w:t>
      </w:r>
      <w:r>
        <w:rPr>
          <w:lang w:val="de-DE"/>
        </w:rPr>
        <w:t>ri</w:t>
      </w:r>
      <w:r w:rsidR="00323A02">
        <w:rPr>
          <w:lang w:val="de-DE"/>
        </w:rPr>
        <w:t>en-P</w:t>
      </w:r>
      <w:r>
        <w:rPr>
          <w:lang w:val="de-DE"/>
        </w:rPr>
        <w:t>läne):</w:t>
      </w:r>
      <w:bookmarkEnd w:id="128"/>
    </w:p>
    <w:p w14:paraId="750369A6" w14:textId="769AF3ED" w:rsidR="00FD67E2" w:rsidRDefault="00FD67E2" w:rsidP="00FD67E2">
      <w:r>
        <w:t>Im Rahmen der Vorbereitung wurden für folgenden Szen</w:t>
      </w:r>
      <w:r w:rsidR="00CE457B">
        <w:t>a</w:t>
      </w:r>
      <w:r>
        <w:t>r</w:t>
      </w:r>
      <w:r w:rsidR="00CE457B">
        <w:t>i</w:t>
      </w:r>
      <w:r>
        <w:t xml:space="preserve">en (Situationen) </w:t>
      </w:r>
      <w:r w:rsidR="003D6AE9">
        <w:t>Abl</w:t>
      </w:r>
      <w:r w:rsidR="008363B2">
        <w:t>a</w:t>
      </w:r>
      <w:r w:rsidR="003D6AE9">
        <w:t>ufplän</w:t>
      </w:r>
      <w:r w:rsidR="0010762E">
        <w:t>e</w:t>
      </w:r>
      <w:r w:rsidR="003D6AE9">
        <w:t xml:space="preserve"> entwick</w:t>
      </w:r>
      <w:r w:rsidR="0010762E">
        <w:t>e</w:t>
      </w:r>
      <w:r w:rsidR="003D6AE9">
        <w:t>lt</w:t>
      </w:r>
      <w:r w:rsidR="0010762E">
        <w:t>.</w:t>
      </w:r>
    </w:p>
    <w:p w14:paraId="16F70C98" w14:textId="77777777" w:rsidR="0010762E" w:rsidRDefault="0010762E" w:rsidP="00A47F51">
      <w:pPr>
        <w:pStyle w:val="Aufzaehlung1"/>
      </w:pPr>
      <w:bookmarkStart w:id="129" w:name="_Hlk54822324"/>
      <w:r>
        <w:t xml:space="preserve">Vorgehen bei Auftreten von Symptomen </w:t>
      </w:r>
    </w:p>
    <w:p w14:paraId="1EAAE47C" w14:textId="77777777" w:rsidR="0010762E" w:rsidRDefault="0010762E" w:rsidP="00A47F51">
      <w:pPr>
        <w:pStyle w:val="Aufzaehlung1"/>
      </w:pPr>
      <w:r>
        <w:t>Vorgehen bei einem Verdachtsfall</w:t>
      </w:r>
    </w:p>
    <w:bookmarkEnd w:id="129"/>
    <w:p w14:paraId="335C7712" w14:textId="77777777" w:rsidR="00A24453" w:rsidRDefault="00A24453" w:rsidP="00A47F51">
      <w:pPr>
        <w:pStyle w:val="Aufzaehlung1"/>
        <w:rPr>
          <w:highlight w:val="yellow"/>
        </w:rPr>
      </w:pPr>
      <w:r>
        <w:rPr>
          <w:highlight w:val="yellow"/>
        </w:rPr>
        <w:t>Vorgehen bei Anfrage durch Behörden</w:t>
      </w:r>
    </w:p>
    <w:p w14:paraId="5A9B171F" w14:textId="77777777" w:rsidR="00E96766" w:rsidRDefault="00A24453" w:rsidP="00A47F51">
      <w:pPr>
        <w:pStyle w:val="Aufzaehlung1"/>
        <w:rPr>
          <w:highlight w:val="yellow"/>
        </w:rPr>
      </w:pPr>
      <w:r>
        <w:rPr>
          <w:highlight w:val="yellow"/>
        </w:rPr>
        <w:t>Vorgehen, bei Kunden ohne FFP2-Maske</w:t>
      </w:r>
    </w:p>
    <w:p w14:paraId="5CE2E82D" w14:textId="5025336E" w:rsidR="001329D2" w:rsidRDefault="00E96766" w:rsidP="00A47F51">
      <w:pPr>
        <w:pStyle w:val="Aufzaehlung1"/>
        <w:rPr>
          <w:highlight w:val="yellow"/>
        </w:rPr>
      </w:pPr>
      <w:r>
        <w:rPr>
          <w:highlight w:val="yellow"/>
        </w:rPr>
        <w:t>Vorgehen, bei Eskalation mit Kunde ohne FFP2-Makse / Ohne gültigen SARS-CoV2-Test</w:t>
      </w:r>
      <w:r w:rsidR="003F6D23">
        <w:rPr>
          <w:highlight w:val="yellow"/>
        </w:rPr>
        <w:t>.</w:t>
      </w:r>
    </w:p>
    <w:p w14:paraId="3E32E292" w14:textId="1568C14C" w:rsidR="003F6D23" w:rsidRPr="004438E6" w:rsidRDefault="003F6D23" w:rsidP="00A47F51">
      <w:pPr>
        <w:pStyle w:val="Aufzaehlung1"/>
        <w:rPr>
          <w:highlight w:val="yellow"/>
        </w:rPr>
      </w:pPr>
      <w:r w:rsidRPr="004438E6">
        <w:rPr>
          <w:highlight w:val="yellow"/>
        </w:rPr>
        <w:t xml:space="preserve">Vorgehen bei MitarbeiterInnen ohne gültigen SARS-CoV2-Test bzw. FFP2-Makse / MNS trotz Pflicht </w:t>
      </w:r>
    </w:p>
    <w:p w14:paraId="02BC50E4" w14:textId="77777777" w:rsidR="003D6AE9" w:rsidRPr="004438E6" w:rsidRDefault="003D6AE9" w:rsidP="004438E6">
      <w:pPr>
        <w:pStyle w:val="Aufzaehlung1"/>
        <w:numPr>
          <w:ilvl w:val="0"/>
          <w:numId w:val="0"/>
        </w:numPr>
        <w:ind w:left="1080"/>
        <w:rPr>
          <w:highlight w:val="yellow"/>
        </w:rPr>
      </w:pPr>
    </w:p>
    <w:p w14:paraId="5CEA440D" w14:textId="6F2D4342" w:rsidR="003D6AE9" w:rsidRDefault="003D6AE9" w:rsidP="003D6AE9">
      <w:r>
        <w:t xml:space="preserve">Die </w:t>
      </w:r>
      <w:r w:rsidR="0010762E">
        <w:t>d</w:t>
      </w:r>
      <w:r>
        <w:t>etai</w:t>
      </w:r>
      <w:r w:rsidR="0010762E">
        <w:t>l</w:t>
      </w:r>
      <w:r>
        <w:t xml:space="preserve">lierten </w:t>
      </w:r>
      <w:r w:rsidRPr="00C66984">
        <w:t>Szenari</w:t>
      </w:r>
      <w:r w:rsidR="00323A02" w:rsidRPr="00C66984">
        <w:t>en-Pläne</w:t>
      </w:r>
      <w:r w:rsidR="00C66984">
        <w:t xml:space="preserve"> </w:t>
      </w:r>
      <w:r w:rsidR="00EA7ABD">
        <w:t xml:space="preserve">sind </w:t>
      </w:r>
      <w:r w:rsidR="00BB637B">
        <w:t>als</w:t>
      </w:r>
      <w:r w:rsidR="00EA7ABD">
        <w:t xml:space="preserve"> Anhang einzeln abgebildet.</w:t>
      </w:r>
    </w:p>
    <w:p w14:paraId="7F1848F9" w14:textId="77777777" w:rsidR="0010762E" w:rsidRPr="00FD67E2" w:rsidRDefault="0010762E" w:rsidP="003D6AE9"/>
    <w:p w14:paraId="488377A8" w14:textId="2E9F6D00" w:rsidR="00D60569" w:rsidRDefault="0001627B" w:rsidP="0001627B">
      <w:pPr>
        <w:pStyle w:val="berschrift3"/>
      </w:pPr>
      <w:bookmarkStart w:id="130" w:name="_Ref57666387"/>
      <w:bookmarkStart w:id="131" w:name="_Toc67592730"/>
      <w:r>
        <w:t xml:space="preserve">Durchführung ex-Post </w:t>
      </w:r>
      <w:r w:rsidR="002979EB">
        <w:rPr>
          <w:lang w:val="de-AT"/>
        </w:rPr>
        <w:t>Beurteilung der entwickelten Maßnahmen</w:t>
      </w:r>
      <w:bookmarkEnd w:id="130"/>
      <w:bookmarkEnd w:id="131"/>
    </w:p>
    <w:p w14:paraId="3BA220A4" w14:textId="7B707DAC" w:rsidR="0085467D" w:rsidRDefault="002072BD" w:rsidP="00A47F51">
      <w:pPr>
        <w:pStyle w:val="Aufzaehlung1"/>
      </w:pPr>
      <w:r>
        <w:t xml:space="preserve">Der </w:t>
      </w:r>
      <w:r w:rsidR="00E83099">
        <w:t xml:space="preserve">Maßnahmenplanung </w:t>
      </w:r>
      <w:r>
        <w:t xml:space="preserve">wird bei den folgenden </w:t>
      </w:r>
      <w:r w:rsidR="00293E33">
        <w:t>beiden Anlässen</w:t>
      </w:r>
      <w:r w:rsidR="00583E13">
        <w:t>,</w:t>
      </w:r>
      <w:r w:rsidR="00293E33">
        <w:t xml:space="preserve"> im Sinne einer ex-Post Beurteilung</w:t>
      </w:r>
      <w:r w:rsidR="005B0170">
        <w:t>,</w:t>
      </w:r>
      <w:r w:rsidR="00293E33">
        <w:t xml:space="preserve"> evaluiert: B</w:t>
      </w:r>
      <w:r w:rsidR="00E83099">
        <w:t xml:space="preserve">ei gesetzlichen Änderungen bzw. nach konkreten Erkrankungsfällen wird die </w:t>
      </w:r>
      <w:r w:rsidR="00A3525E">
        <w:t xml:space="preserve">Umsetzbarkeit der Maßnahmen </w:t>
      </w:r>
      <w:r w:rsidR="00FA52CE">
        <w:t xml:space="preserve">durch die </w:t>
      </w:r>
      <w:r w:rsidR="001329D2" w:rsidRPr="001329D2">
        <w:rPr>
          <w:highlight w:val="yellow"/>
        </w:rPr>
        <w:t>UNTERNEHMEN</w:t>
      </w:r>
      <w:r w:rsidR="00E83099">
        <w:t xml:space="preserve"> </w:t>
      </w:r>
      <w:r w:rsidR="00A3525E">
        <w:t>evaluier</w:t>
      </w:r>
      <w:r w:rsidR="00FA52CE">
        <w:t>t</w:t>
      </w:r>
      <w:r w:rsidR="00D12A3D">
        <w:t xml:space="preserve">. </w:t>
      </w:r>
      <w:r w:rsidR="00A3525E">
        <w:t xml:space="preserve">Anpassungen bzw. Optimierungen </w:t>
      </w:r>
      <w:r w:rsidR="00D12A3D">
        <w:t xml:space="preserve">werden </w:t>
      </w:r>
      <w:r w:rsidR="00A3525E">
        <w:t>schriftlich dokumenti</w:t>
      </w:r>
      <w:r w:rsidR="00FA52CE">
        <w:t>ert</w:t>
      </w:r>
      <w:r w:rsidR="00A3525E">
        <w:t xml:space="preserve">. </w:t>
      </w:r>
    </w:p>
    <w:p w14:paraId="038D3A3D" w14:textId="77777777" w:rsidR="0085467D" w:rsidRDefault="0085467D" w:rsidP="00A47F51">
      <w:pPr>
        <w:pStyle w:val="Aufzaehlung1"/>
      </w:pPr>
    </w:p>
    <w:p w14:paraId="033E5460" w14:textId="0EB3E754" w:rsidR="00D60569" w:rsidRDefault="00A3525E" w:rsidP="00A47F51">
      <w:pPr>
        <w:pStyle w:val="Aufzaehlung1"/>
      </w:pPr>
      <w:r>
        <w:t xml:space="preserve">Ebenso </w:t>
      </w:r>
      <w:r w:rsidR="00085A7F">
        <w:t xml:space="preserve">ist die </w:t>
      </w:r>
      <w:r w:rsidR="00BB637B">
        <w:t>Ris</w:t>
      </w:r>
      <w:r w:rsidR="008363B2">
        <w:t>i</w:t>
      </w:r>
      <w:r w:rsidR="00BB637B">
        <w:t xml:space="preserve">kobewertung anhand der </w:t>
      </w:r>
      <w:r w:rsidR="00085A7F" w:rsidRPr="00085A7F">
        <w:t xml:space="preserve">Aufstellung der identifizierten, analysierten und bewerteten Risiken der Tabelle </w:t>
      </w:r>
      <w:r w:rsidR="00085A7F" w:rsidRPr="001329D2">
        <w:rPr>
          <w:highlight w:val="yellow"/>
        </w:rPr>
        <w:t>„</w:t>
      </w:r>
      <w:r w:rsidR="001329D2" w:rsidRPr="001329D2">
        <w:rPr>
          <w:b/>
          <w:highlight w:val="yellow"/>
        </w:rPr>
        <w:t>…</w:t>
      </w:r>
      <w:r w:rsidR="00085A7F" w:rsidRPr="001329D2">
        <w:rPr>
          <w:highlight w:val="yellow"/>
        </w:rPr>
        <w:t>“</w:t>
      </w:r>
      <w:r w:rsidR="00085A7F" w:rsidRPr="00085A7F">
        <w:t xml:space="preserve"> im Anhang</w:t>
      </w:r>
      <w:r w:rsidR="00085A7F">
        <w:t xml:space="preserve"> </w:t>
      </w:r>
      <w:r w:rsidR="00FA52CE">
        <w:t xml:space="preserve">neuerlich durchzuführen sowie neue identifizierte Risiken zur Dokumentation zu ergänzen. </w:t>
      </w:r>
    </w:p>
    <w:p w14:paraId="2BB47FE9" w14:textId="77777777" w:rsidR="00B55517" w:rsidRDefault="00B55517" w:rsidP="00A47F51">
      <w:pPr>
        <w:pStyle w:val="Aufzaehlung1"/>
      </w:pPr>
    </w:p>
    <w:p w14:paraId="109E0404" w14:textId="3F7F3110" w:rsidR="009972CB" w:rsidRDefault="00CD0287" w:rsidP="009972CB">
      <w:pPr>
        <w:pStyle w:val="berschrift3"/>
        <w:rPr>
          <w:lang w:val="de-DE"/>
        </w:rPr>
      </w:pPr>
      <w:bookmarkStart w:id="132" w:name="_Toc67592731"/>
      <w:r>
        <w:rPr>
          <w:lang w:val="de-DE"/>
        </w:rPr>
        <w:t>Ergebnis der Ex-ante Be</w:t>
      </w:r>
      <w:r w:rsidR="002979EB">
        <w:rPr>
          <w:lang w:val="de-DE"/>
        </w:rPr>
        <w:t>urteilung</w:t>
      </w:r>
      <w:r w:rsidR="00B22CED">
        <w:rPr>
          <w:lang w:val="de-DE"/>
        </w:rPr>
        <w:t xml:space="preserve"> </w:t>
      </w:r>
      <w:r w:rsidR="008632DF">
        <w:rPr>
          <w:lang w:val="de-DE"/>
        </w:rPr>
        <w:t xml:space="preserve">der </w:t>
      </w:r>
      <w:r w:rsidR="002979EB">
        <w:rPr>
          <w:lang w:val="de-DE"/>
        </w:rPr>
        <w:t xml:space="preserve">entwickelten </w:t>
      </w:r>
      <w:r w:rsidR="008632DF">
        <w:rPr>
          <w:lang w:val="de-DE"/>
        </w:rPr>
        <w:t>Maßnahmen</w:t>
      </w:r>
      <w:bookmarkEnd w:id="132"/>
    </w:p>
    <w:p w14:paraId="6B67C0C2" w14:textId="77777777" w:rsidR="0085467D" w:rsidRDefault="0085467D" w:rsidP="0085467D">
      <w:pPr>
        <w:jc w:val="both"/>
      </w:pPr>
    </w:p>
    <w:p w14:paraId="414029A9" w14:textId="336150AE" w:rsidR="00F728A1" w:rsidRDefault="00CE436E" w:rsidP="0085467D">
      <w:pPr>
        <w:jc w:val="both"/>
      </w:pPr>
      <w:r>
        <w:t xml:space="preserve">Eine ex-ante </w:t>
      </w:r>
      <w:r w:rsidR="002979EB">
        <w:t xml:space="preserve">Beurteilung, bestehend aus Analyse und Bewertung </w:t>
      </w:r>
      <w:r w:rsidR="00D958F5">
        <w:t xml:space="preserve">der </w:t>
      </w:r>
      <w:r w:rsidR="00300509">
        <w:t>entwickelten Maßnahmen</w:t>
      </w:r>
      <w:r w:rsidR="002979EB">
        <w:t>,</w:t>
      </w:r>
      <w:r w:rsidR="00300509">
        <w:t xml:space="preserve"> befindet sich in der Tabelle</w:t>
      </w:r>
      <w:r w:rsidR="0085467D">
        <w:t xml:space="preserve"> </w:t>
      </w:r>
      <w:r w:rsidR="0085467D" w:rsidRPr="001329D2">
        <w:rPr>
          <w:highlight w:val="yellow"/>
        </w:rPr>
        <w:t>„</w:t>
      </w:r>
      <w:r w:rsidR="001329D2" w:rsidRPr="001329D2">
        <w:rPr>
          <w:b/>
          <w:highlight w:val="yellow"/>
        </w:rPr>
        <w:t>…</w:t>
      </w:r>
      <w:r w:rsidR="0085467D" w:rsidRPr="001329D2">
        <w:rPr>
          <w:b/>
          <w:highlight w:val="yellow"/>
        </w:rPr>
        <w:t>“</w:t>
      </w:r>
      <w:r w:rsidR="002979EB">
        <w:rPr>
          <w:rStyle w:val="IntensiveHervorhebung"/>
        </w:rPr>
        <w:t xml:space="preserve"> </w:t>
      </w:r>
      <w:r w:rsidR="00300509">
        <w:t xml:space="preserve">im Anhang zu diesem Konzept. </w:t>
      </w:r>
    </w:p>
    <w:p w14:paraId="1408E9D3" w14:textId="77777777" w:rsidR="0085467D" w:rsidRDefault="0085467D" w:rsidP="0085467D">
      <w:pPr>
        <w:jc w:val="both"/>
      </w:pPr>
    </w:p>
    <w:p w14:paraId="6C631DF2" w14:textId="77777777" w:rsidR="001329D2" w:rsidRDefault="00300509" w:rsidP="001329D2">
      <w:r>
        <w:lastRenderedPageBreak/>
        <w:t xml:space="preserve">In Summe wurden </w:t>
      </w:r>
      <w:r w:rsidR="002979EB">
        <w:t xml:space="preserve">zu den </w:t>
      </w:r>
      <w:r w:rsidR="001329D2" w:rsidRPr="001329D2">
        <w:rPr>
          <w:highlight w:val="yellow"/>
        </w:rPr>
        <w:t>..</w:t>
      </w:r>
      <w:r w:rsidR="00D64D84">
        <w:t xml:space="preserve"> </w:t>
      </w:r>
      <w:r w:rsidR="002979EB">
        <w:t>ident</w:t>
      </w:r>
      <w:r w:rsidR="0075573D">
        <w:t xml:space="preserve">ifizierten Risiken Maßnahmen entwickelt, </w:t>
      </w:r>
      <w:r>
        <w:t xml:space="preserve">analysiert und bewertet. Eine erste </w:t>
      </w:r>
      <w:r w:rsidR="00CA7FD7">
        <w:t>graphische</w:t>
      </w:r>
      <w:r>
        <w:t xml:space="preserve"> Übersicht über die </w:t>
      </w:r>
      <w:r w:rsidR="0075573D">
        <w:t xml:space="preserve">Maßnahmenbeurteilung </w:t>
      </w:r>
      <w:r>
        <w:t>befindet sich in nachfolgender Risiko-Matrix:</w:t>
      </w:r>
      <w:r w:rsidR="001329D2">
        <w:t xml:space="preserve"> </w:t>
      </w:r>
      <w:r w:rsidR="001329D2" w:rsidRPr="009F19B5">
        <w:rPr>
          <w:highlight w:val="yellow"/>
        </w:rPr>
        <w:t>(Anpassen und Erstellen mit PPT Template, als Bild speichern und hier einfügen)</w:t>
      </w:r>
    </w:p>
    <w:p w14:paraId="494B7B00" w14:textId="3180CBC5" w:rsidR="00F90E00" w:rsidRPr="00F90E00" w:rsidRDefault="00F90E00" w:rsidP="0085467D">
      <w:pPr>
        <w:jc w:val="both"/>
      </w:pPr>
    </w:p>
    <w:p w14:paraId="3BD2810B" w14:textId="0185358E" w:rsidR="000F3028" w:rsidRDefault="0088298D" w:rsidP="0075573D">
      <w:r>
        <w:rPr>
          <w:noProof/>
          <w:lang w:val="de-AT" w:eastAsia="de-AT"/>
        </w:rPr>
        <w:drawing>
          <wp:inline distT="0" distB="0" distL="0" distR="0" wp14:anchorId="6E642D86" wp14:editId="769934FE">
            <wp:extent cx="5747129" cy="4002049"/>
            <wp:effectExtent l="0" t="0" r="635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cstate="print">
                      <a:extLst>
                        <a:ext uri="{28A0092B-C50C-407E-A947-70E740481C1C}">
                          <a14:useLocalDpi xmlns:a14="http://schemas.microsoft.com/office/drawing/2010/main" val="0"/>
                        </a:ext>
                      </a:extLst>
                    </a:blip>
                    <a:stretch>
                      <a:fillRect/>
                    </a:stretch>
                  </pic:blipFill>
                  <pic:spPr bwMode="auto">
                    <a:xfrm>
                      <a:off x="0" y="0"/>
                      <a:ext cx="5747129" cy="4002049"/>
                    </a:xfrm>
                    <a:prstGeom prst="rect">
                      <a:avLst/>
                    </a:prstGeom>
                    <a:noFill/>
                  </pic:spPr>
                </pic:pic>
              </a:graphicData>
            </a:graphic>
          </wp:inline>
        </w:drawing>
      </w:r>
    </w:p>
    <w:p w14:paraId="61E8A4F2" w14:textId="2298C788" w:rsidR="00F728A1" w:rsidRDefault="00F728A1" w:rsidP="00F728A1">
      <w:pPr>
        <w:pStyle w:val="Beschriftung"/>
      </w:pPr>
      <w:bookmarkStart w:id="133" w:name="_Toc57669412"/>
      <w:r>
        <w:t xml:space="preserve">Abbildung </w:t>
      </w:r>
      <w:r>
        <w:fldChar w:fldCharType="begin"/>
      </w:r>
      <w:r>
        <w:instrText xml:space="preserve"> SEQ Abbildung \* ARABIC </w:instrText>
      </w:r>
      <w:r>
        <w:fldChar w:fldCharType="separate"/>
      </w:r>
      <w:r w:rsidR="00292A3D">
        <w:rPr>
          <w:noProof/>
        </w:rPr>
        <w:t>2</w:t>
      </w:r>
      <w:r>
        <w:fldChar w:fldCharType="end"/>
      </w:r>
      <w:r>
        <w:t>: Risikomatrix Maßnahmenbeurteilung</w:t>
      </w:r>
      <w:bookmarkEnd w:id="133"/>
    </w:p>
    <w:p w14:paraId="00197AEC" w14:textId="70C37EB2" w:rsidR="0075573D" w:rsidRDefault="00F728A1" w:rsidP="0075573D">
      <w:r w:rsidRPr="00E11127">
        <w:t xml:space="preserve">Im Rahmen der Maßnahmenplanung konnten für alle identifizierten Risiken </w:t>
      </w:r>
      <w:r w:rsidR="00DB25A8" w:rsidRPr="00E11127">
        <w:t xml:space="preserve">Maßnahmen entwickelt werden, um das Risiko auf ein akzeptables </w:t>
      </w:r>
      <w:r w:rsidR="008363B2" w:rsidRPr="00E11127">
        <w:t>Niveau</w:t>
      </w:r>
      <w:r w:rsidR="00DB25A8" w:rsidRPr="00E11127">
        <w:t xml:space="preserve"> zu senken.</w:t>
      </w:r>
    </w:p>
    <w:p w14:paraId="11B8152F" w14:textId="676C65EB" w:rsidR="000A35E2" w:rsidRDefault="000A35E2" w:rsidP="004D0C9B"/>
    <w:p w14:paraId="448ED5D7" w14:textId="77777777" w:rsidR="005B0170" w:rsidRDefault="005B0170" w:rsidP="004D0C9B"/>
    <w:p w14:paraId="54A39CF2" w14:textId="07690DFF" w:rsidR="004D0C9B" w:rsidRDefault="004D0C9B" w:rsidP="004D0C9B">
      <w:r w:rsidRPr="001329D2">
        <w:rPr>
          <w:b/>
          <w:bCs/>
          <w:highlight w:val="yellow"/>
        </w:rPr>
        <w:t>Datum</w:t>
      </w:r>
      <w:r w:rsidR="001329D2" w:rsidRPr="001329D2">
        <w:rPr>
          <w:b/>
          <w:bCs/>
          <w:highlight w:val="yellow"/>
        </w:rPr>
        <w:t xml:space="preserve"> der Freigabe</w:t>
      </w:r>
      <w:r w:rsidRPr="001329D2">
        <w:rPr>
          <w:b/>
          <w:bCs/>
          <w:highlight w:val="yellow"/>
        </w:rPr>
        <w:t>:</w:t>
      </w:r>
      <w:r w:rsidR="004618F5" w:rsidRPr="001329D2">
        <w:rPr>
          <w:highlight w:val="yellow"/>
        </w:rPr>
        <w:t xml:space="preserve"> </w:t>
      </w:r>
      <w:r w:rsidR="001329D2" w:rsidRPr="001329D2">
        <w:rPr>
          <w:highlight w:val="yellow"/>
        </w:rPr>
        <w:t>….</w:t>
      </w:r>
      <w:r w:rsidR="004618F5" w:rsidRPr="001329D2">
        <w:rPr>
          <w:highlight w:val="yellow"/>
        </w:rPr>
        <w:t xml:space="preserve"> am </w:t>
      </w:r>
      <w:r w:rsidR="001329D2" w:rsidRPr="001329D2">
        <w:rPr>
          <w:highlight w:val="yellow"/>
        </w:rPr>
        <w:t>xx.xx</w:t>
      </w:r>
      <w:r w:rsidR="004618F5" w:rsidRPr="001329D2">
        <w:rPr>
          <w:highlight w:val="yellow"/>
        </w:rPr>
        <w:t>.202</w:t>
      </w:r>
      <w:r w:rsidR="001329D2" w:rsidRPr="001329D2">
        <w:rPr>
          <w:highlight w:val="yellow"/>
        </w:rPr>
        <w:t>1</w:t>
      </w:r>
    </w:p>
    <w:p w14:paraId="23C8C82E" w14:textId="7617CAB4" w:rsidR="004D0C9B" w:rsidRDefault="004D0C9B" w:rsidP="004D0C9B"/>
    <w:p w14:paraId="15569E30" w14:textId="77F415D6" w:rsidR="000A35E2" w:rsidRDefault="000A35E2" w:rsidP="000A35E2"/>
    <w:p w14:paraId="46FDF24D" w14:textId="77777777" w:rsidR="000A35E2" w:rsidRDefault="000A35E2" w:rsidP="004D0C9B"/>
    <w:p w14:paraId="599E8C89" w14:textId="77777777" w:rsidR="000A35E2" w:rsidRDefault="000A35E2" w:rsidP="004D0C9B"/>
    <w:p w14:paraId="42AC13EC" w14:textId="77777777" w:rsidR="00BF1D5D" w:rsidRDefault="00BF1D5D" w:rsidP="00275F7F">
      <w:pPr>
        <w:pStyle w:val="berschrift1"/>
        <w:sectPr w:rsidR="00BF1D5D" w:rsidSect="00D05C18">
          <w:pgSz w:w="11906" w:h="16838" w:code="9"/>
          <w:pgMar w:top="1528" w:right="1417" w:bottom="1134" w:left="1417" w:header="709" w:footer="680" w:gutter="0"/>
          <w:cols w:space="708"/>
          <w:formProt w:val="0"/>
          <w:docGrid w:linePitch="360"/>
        </w:sectPr>
      </w:pPr>
    </w:p>
    <w:p w14:paraId="6BA6C2B4" w14:textId="749B6D79" w:rsidR="004D0C9B" w:rsidRDefault="004D0C9B" w:rsidP="00BF1D5D">
      <w:pPr>
        <w:pStyle w:val="berschrift1"/>
      </w:pPr>
      <w:bookmarkStart w:id="134" w:name="_Toc58837232"/>
      <w:bookmarkStart w:id="135" w:name="_Toc67592732"/>
      <w:r>
        <w:lastRenderedPageBreak/>
        <w:t>ANHÄNGE</w:t>
      </w:r>
      <w:bookmarkEnd w:id="134"/>
      <w:bookmarkEnd w:id="135"/>
    </w:p>
    <w:p w14:paraId="27516627" w14:textId="36AE8168" w:rsidR="006A7209" w:rsidRPr="006A7209" w:rsidRDefault="006A7209" w:rsidP="006A7209">
      <w:r>
        <w:t xml:space="preserve">Zur </w:t>
      </w:r>
      <w:r w:rsidR="00AF5772">
        <w:t>leichteren Bearbeitung bzw. Verwendung</w:t>
      </w:r>
      <w:r w:rsidR="005B0170">
        <w:t>,</w:t>
      </w:r>
      <w:r w:rsidR="00AF5772">
        <w:t xml:space="preserve"> sind verschiedene Inhalte in eignen Dokumenten gespeichert, die als Anhang Bestandteil dieses Präventionskonzepts sind.</w:t>
      </w:r>
    </w:p>
    <w:p w14:paraId="493AC83B" w14:textId="77777777" w:rsidR="001329D2" w:rsidRPr="006A7209" w:rsidRDefault="001329D2" w:rsidP="006A7209"/>
    <w:p w14:paraId="3F0FB9EC" w14:textId="4D58B72C" w:rsidR="00702EC4" w:rsidRDefault="00042417" w:rsidP="00702EC4">
      <w:pPr>
        <w:pStyle w:val="berschrift2"/>
        <w:rPr>
          <w:lang w:val="de-DE"/>
        </w:rPr>
      </w:pPr>
      <w:bookmarkStart w:id="136" w:name="_Toc58837233"/>
      <w:bookmarkStart w:id="137" w:name="_Toc67592733"/>
      <w:r>
        <w:rPr>
          <w:lang w:val="de-DE"/>
        </w:rPr>
        <w:t xml:space="preserve">Darstellung der </w:t>
      </w:r>
      <w:r w:rsidR="00702EC4">
        <w:t>Risiko</w:t>
      </w:r>
      <w:r>
        <w:rPr>
          <w:lang w:val="de-DE"/>
        </w:rPr>
        <w:t>bewertung</w:t>
      </w:r>
      <w:bookmarkEnd w:id="136"/>
      <w:bookmarkEnd w:id="137"/>
    </w:p>
    <w:p w14:paraId="176EC4B2" w14:textId="262BAF61" w:rsidR="00042417" w:rsidRDefault="00042417" w:rsidP="00042417">
      <w:pPr>
        <w:rPr>
          <w:bCs/>
          <w:iCs/>
        </w:rPr>
      </w:pPr>
      <w:r>
        <w:t xml:space="preserve">In der Tabelle </w:t>
      </w:r>
      <w:r w:rsidR="001329D2" w:rsidRPr="001329D2">
        <w:rPr>
          <w:b/>
          <w:highlight w:val="yellow"/>
        </w:rPr>
        <w:t>…</w:t>
      </w:r>
      <w:r w:rsidR="00E11127">
        <w:rPr>
          <w:b/>
        </w:rPr>
        <w:t xml:space="preserve"> </w:t>
      </w:r>
      <w:r w:rsidR="00564B37" w:rsidRPr="00844A95">
        <w:rPr>
          <w:bCs/>
          <w:iCs/>
        </w:rPr>
        <w:t xml:space="preserve">sind die </w:t>
      </w:r>
      <w:r w:rsidR="00844A95" w:rsidRPr="00844A95">
        <w:rPr>
          <w:bCs/>
          <w:iCs/>
        </w:rPr>
        <w:t>identifizierten</w:t>
      </w:r>
      <w:r w:rsidR="00AA0D25" w:rsidRPr="00844A95">
        <w:rPr>
          <w:bCs/>
          <w:iCs/>
        </w:rPr>
        <w:t xml:space="preserve">, </w:t>
      </w:r>
      <w:r w:rsidR="00844A95" w:rsidRPr="00844A95">
        <w:rPr>
          <w:bCs/>
          <w:iCs/>
        </w:rPr>
        <w:t>analysierten</w:t>
      </w:r>
      <w:r w:rsidR="00AA0D25" w:rsidRPr="00844A95">
        <w:rPr>
          <w:bCs/>
          <w:iCs/>
        </w:rPr>
        <w:t xml:space="preserve"> und bewerten Risiken sowie </w:t>
      </w:r>
      <w:r w:rsidR="00844A95">
        <w:rPr>
          <w:bCs/>
          <w:iCs/>
        </w:rPr>
        <w:t xml:space="preserve">die </w:t>
      </w:r>
      <w:r w:rsidR="00AA0D25" w:rsidRPr="00844A95">
        <w:rPr>
          <w:bCs/>
          <w:iCs/>
        </w:rPr>
        <w:t>Be</w:t>
      </w:r>
      <w:r w:rsidR="00844A95" w:rsidRPr="00844A95">
        <w:rPr>
          <w:bCs/>
          <w:iCs/>
        </w:rPr>
        <w:t>wertung der Risikobehandlung abgebildet.</w:t>
      </w:r>
    </w:p>
    <w:p w14:paraId="568AE984" w14:textId="77777777" w:rsidR="00844A95" w:rsidRPr="00042417" w:rsidRDefault="00844A95" w:rsidP="00042417"/>
    <w:p w14:paraId="0A19ED16" w14:textId="7374E507" w:rsidR="004D0C9B" w:rsidRDefault="004D0C9B" w:rsidP="00927ED8">
      <w:pPr>
        <w:pStyle w:val="berschrift2"/>
        <w:rPr>
          <w:lang w:val="de-DE"/>
        </w:rPr>
      </w:pPr>
      <w:bookmarkStart w:id="138" w:name="_Toc58837234"/>
      <w:bookmarkStart w:id="139" w:name="_Toc67592734"/>
      <w:r>
        <w:t>Aushänge</w:t>
      </w:r>
      <w:r w:rsidR="00790623">
        <w:rPr>
          <w:lang w:val="de-DE"/>
        </w:rPr>
        <w:t xml:space="preserve"> / Informationsblätter</w:t>
      </w:r>
      <w:bookmarkEnd w:id="138"/>
      <w:bookmarkEnd w:id="139"/>
    </w:p>
    <w:p w14:paraId="4F6C2E52" w14:textId="77777777" w:rsidR="001329D2" w:rsidRDefault="001329D2" w:rsidP="001329D2">
      <w:r w:rsidRPr="009F19B5">
        <w:rPr>
          <w:highlight w:val="yellow"/>
        </w:rPr>
        <w:t>(</w:t>
      </w:r>
      <w:r>
        <w:rPr>
          <w:highlight w:val="yellow"/>
        </w:rPr>
        <w:t xml:space="preserve">eigene </w:t>
      </w:r>
      <w:r w:rsidRPr="009F19B5">
        <w:rPr>
          <w:highlight w:val="yellow"/>
        </w:rPr>
        <w:t xml:space="preserve">Anpassen </w:t>
      </w:r>
      <w:r>
        <w:rPr>
          <w:highlight w:val="yellow"/>
        </w:rPr>
        <w:t xml:space="preserve">oder </w:t>
      </w:r>
      <w:r w:rsidRPr="009F19B5">
        <w:rPr>
          <w:highlight w:val="yellow"/>
        </w:rPr>
        <w:t>Erstellen und hier einfügen)</w:t>
      </w:r>
    </w:p>
    <w:p w14:paraId="1E49623E" w14:textId="77777777" w:rsidR="001329D2" w:rsidRPr="001329D2" w:rsidRDefault="001329D2" w:rsidP="001329D2"/>
    <w:p w14:paraId="403D93DA" w14:textId="739E461D" w:rsidR="00BF1D5D" w:rsidRPr="00C66984" w:rsidRDefault="00BF1D5D" w:rsidP="00A47F51">
      <w:pPr>
        <w:pStyle w:val="Aufzaehlung1"/>
        <w:rPr>
          <w:highlight w:val="yellow"/>
        </w:rPr>
      </w:pPr>
      <w:r w:rsidRPr="00C66984">
        <w:rPr>
          <w:highlight w:val="yellow"/>
        </w:rPr>
        <w:t>Musteraushänge</w:t>
      </w:r>
      <w:r w:rsidR="006A7209" w:rsidRPr="00C66984">
        <w:rPr>
          <w:highlight w:val="yellow"/>
        </w:rPr>
        <w:t xml:space="preserve"> </w:t>
      </w:r>
    </w:p>
    <w:p w14:paraId="440CA2A8" w14:textId="0D4C0B7C" w:rsidR="00790623" w:rsidRPr="00F50422" w:rsidRDefault="00AD5738" w:rsidP="00A47F51">
      <w:pPr>
        <w:pStyle w:val="Aufzaehlung1"/>
        <w:rPr>
          <w:highlight w:val="yellow"/>
        </w:rPr>
      </w:pPr>
      <w:r w:rsidRPr="00F50422">
        <w:rPr>
          <w:highlight w:val="yellow"/>
        </w:rPr>
        <w:t xml:space="preserve">Verhaltensinformation für die </w:t>
      </w:r>
      <w:r w:rsidR="0074527D">
        <w:rPr>
          <w:highlight w:val="yellow"/>
        </w:rPr>
        <w:t>Mitarbeiter*innen</w:t>
      </w:r>
    </w:p>
    <w:p w14:paraId="3D9DB28A" w14:textId="77777777" w:rsidR="00BF1D5D" w:rsidRPr="00BF1D5D" w:rsidRDefault="00BF1D5D" w:rsidP="00BF1D5D">
      <w:pPr>
        <w:rPr>
          <w:lang w:val="de-AT"/>
        </w:rPr>
      </w:pPr>
    </w:p>
    <w:p w14:paraId="1FA928BB" w14:textId="0AF65B71" w:rsidR="004D0C9B" w:rsidRDefault="004D0C9B" w:rsidP="00927ED8">
      <w:pPr>
        <w:pStyle w:val="berschrift2"/>
      </w:pPr>
      <w:bookmarkStart w:id="140" w:name="_Toc58837235"/>
      <w:bookmarkStart w:id="141" w:name="_Toc67592735"/>
      <w:r>
        <w:t>Checklisten</w:t>
      </w:r>
      <w:bookmarkEnd w:id="140"/>
      <w:bookmarkEnd w:id="141"/>
    </w:p>
    <w:p w14:paraId="1F376C2A" w14:textId="380DCF45" w:rsidR="001329D2" w:rsidRDefault="001329D2" w:rsidP="001329D2">
      <w:r w:rsidRPr="009F19B5">
        <w:rPr>
          <w:highlight w:val="yellow"/>
        </w:rPr>
        <w:t>(</w:t>
      </w:r>
      <w:r>
        <w:rPr>
          <w:highlight w:val="yellow"/>
        </w:rPr>
        <w:t xml:space="preserve">eigene </w:t>
      </w:r>
      <w:r w:rsidRPr="009F19B5">
        <w:rPr>
          <w:highlight w:val="yellow"/>
        </w:rPr>
        <w:t xml:space="preserve">Anpassen </w:t>
      </w:r>
      <w:r>
        <w:rPr>
          <w:highlight w:val="yellow"/>
        </w:rPr>
        <w:t xml:space="preserve">oder </w:t>
      </w:r>
      <w:r w:rsidRPr="009F19B5">
        <w:rPr>
          <w:highlight w:val="yellow"/>
        </w:rPr>
        <w:t>Erstellen und hier einfügen)</w:t>
      </w:r>
    </w:p>
    <w:p w14:paraId="7DC239FC" w14:textId="77777777" w:rsidR="001329D2" w:rsidRPr="001329D2" w:rsidRDefault="001329D2" w:rsidP="001329D2"/>
    <w:p w14:paraId="3A5B5B81" w14:textId="64B10976" w:rsidR="000B5DA8" w:rsidRPr="00F50422" w:rsidRDefault="000B5DA8" w:rsidP="00A47F51">
      <w:pPr>
        <w:pStyle w:val="Aufzaehlung1"/>
        <w:rPr>
          <w:highlight w:val="yellow"/>
        </w:rPr>
      </w:pPr>
      <w:r w:rsidRPr="00F50422">
        <w:rPr>
          <w:highlight w:val="yellow"/>
        </w:rPr>
        <w:t xml:space="preserve">Unterweisung </w:t>
      </w:r>
      <w:r w:rsidR="0074527D">
        <w:rPr>
          <w:highlight w:val="yellow"/>
        </w:rPr>
        <w:t>Mitarbeiter*innen</w:t>
      </w:r>
    </w:p>
    <w:p w14:paraId="3FC036C1" w14:textId="77777777" w:rsidR="00825D01" w:rsidRDefault="00825D01" w:rsidP="00A47F51">
      <w:pPr>
        <w:pStyle w:val="Aufzaehlung1"/>
      </w:pPr>
    </w:p>
    <w:p w14:paraId="6E46C094" w14:textId="67D44A8A" w:rsidR="00825D01" w:rsidRDefault="00D354E5" w:rsidP="00825D01">
      <w:pPr>
        <w:pStyle w:val="berschrift2"/>
        <w:rPr>
          <w:lang w:val="de-DE"/>
        </w:rPr>
      </w:pPr>
      <w:bookmarkStart w:id="142" w:name="_Toc58837236"/>
      <w:bookmarkStart w:id="143" w:name="_Toc67592736"/>
      <w:r>
        <w:rPr>
          <w:lang w:val="de-DE"/>
        </w:rPr>
        <w:t>Protokolle</w:t>
      </w:r>
      <w:bookmarkEnd w:id="142"/>
      <w:bookmarkEnd w:id="143"/>
    </w:p>
    <w:p w14:paraId="090743C0" w14:textId="77777777" w:rsidR="001329D2" w:rsidRDefault="001329D2" w:rsidP="001329D2">
      <w:r w:rsidRPr="009F19B5">
        <w:rPr>
          <w:highlight w:val="yellow"/>
        </w:rPr>
        <w:t>(</w:t>
      </w:r>
      <w:r>
        <w:rPr>
          <w:highlight w:val="yellow"/>
        </w:rPr>
        <w:t xml:space="preserve">eigene </w:t>
      </w:r>
      <w:r w:rsidRPr="009F19B5">
        <w:rPr>
          <w:highlight w:val="yellow"/>
        </w:rPr>
        <w:t xml:space="preserve">Anpassen </w:t>
      </w:r>
      <w:r>
        <w:rPr>
          <w:highlight w:val="yellow"/>
        </w:rPr>
        <w:t xml:space="preserve">oder </w:t>
      </w:r>
      <w:r w:rsidRPr="009F19B5">
        <w:rPr>
          <w:highlight w:val="yellow"/>
        </w:rPr>
        <w:t>Erstellen und hier einfügen)</w:t>
      </w:r>
    </w:p>
    <w:p w14:paraId="130A5F2E" w14:textId="77777777" w:rsidR="001329D2" w:rsidRPr="001329D2" w:rsidRDefault="001329D2" w:rsidP="001329D2"/>
    <w:p w14:paraId="1CD35EF5" w14:textId="79956D95" w:rsidR="00D354E5" w:rsidRPr="00F50422" w:rsidRDefault="00D354E5" w:rsidP="00A47F51">
      <w:pPr>
        <w:pStyle w:val="Aufzaehlung1"/>
        <w:rPr>
          <w:highlight w:val="yellow"/>
        </w:rPr>
      </w:pPr>
      <w:r w:rsidRPr="00F50422">
        <w:rPr>
          <w:highlight w:val="yellow"/>
        </w:rPr>
        <w:t xml:space="preserve">Unterweisung </w:t>
      </w:r>
      <w:r w:rsidR="0074527D">
        <w:rPr>
          <w:highlight w:val="yellow"/>
        </w:rPr>
        <w:t>Mitarbeiter*innen</w:t>
      </w:r>
      <w:r w:rsidR="00F50422" w:rsidRPr="00F50422">
        <w:rPr>
          <w:highlight w:val="yellow"/>
        </w:rPr>
        <w:t xml:space="preserve"> </w:t>
      </w:r>
      <w:r w:rsidRPr="00F50422">
        <w:rPr>
          <w:highlight w:val="yellow"/>
        </w:rPr>
        <w:t>– Bestätigung</w:t>
      </w:r>
    </w:p>
    <w:p w14:paraId="12C00904" w14:textId="12CA15B3" w:rsidR="00AD5738" w:rsidRPr="00F50422" w:rsidRDefault="00D707EB" w:rsidP="00A47F51">
      <w:pPr>
        <w:pStyle w:val="Aufzaehlung1"/>
        <w:rPr>
          <w:highlight w:val="yellow"/>
        </w:rPr>
      </w:pPr>
      <w:r w:rsidRPr="00F50422">
        <w:rPr>
          <w:highlight w:val="yellow"/>
        </w:rPr>
        <w:t>Mündlicher Gesundheitscheck</w:t>
      </w:r>
    </w:p>
    <w:p w14:paraId="744BE8DE" w14:textId="4420961C" w:rsidR="00D707EB" w:rsidRPr="00F50422" w:rsidRDefault="00D707EB" w:rsidP="00A47F51">
      <w:pPr>
        <w:pStyle w:val="Aufzaehlung1"/>
        <w:rPr>
          <w:highlight w:val="yellow"/>
        </w:rPr>
      </w:pPr>
      <w:r w:rsidRPr="00F50422">
        <w:rPr>
          <w:highlight w:val="yellow"/>
        </w:rPr>
        <w:t>Lüften</w:t>
      </w:r>
    </w:p>
    <w:p w14:paraId="710F2797" w14:textId="2F5EB0B8" w:rsidR="00D707EB" w:rsidRPr="00F50422" w:rsidRDefault="00F50422" w:rsidP="00A47F51">
      <w:pPr>
        <w:pStyle w:val="Aufzaehlung1"/>
        <w:rPr>
          <w:highlight w:val="yellow"/>
        </w:rPr>
      </w:pPr>
      <w:r w:rsidRPr="00F50422">
        <w:rPr>
          <w:highlight w:val="yellow"/>
        </w:rPr>
        <w:t>Besprechungsteilnahme</w:t>
      </w:r>
    </w:p>
    <w:p w14:paraId="6BE8BEDF" w14:textId="77777777" w:rsidR="00825D01" w:rsidRPr="00BF1D5D" w:rsidRDefault="00825D01" w:rsidP="00A47F51">
      <w:pPr>
        <w:pStyle w:val="Aufzaehlung1"/>
      </w:pPr>
    </w:p>
    <w:p w14:paraId="437F82E5" w14:textId="1A9FBFC4" w:rsidR="006A7209" w:rsidRDefault="006A7209" w:rsidP="006A7209">
      <w:pPr>
        <w:pStyle w:val="berschrift2"/>
        <w:rPr>
          <w:lang w:val="de-DE"/>
        </w:rPr>
      </w:pPr>
      <w:bookmarkStart w:id="144" w:name="_Toc58837237"/>
      <w:bookmarkStart w:id="145" w:name="_Toc67592737"/>
      <w:r>
        <w:rPr>
          <w:lang w:val="de-DE"/>
        </w:rPr>
        <w:t>Notfallpläne (Szenar</w:t>
      </w:r>
      <w:r w:rsidR="005B0170">
        <w:rPr>
          <w:lang w:val="de-DE"/>
        </w:rPr>
        <w:t>io-P</w:t>
      </w:r>
      <w:r>
        <w:rPr>
          <w:lang w:val="de-DE"/>
        </w:rPr>
        <w:t>läne)</w:t>
      </w:r>
      <w:bookmarkEnd w:id="144"/>
      <w:bookmarkEnd w:id="145"/>
    </w:p>
    <w:p w14:paraId="265D765B" w14:textId="77777777" w:rsidR="001329D2" w:rsidRDefault="001329D2" w:rsidP="001329D2">
      <w:r w:rsidRPr="009F19B5">
        <w:rPr>
          <w:highlight w:val="yellow"/>
        </w:rPr>
        <w:t>(</w:t>
      </w:r>
      <w:r>
        <w:rPr>
          <w:highlight w:val="yellow"/>
        </w:rPr>
        <w:t xml:space="preserve">eigene </w:t>
      </w:r>
      <w:r w:rsidRPr="009F19B5">
        <w:rPr>
          <w:highlight w:val="yellow"/>
        </w:rPr>
        <w:t xml:space="preserve">Anpassen </w:t>
      </w:r>
      <w:r>
        <w:rPr>
          <w:highlight w:val="yellow"/>
        </w:rPr>
        <w:t xml:space="preserve">oder </w:t>
      </w:r>
      <w:r w:rsidRPr="009F19B5">
        <w:rPr>
          <w:highlight w:val="yellow"/>
        </w:rPr>
        <w:t>Erstellen und hier einfügen)</w:t>
      </w:r>
    </w:p>
    <w:p w14:paraId="72F1191E" w14:textId="77777777" w:rsidR="001329D2" w:rsidRPr="001329D2" w:rsidRDefault="001329D2" w:rsidP="001329D2"/>
    <w:p w14:paraId="30443F04" w14:textId="77777777" w:rsidR="00D707EB" w:rsidRPr="00F50422" w:rsidRDefault="00D707EB" w:rsidP="00A47F51">
      <w:pPr>
        <w:pStyle w:val="Aufzaehlung1"/>
        <w:rPr>
          <w:highlight w:val="yellow"/>
        </w:rPr>
      </w:pPr>
      <w:r w:rsidRPr="00F50422">
        <w:rPr>
          <w:highlight w:val="yellow"/>
        </w:rPr>
        <w:t xml:space="preserve">Vorgehen bei Auftreten von Symptomen </w:t>
      </w:r>
    </w:p>
    <w:p w14:paraId="45323F24" w14:textId="1B8E876A" w:rsidR="00D707EB" w:rsidRDefault="00D707EB" w:rsidP="00A47F51">
      <w:pPr>
        <w:pStyle w:val="Aufzaehlung1"/>
        <w:rPr>
          <w:highlight w:val="yellow"/>
        </w:rPr>
      </w:pPr>
      <w:r w:rsidRPr="00F50422">
        <w:rPr>
          <w:highlight w:val="yellow"/>
        </w:rPr>
        <w:t>Vorgehen bei einem Verdachtsfall</w:t>
      </w:r>
    </w:p>
    <w:p w14:paraId="45EDAE05" w14:textId="62B44A53" w:rsidR="00B831A1" w:rsidRPr="00F50422" w:rsidRDefault="00B831A1" w:rsidP="00A47F51">
      <w:pPr>
        <w:pStyle w:val="Aufzaehlung1"/>
        <w:rPr>
          <w:highlight w:val="yellow"/>
        </w:rPr>
      </w:pPr>
      <w:r>
        <w:rPr>
          <w:highlight w:val="yellow"/>
        </w:rPr>
        <w:t xml:space="preserve">Vorgehen </w:t>
      </w:r>
      <w:r w:rsidR="001D7C58">
        <w:rPr>
          <w:highlight w:val="yellow"/>
        </w:rPr>
        <w:t>bei Anfrage der Behörde zu Kontakten</w:t>
      </w:r>
    </w:p>
    <w:p w14:paraId="70EF8E5C" w14:textId="77777777" w:rsidR="00F61BC1" w:rsidRPr="00F61BC1" w:rsidRDefault="00F61BC1" w:rsidP="00A47F51">
      <w:pPr>
        <w:pStyle w:val="Aufzaehlung1"/>
      </w:pPr>
      <w:r w:rsidRPr="00F61BC1">
        <w:rPr>
          <w:highlight w:val="yellow"/>
        </w:rPr>
        <w:t>Vorgehen, bei Kunden ohne FFP2-Maske</w:t>
      </w:r>
    </w:p>
    <w:p w14:paraId="25F860ED" w14:textId="6EED5EB0" w:rsidR="00457A70" w:rsidRDefault="00F61BC1" w:rsidP="00A47F51">
      <w:pPr>
        <w:pStyle w:val="Aufzaehlung1"/>
      </w:pPr>
      <w:r w:rsidRPr="00F61BC1">
        <w:rPr>
          <w:highlight w:val="yellow"/>
        </w:rPr>
        <w:t>Vorgehen, bei Eskalation mit Kunde ohne FFP2-Makse / Ohne gültigen SARS-CoV2-</w:t>
      </w:r>
      <w:r w:rsidR="00942A06">
        <w:t>Test</w:t>
      </w:r>
    </w:p>
    <w:p w14:paraId="2356761B" w14:textId="5CA36099" w:rsidR="00942A06" w:rsidRPr="004438E6" w:rsidRDefault="00942A06" w:rsidP="00A47F51">
      <w:pPr>
        <w:pStyle w:val="Aufzaehlung1"/>
        <w:rPr>
          <w:highlight w:val="yellow"/>
        </w:rPr>
      </w:pPr>
      <w:r w:rsidRPr="004438E6">
        <w:rPr>
          <w:highlight w:val="yellow"/>
        </w:rPr>
        <w:t xml:space="preserve">Vorgehen bei MitarbeiterInnen ohne </w:t>
      </w:r>
      <w:r w:rsidR="00BA58D6" w:rsidRPr="004438E6">
        <w:rPr>
          <w:highlight w:val="yellow"/>
        </w:rPr>
        <w:t xml:space="preserve">gültigen SARS-CoV2-Test bzw. </w:t>
      </w:r>
      <w:r w:rsidRPr="004438E6">
        <w:rPr>
          <w:highlight w:val="yellow"/>
        </w:rPr>
        <w:t xml:space="preserve">FFP2-Makse / MNS trotz </w:t>
      </w:r>
      <w:r w:rsidR="00BA58D6" w:rsidRPr="004438E6">
        <w:rPr>
          <w:highlight w:val="yellow"/>
        </w:rPr>
        <w:t xml:space="preserve">Pflicht </w:t>
      </w:r>
    </w:p>
    <w:sectPr w:rsidR="00942A06" w:rsidRPr="004438E6" w:rsidSect="00D05C18">
      <w:pgSz w:w="11906" w:h="16838" w:code="9"/>
      <w:pgMar w:top="1528" w:right="1417" w:bottom="1134" w:left="1417" w:header="709" w:footer="68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891567" w14:textId="77777777" w:rsidR="004D4D1C" w:rsidRDefault="004D4D1C" w:rsidP="00DE396C">
      <w:r>
        <w:separator/>
      </w:r>
    </w:p>
    <w:p w14:paraId="57070A7A" w14:textId="77777777" w:rsidR="004D4D1C" w:rsidRDefault="004D4D1C" w:rsidP="00DE396C"/>
  </w:endnote>
  <w:endnote w:type="continuationSeparator" w:id="0">
    <w:p w14:paraId="10B911AF" w14:textId="77777777" w:rsidR="004D4D1C" w:rsidRDefault="004D4D1C" w:rsidP="00DE396C">
      <w:r>
        <w:continuationSeparator/>
      </w:r>
    </w:p>
    <w:p w14:paraId="26E81615" w14:textId="77777777" w:rsidR="004D4D1C" w:rsidRDefault="004D4D1C" w:rsidP="00DE396C"/>
  </w:endnote>
  <w:endnote w:type="continuationNotice" w:id="1">
    <w:p w14:paraId="196BADE1" w14:textId="77777777" w:rsidR="004D4D1C" w:rsidRDefault="004D4D1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Dunant">
    <w:altName w:val="Calibri"/>
    <w:panose1 w:val="020B0504040101020203"/>
    <w:charset w:val="00"/>
    <w:family w:val="swiss"/>
    <w:notTrueType/>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Dunant Light">
    <w:panose1 w:val="020B0304040101020203"/>
    <w:charset w:val="00"/>
    <w:family w:val="swiss"/>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8610B" w14:textId="77777777" w:rsidR="006A7792" w:rsidRPr="004460B5" w:rsidRDefault="006A7792" w:rsidP="0004271D">
    <w:pPr>
      <w:pStyle w:val="FusszeileAbschnitt2schwarz"/>
      <w:rPr>
        <w:color w:val="FFFFFF"/>
      </w:rPr>
    </w:pPr>
    <w:r w:rsidRPr="00F57EBC">
      <w:rPr>
        <w:rStyle w:val="Seiten-NummerZchn"/>
      </w:rPr>
      <w:fldChar w:fldCharType="begin"/>
    </w:r>
    <w:r w:rsidRPr="00F57EBC">
      <w:rPr>
        <w:rStyle w:val="Seiten-NummerZchn"/>
      </w:rPr>
      <w:instrText xml:space="preserve"> PAGE  </w:instrText>
    </w:r>
    <w:r w:rsidRPr="00F57EBC">
      <w:rPr>
        <w:rStyle w:val="Seiten-NummerZchn"/>
      </w:rPr>
      <w:fldChar w:fldCharType="separate"/>
    </w:r>
    <w:r>
      <w:rPr>
        <w:rStyle w:val="Seiten-NummerZchn"/>
      </w:rPr>
      <w:t>2</w:t>
    </w:r>
    <w:r w:rsidRPr="00F57EBC">
      <w:rPr>
        <w:rStyle w:val="Seiten-NummerZchn"/>
      </w:rPr>
      <w:fldChar w:fldCharType="end"/>
    </w:r>
    <w:r>
      <w:rPr>
        <w:color w:val="FFFFFF"/>
      </w:rPr>
      <w:tab/>
    </w:r>
    <w:r>
      <w:t xml:space="preserve">SOP DOKUMENTENNAME  </w:t>
    </w:r>
    <w:r>
      <w:tab/>
      <w:t>www.krisenplaner.at</w:t>
    </w:r>
    <w:r w:rsidRPr="004460B5">
      <w:rPr>
        <w:rFonts w:ascii="Dunant Light" w:hAnsi="Dunant Light"/>
        <w:color w:val="FFFFFF"/>
      </w:rPr>
      <w:tab/>
    </w:r>
  </w:p>
  <w:p w14:paraId="25F8610C" w14:textId="77777777" w:rsidR="006A7792" w:rsidRPr="002B4338" w:rsidRDefault="006A7792" w:rsidP="00DE396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8610D" w14:textId="77777777" w:rsidR="006A7792" w:rsidRDefault="006A7792" w:rsidP="00DE396C">
    <w:pPr>
      <w:pStyle w:val="Fuzeile"/>
    </w:pPr>
    <w:r>
      <w:rPr>
        <w:noProof/>
        <w:lang w:val="de-AT" w:eastAsia="de-AT"/>
      </w:rPr>
      <w:drawing>
        <wp:anchor distT="0" distB="0" distL="114300" distR="114300" simplePos="0" relativeHeight="251658241" behindDoc="0" locked="0" layoutInCell="1" allowOverlap="1" wp14:anchorId="25F8611A" wp14:editId="25F8611B">
          <wp:simplePos x="0" y="0"/>
          <wp:positionH relativeFrom="column">
            <wp:posOffset>0</wp:posOffset>
          </wp:positionH>
          <wp:positionV relativeFrom="paragraph">
            <wp:posOffset>-1453354</wp:posOffset>
          </wp:positionV>
          <wp:extent cx="5506720" cy="1466850"/>
          <wp:effectExtent l="0" t="0" r="0" b="0"/>
          <wp:wrapNone/>
          <wp:docPr id="18" name="Grafik 18" descr="D:\Dieter\OneDrive_Lokal\OneDrive\Business Planung\05_Marketing\50_Corporate Design DIE KRISENPLANER\Logos\Logo_Files\Vorlagen\krisenplaner_logo-lang-slogan_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Dieter\OneDrive_Lokal\OneDrive\Business Planung\05_Marketing\50_Corporate Design DIE KRISENPLANER\Logos\Logo_Files\Vorlagen\krisenplaner_logo-lang-slogan_word.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06720" cy="14668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AT" w:eastAsia="de-AT"/>
      </w:rPr>
      <mc:AlternateContent>
        <mc:Choice Requires="wps">
          <w:drawing>
            <wp:anchor distT="0" distB="0" distL="114300" distR="114300" simplePos="0" relativeHeight="251658240" behindDoc="0" locked="0" layoutInCell="1" allowOverlap="1" wp14:anchorId="25F8611C" wp14:editId="25F8611D">
              <wp:simplePos x="0" y="0"/>
              <wp:positionH relativeFrom="column">
                <wp:posOffset>-522605</wp:posOffset>
              </wp:positionH>
              <wp:positionV relativeFrom="paragraph">
                <wp:posOffset>45085</wp:posOffset>
              </wp:positionV>
              <wp:extent cx="6908800" cy="342900"/>
              <wp:effectExtent l="0" t="0" r="0" b="0"/>
              <wp:wrapThrough wrapText="bothSides">
                <wp:wrapPolygon edited="0">
                  <wp:start x="119" y="3600"/>
                  <wp:lineTo x="119" y="18000"/>
                  <wp:lineTo x="21382" y="18000"/>
                  <wp:lineTo x="21382" y="3600"/>
                  <wp:lineTo x="119" y="3600"/>
                </wp:wrapPolygon>
              </wp:wrapThrough>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08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8611F" w14:textId="77777777" w:rsidR="006A7792" w:rsidRPr="00DE396C" w:rsidRDefault="006A7792" w:rsidP="00167DFD">
                          <w:pPr>
                            <w:pStyle w:val="Fuss-ZeileWeis"/>
                          </w:pPr>
                          <w:r>
                            <w:t>Stand von dd.mm.yyyy</w:t>
                          </w:r>
                          <w:r>
                            <w:tab/>
                          </w:r>
                          <w:r>
                            <w:tab/>
                          </w:r>
                          <w:r>
                            <w:tab/>
                          </w:r>
                          <w:r>
                            <w:tab/>
                          </w:r>
                          <w:r>
                            <w:tab/>
                            <w:t>www.krisenplaner.at</w:t>
                          </w:r>
                        </w:p>
                        <w:p w14:paraId="25F86120" w14:textId="77777777" w:rsidR="006A7792" w:rsidRDefault="006A7792"/>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F8611C" id="_x0000_t202" coordsize="21600,21600" o:spt="202" path="m,l,21600r21600,l21600,xe">
              <v:stroke joinstyle="miter"/>
              <v:path gradientshapeok="t" o:connecttype="rect"/>
            </v:shapetype>
            <v:shape id="Text Box 16" o:spid="_x0000_s1026" type="#_x0000_t202" style="position:absolute;margin-left:-41.15pt;margin-top:3.55pt;width:544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" filled="f" stroked="f">
              <v:textbox inset=",7.2pt,,7.2pt">
                <w:txbxContent>
                  <w:p w14:paraId="25F8611F" w14:textId="77777777" w:rsidR="006A7792" w:rsidRPr="00DE396C" w:rsidRDefault="006A7792" w:rsidP="00167DFD">
                    <w:pPr>
                      <w:pStyle w:val="Fuss-ZeileWeis"/>
                    </w:pPr>
                    <w:r>
                      <w:t>Stand von dd.mm.yyyy</w:t>
                    </w:r>
                    <w:r>
                      <w:tab/>
                    </w:r>
                    <w:r>
                      <w:tab/>
                    </w:r>
                    <w:r>
                      <w:tab/>
                    </w:r>
                    <w:r>
                      <w:tab/>
                    </w:r>
                    <w:r>
                      <w:tab/>
                      <w:t>www.krisenplaner.at</w:t>
                    </w:r>
                  </w:p>
                  <w:p w14:paraId="25F86120" w14:textId="77777777" w:rsidR="006A7792" w:rsidRDefault="006A7792"/>
                </w:txbxContent>
              </v:textbox>
              <w10:wrap type="through"/>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FF5E2" w14:textId="4ED523B5" w:rsidR="006A7792" w:rsidRPr="00DE396C" w:rsidRDefault="006A7792" w:rsidP="00167DFD">
    <w:pPr>
      <w:pStyle w:val="Fuss-ZeileWeis"/>
    </w:pPr>
    <w:r>
      <w:tab/>
      <w:t>www.krisenplaner.at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8" w:name="_Hlk54213274"/>
  <w:p w14:paraId="25F86110" w14:textId="42C5590D" w:rsidR="006A7792" w:rsidRPr="0004271D" w:rsidRDefault="006A7792" w:rsidP="00A96782">
    <w:pPr>
      <w:pStyle w:val="Seiten-Nummer"/>
    </w:pPr>
    <w:r w:rsidRPr="00A96782">
      <w:fldChar w:fldCharType="begin"/>
    </w:r>
    <w:r w:rsidRPr="00A96782">
      <w:instrText xml:space="preserve"> PAGE  </w:instrText>
    </w:r>
    <w:r w:rsidRPr="00A96782">
      <w:fldChar w:fldCharType="separate"/>
    </w:r>
    <w:r w:rsidR="00965E37">
      <w:t>2</w:t>
    </w:r>
    <w:r w:rsidRPr="00A96782">
      <w:fldChar w:fldCharType="end"/>
    </w:r>
    <w:r w:rsidRPr="00686854">
      <w:rPr>
        <w:color w:val="FFFFFF"/>
      </w:rPr>
      <w:tab/>
    </w:r>
    <w:r>
      <w:rPr>
        <w:color w:val="FFFFFF"/>
      </w:rPr>
      <w:tab/>
    </w:r>
    <w:bookmarkEnd w:id="8"/>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86112" w14:textId="3C49B907" w:rsidR="006A7792" w:rsidRPr="00360108" w:rsidRDefault="006A7792" w:rsidP="00A96782">
    <w:pPr>
      <w:pStyle w:val="Seiten-Nummer"/>
      <w:rPr>
        <w:color w:val="FFFFFF"/>
      </w:rPr>
    </w:pPr>
    <w:r>
      <w:rPr>
        <w:rStyle w:val="FusszeileAbschnitt2schwarzZchn"/>
      </w:rPr>
      <w:tab/>
    </w:r>
    <w:r>
      <w:rPr>
        <w:rStyle w:val="FusszeileAbschnitt2schwarzZchn"/>
      </w:rPr>
      <w:tab/>
    </w:r>
    <w:r>
      <w:rPr>
        <w:rStyle w:val="FusszeileAbschnitt2schwarzZchn"/>
      </w:rPr>
      <w:tab/>
    </w:r>
    <w:r w:rsidRPr="008A3A23">
      <w:fldChar w:fldCharType="begin"/>
    </w:r>
    <w:r w:rsidRPr="008A3A23">
      <w:instrText xml:space="preserve"> PAGE  </w:instrText>
    </w:r>
    <w:r w:rsidRPr="008A3A23">
      <w:fldChar w:fldCharType="separate"/>
    </w:r>
    <w:r w:rsidR="00965E37">
      <w:t>3</w:t>
    </w:r>
    <w:r w:rsidRPr="008A3A23">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5BE09" w14:textId="3C9E9BC7" w:rsidR="006A7792" w:rsidRPr="00360108" w:rsidRDefault="006A7792" w:rsidP="00A96782">
    <w:pPr>
      <w:pStyle w:val="Seiten-Nummer"/>
      <w:rPr>
        <w:color w:val="FFFFFF"/>
      </w:rPr>
    </w:pPr>
    <w:r>
      <w:rPr>
        <w:rStyle w:val="FusszeileAbschnitt2schwarzZchn"/>
      </w:rPr>
      <w:tab/>
    </w:r>
    <w:r>
      <w:rPr>
        <w:rStyle w:val="FusszeileAbschnitt2schwarzZchn"/>
      </w:rPr>
      <w:tab/>
    </w:r>
    <w:r>
      <w:rPr>
        <w:rStyle w:val="FusszeileAbschnitt2schwarzZchn"/>
      </w:rPr>
      <w:tab/>
    </w:r>
    <w:r w:rsidRPr="008A3A23">
      <w:fldChar w:fldCharType="begin"/>
    </w:r>
    <w:r w:rsidRPr="008A3A23">
      <w:instrText xml:space="preserve"> PAGE  </w:instrText>
    </w:r>
    <w:r w:rsidRPr="008A3A23">
      <w:fldChar w:fldCharType="separate"/>
    </w:r>
    <w:r w:rsidR="00965E37">
      <w:t>7</w:t>
    </w:r>
    <w:r w:rsidRPr="008A3A23">
      <w:fldChar w:fldCharType="end"/>
    </w:r>
  </w:p>
  <w:p w14:paraId="25F86118" w14:textId="77777777" w:rsidR="006A7792" w:rsidRDefault="006A7792" w:rsidP="00DE396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9023AA" w14:textId="77777777" w:rsidR="004D4D1C" w:rsidRDefault="004D4D1C" w:rsidP="00DE396C">
      <w:r>
        <w:separator/>
      </w:r>
    </w:p>
    <w:p w14:paraId="1CB4E715" w14:textId="77777777" w:rsidR="004D4D1C" w:rsidRDefault="004D4D1C" w:rsidP="00DE396C"/>
  </w:footnote>
  <w:footnote w:type="continuationSeparator" w:id="0">
    <w:p w14:paraId="3F93C3D4" w14:textId="77777777" w:rsidR="004D4D1C" w:rsidRDefault="004D4D1C" w:rsidP="00DE396C">
      <w:r>
        <w:continuationSeparator/>
      </w:r>
    </w:p>
    <w:p w14:paraId="22CC787B" w14:textId="77777777" w:rsidR="004D4D1C" w:rsidRDefault="004D4D1C" w:rsidP="00DE396C"/>
  </w:footnote>
  <w:footnote w:type="continuationNotice" w:id="1">
    <w:p w14:paraId="64653EFF" w14:textId="77777777" w:rsidR="004D4D1C" w:rsidRDefault="004D4D1C">
      <w:pPr>
        <w:spacing w:line="240" w:lineRule="auto"/>
      </w:pPr>
    </w:p>
  </w:footnote>
  <w:footnote w:id="2">
    <w:p w14:paraId="3C6DBBFA" w14:textId="66AC5804" w:rsidR="006A7792" w:rsidRPr="00E879A0" w:rsidRDefault="006A7792">
      <w:pPr>
        <w:pStyle w:val="Funotentext"/>
      </w:pPr>
      <w:r>
        <w:rPr>
          <w:rStyle w:val="Funotenzeichen"/>
        </w:rPr>
        <w:footnoteRef/>
      </w:r>
      <w:r>
        <w:t xml:space="preserve"> Dokumentation der Pflichten gemäß ASchG §3 bis §6 und §7 in Bezug auf COVID-19</w:t>
      </w:r>
      <w:r w:rsidR="00347248">
        <w:t xml:space="preserve"> sowie </w:t>
      </w:r>
      <w:r w:rsidR="00D2031E">
        <w:t>den Anforderungen der COVID-</w:t>
      </w:r>
      <w:r w:rsidR="002D667A">
        <w:t>(</w:t>
      </w:r>
      <w:r w:rsidR="00D2031E">
        <w:t>Schutz</w:t>
      </w:r>
      <w:r w:rsidR="002D667A">
        <w:t>-)M</w:t>
      </w:r>
      <w:r w:rsidR="00D2031E">
        <w:t>aßnahmenverordnung idgF.</w:t>
      </w:r>
    </w:p>
  </w:footnote>
  <w:footnote w:id="3">
    <w:p w14:paraId="55929745" w14:textId="3E110C16" w:rsidR="00A06DFE" w:rsidRPr="00A06DFE" w:rsidRDefault="00A06DFE">
      <w:pPr>
        <w:pStyle w:val="Funotentext"/>
      </w:pPr>
      <w:r>
        <w:rPr>
          <w:rStyle w:val="Funotenzeichen"/>
        </w:rPr>
        <w:footnoteRef/>
      </w:r>
      <w:r>
        <w:t xml:space="preserve"> Zusätzliche können auch weniger spezifische Symptome wie Kopfschmerzen, Muskelschmerzen, Gliederschmerzen, Abgeschlagenheit, Müdigkeit, Erbrechen und / oder Durchfall auftreten</w:t>
      </w:r>
    </w:p>
  </w:footnote>
  <w:footnote w:id="4">
    <w:p w14:paraId="2CF7A0DC" w14:textId="360C5B4E" w:rsidR="006A7792" w:rsidRPr="0026222C" w:rsidRDefault="006A7792">
      <w:pPr>
        <w:pStyle w:val="Funotentext"/>
        <w:rPr>
          <w:lang w:val="de-AT"/>
        </w:rPr>
      </w:pPr>
      <w:r>
        <w:rPr>
          <w:rStyle w:val="Funotenzeichen"/>
        </w:rPr>
        <w:footnoteRef/>
      </w:r>
      <w:r>
        <w:t xml:space="preserve"> </w:t>
      </w:r>
      <w:r w:rsidRPr="0026222C">
        <w:t>Als Exposition bezeichnet man den beabsichtigten oder unbeabsichtigten Kontakt bzw. das Ausgesetzt sein gegenüber externen Einflüssen</w:t>
      </w:r>
      <w:r>
        <w:t>. Wichtig sind in diesem Zusammenhang immer die Intensität und Dauer der Exposition.</w:t>
      </w:r>
    </w:p>
  </w:footnote>
  <w:footnote w:id="5">
    <w:p w14:paraId="5AE3AFAE" w14:textId="0D21D49D" w:rsidR="006A7792" w:rsidRPr="00807805" w:rsidRDefault="006A7792" w:rsidP="009B2D29">
      <w:pPr>
        <w:pStyle w:val="Funotentext"/>
      </w:pPr>
      <w:r>
        <w:rPr>
          <w:rStyle w:val="Funotenzeichen"/>
        </w:rPr>
        <w:footnoteRef/>
      </w:r>
      <w:r>
        <w:t>Bestanden im Hinblick auf den Kontakt zum bestätigten Fall geeignete und nachvollziehbar korrekt umgesetzte Maßnahmen zur Minimierung des Infektionsrisikos (z.B. Trennwand, beidseitiges Tragen von Mund-Nasen-Schutz (</w:t>
      </w:r>
      <w:r w:rsidR="00A63006">
        <w:t xml:space="preserve">gilt </w:t>
      </w:r>
      <w:r>
        <w:t xml:space="preserve">nicht für Gesichtsvisiere), können Personen abweichend als Kontaktpersonen der Kategorie II klassifiziert werden. Davon unabhängig ist bei diesen Fällen bzgl. der Testung, wie bei Kontaktpersonen Kategorie I vorzugehen. </w:t>
      </w:r>
    </w:p>
  </w:footnote>
  <w:footnote w:id="6">
    <w:p w14:paraId="2AF42FF8" w14:textId="14C40572" w:rsidR="006A7792" w:rsidRPr="00807805" w:rsidRDefault="006A7792" w:rsidP="00546429">
      <w:pPr>
        <w:pStyle w:val="Funotentext"/>
      </w:pPr>
      <w:r>
        <w:rPr>
          <w:rStyle w:val="Funotenzeichen"/>
        </w:rPr>
        <w:footnoteRef/>
      </w:r>
      <w:r>
        <w:t xml:space="preserve"> Siehe Fußnote </w:t>
      </w:r>
      <w:r>
        <w:fldChar w:fldCharType="begin"/>
      </w:r>
      <w:r>
        <w:instrText xml:space="preserve"> NOTEREF _Ref54800142 \h </w:instrText>
      </w:r>
      <w:r>
        <w:fldChar w:fldCharType="separate"/>
      </w:r>
      <w:r>
        <w:t>1</w:t>
      </w:r>
      <w:r>
        <w:fldChar w:fldCharType="end"/>
      </w:r>
      <w:r>
        <w:t xml:space="preserve">. </w:t>
      </w:r>
    </w:p>
  </w:footnote>
  <w:footnote w:id="7">
    <w:p w14:paraId="69F0217D" w14:textId="77777777" w:rsidR="008121DD" w:rsidRPr="00807805" w:rsidRDefault="008121DD" w:rsidP="008121DD">
      <w:pPr>
        <w:pStyle w:val="Funotentext"/>
      </w:pPr>
      <w:r>
        <w:rPr>
          <w:rStyle w:val="Funotenzeichen"/>
        </w:rPr>
        <w:footnoteRef/>
      </w:r>
      <w:r>
        <w:t xml:space="preserve"> Siehe Fußnote </w:t>
      </w:r>
      <w:r>
        <w:fldChar w:fldCharType="begin"/>
      </w:r>
      <w:r>
        <w:instrText xml:space="preserve"> NOTEREF _Ref54800142 \h </w:instrText>
      </w:r>
      <w:r>
        <w:fldChar w:fldCharType="separate"/>
      </w:r>
      <w:r>
        <w:t>1</w:t>
      </w:r>
      <w:r>
        <w:fldChar w:fldCharType="end"/>
      </w:r>
      <w:r>
        <w:t xml:space="preserve">. </w:t>
      </w:r>
    </w:p>
  </w:footnote>
  <w:footnote w:id="8">
    <w:p w14:paraId="03D3C8E8" w14:textId="24A2F1EC" w:rsidR="00424660" w:rsidRPr="00424660" w:rsidRDefault="00424660">
      <w:pPr>
        <w:pStyle w:val="Funotentext"/>
      </w:pPr>
      <w:r w:rsidRPr="000220E3">
        <w:rPr>
          <w:rStyle w:val="Funotenzeichen"/>
        </w:rPr>
        <w:footnoteRef/>
      </w:r>
      <w:r w:rsidRPr="000220E3">
        <w:t xml:space="preserve"> Durch die Behörde kann aufgrund aktuelle</w:t>
      </w:r>
      <w:r w:rsidR="000220E3" w:rsidRPr="000220E3">
        <w:t>r</w:t>
      </w:r>
      <w:r w:rsidRPr="000220E3">
        <w:t xml:space="preserve"> Entwicklung der Virusmutationen statt einer Einstufung als Kontaktperson der Kategorie II (K2) trotz getroffener Schutzmaßnahmen die Einstufung als K1 Personen bzw. Quarantäne für K2 Fälle erfolgen.</w:t>
      </w:r>
      <w:r>
        <w:t xml:space="preserve"> </w:t>
      </w:r>
    </w:p>
  </w:footnote>
  <w:footnote w:id="9">
    <w:p w14:paraId="7EBF7E46" w14:textId="57200469" w:rsidR="006A7792" w:rsidRPr="00895AA6" w:rsidRDefault="006A7792">
      <w:pPr>
        <w:pStyle w:val="Funotentext"/>
        <w:rPr>
          <w:lang w:val="de-AT"/>
        </w:rPr>
      </w:pPr>
      <w:r>
        <w:rPr>
          <w:rStyle w:val="Funotenzeichen"/>
        </w:rPr>
        <w:footnoteRef/>
      </w:r>
      <w:r>
        <w:t xml:space="preserve"> </w:t>
      </w:r>
      <w:r>
        <w:rPr>
          <w:lang w:val="de-AT"/>
        </w:rPr>
        <w:t>Für die Durchführung der Risikoanalyse bzw. Risikobewertung ist diese Differenzierung notwendig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92A0C" w14:textId="77777777" w:rsidR="000273F9" w:rsidRDefault="000273F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A49F" w14:textId="6B67EF58" w:rsidR="006A7792" w:rsidRDefault="006A7792">
    <w:pPr>
      <w:pStyle w:val="Kopfzeile"/>
    </w:pPr>
    <w:r>
      <w:rPr>
        <w:noProof/>
        <w:lang w:val="de-AT" w:eastAsia="de-AT"/>
      </w:rPr>
      <w:drawing>
        <wp:anchor distT="0" distB="0" distL="114300" distR="114300" simplePos="0" relativeHeight="251658242" behindDoc="0" locked="0" layoutInCell="1" allowOverlap="1" wp14:anchorId="0D560606" wp14:editId="3831BBD1">
          <wp:simplePos x="0" y="0"/>
          <wp:positionH relativeFrom="margin">
            <wp:posOffset>0</wp:posOffset>
          </wp:positionH>
          <wp:positionV relativeFrom="paragraph">
            <wp:posOffset>151765</wp:posOffset>
          </wp:positionV>
          <wp:extent cx="2249805" cy="598170"/>
          <wp:effectExtent l="0" t="0" r="0" b="0"/>
          <wp:wrapThrough wrapText="bothSides">
            <wp:wrapPolygon edited="0">
              <wp:start x="6950" y="0"/>
              <wp:lineTo x="914" y="4127"/>
              <wp:lineTo x="0" y="5503"/>
              <wp:lineTo x="183" y="20637"/>
              <wp:lineTo x="15180" y="20637"/>
              <wp:lineTo x="17375" y="19261"/>
              <wp:lineTo x="21399" y="15134"/>
              <wp:lineTo x="21399" y="6191"/>
              <wp:lineTo x="19570" y="4127"/>
              <wp:lineTo x="8230" y="0"/>
              <wp:lineTo x="6950" y="0"/>
            </wp:wrapPolygon>
          </wp:wrapThrough>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9805" cy="59817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CE06D" w14:textId="7AD2BABF" w:rsidR="006A7792" w:rsidRDefault="006A7792" w:rsidP="004D5A65">
    <w:pPr>
      <w:pStyle w:val="Kopfzeile"/>
      <w:jc w:val="both"/>
    </w:pPr>
    <w:r>
      <w:rPr>
        <w:noProof/>
        <w:lang w:val="de-AT" w:eastAsia="de-AT"/>
      </w:rPr>
      <w:drawing>
        <wp:anchor distT="0" distB="0" distL="114300" distR="114300" simplePos="0" relativeHeight="251658243" behindDoc="0" locked="0" layoutInCell="1" allowOverlap="1" wp14:anchorId="76FC3D8A" wp14:editId="307CB642">
          <wp:simplePos x="0" y="0"/>
          <wp:positionH relativeFrom="margin">
            <wp:align>left</wp:align>
          </wp:positionH>
          <wp:positionV relativeFrom="paragraph">
            <wp:posOffset>208602</wp:posOffset>
          </wp:positionV>
          <wp:extent cx="2446020" cy="650240"/>
          <wp:effectExtent l="0" t="0" r="0" b="0"/>
          <wp:wrapThrough wrapText="bothSides">
            <wp:wrapPolygon edited="0">
              <wp:start x="7065" y="0"/>
              <wp:lineTo x="1009" y="4430"/>
              <wp:lineTo x="0" y="5695"/>
              <wp:lineTo x="0" y="13922"/>
              <wp:lineTo x="336" y="20883"/>
              <wp:lineTo x="15140" y="20883"/>
              <wp:lineTo x="17832" y="19617"/>
              <wp:lineTo x="21364" y="15188"/>
              <wp:lineTo x="21364" y="5695"/>
              <wp:lineTo x="19514" y="4430"/>
              <wp:lineTo x="8075" y="0"/>
              <wp:lineTo x="7065" y="0"/>
            </wp:wrapPolygon>
          </wp:wrapThrough>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90153" cy="6619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DB3AF" w14:textId="78B7CBDC" w:rsidR="006A7792" w:rsidRPr="000E471B" w:rsidRDefault="006A7792" w:rsidP="00333BBF">
    <w:pPr>
      <w:ind w:left="-142"/>
      <w:jc w:val="center"/>
      <w:rPr>
        <w:lang w:val="de-AT"/>
      </w:rPr>
    </w:pPr>
    <w:r w:rsidRPr="003A467B">
      <w:rPr>
        <w:noProof/>
        <w:highlight w:val="yellow"/>
        <w:lang w:val="de-AT" w:eastAsia="de-AT"/>
      </w:rPr>
      <w:drawing>
        <wp:anchor distT="0" distB="0" distL="114300" distR="114300" simplePos="0" relativeHeight="251658244" behindDoc="0" locked="0" layoutInCell="1" allowOverlap="1" wp14:anchorId="1A34944C" wp14:editId="3E14BE65">
          <wp:simplePos x="0" y="0"/>
          <wp:positionH relativeFrom="margin">
            <wp:posOffset>3935095</wp:posOffset>
          </wp:positionH>
          <wp:positionV relativeFrom="paragraph">
            <wp:posOffset>-225898</wp:posOffset>
          </wp:positionV>
          <wp:extent cx="2374900" cy="631190"/>
          <wp:effectExtent l="0" t="0" r="6350" b="0"/>
          <wp:wrapThrough wrapText="bothSides">
            <wp:wrapPolygon edited="0">
              <wp:start x="7104" y="0"/>
              <wp:lineTo x="1040" y="4563"/>
              <wp:lineTo x="0" y="5867"/>
              <wp:lineTo x="0" y="14342"/>
              <wp:lineTo x="347" y="20861"/>
              <wp:lineTo x="15247" y="20861"/>
              <wp:lineTo x="17673" y="19557"/>
              <wp:lineTo x="21484" y="14994"/>
              <wp:lineTo x="21484" y="5867"/>
              <wp:lineTo x="19579" y="4563"/>
              <wp:lineTo x="8143" y="0"/>
              <wp:lineTo x="7104" y="0"/>
            </wp:wrapPolygon>
          </wp:wrapThrough>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4900" cy="631190"/>
                  </a:xfrm>
                  <a:prstGeom prst="rect">
                    <a:avLst/>
                  </a:prstGeom>
                  <a:noFill/>
                  <a:ln>
                    <a:noFill/>
                  </a:ln>
                </pic:spPr>
              </pic:pic>
            </a:graphicData>
          </a:graphic>
          <wp14:sizeRelH relativeFrom="margin">
            <wp14:pctWidth>0</wp14:pctWidth>
          </wp14:sizeRelH>
          <wp14:sizeRelV relativeFrom="margin">
            <wp14:pctHeight>0</wp14:pctHeight>
          </wp14:sizeRelV>
        </wp:anchor>
      </w:drawing>
    </w:r>
    <w:r>
      <w:rPr>
        <w:lang w:val="de-AT"/>
      </w:rPr>
      <w:t>COVID-19 PRÄVENTIONSKONZEPT</w:t>
    </w:r>
  </w:p>
  <w:p w14:paraId="021B3B68" w14:textId="79341A3C" w:rsidR="006A7792" w:rsidRPr="00A64001" w:rsidRDefault="006A7792" w:rsidP="005F31A2">
    <w:pPr>
      <w:rPr>
        <w:lang w:val="de-AT"/>
      </w:rPr>
    </w:pPr>
    <w:r>
      <w:rPr>
        <w:lang w:val="de-AT"/>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E8A6D" w14:textId="015338A3" w:rsidR="006A7792" w:rsidRPr="000E471B" w:rsidRDefault="006A7792" w:rsidP="00CC3DCE">
    <w:pPr>
      <w:ind w:left="-142"/>
      <w:jc w:val="center"/>
      <w:rPr>
        <w:lang w:val="de-AT"/>
      </w:rPr>
    </w:pPr>
    <w:r w:rsidRPr="003A467B">
      <w:rPr>
        <w:noProof/>
        <w:highlight w:val="yellow"/>
        <w:lang w:val="de-AT" w:eastAsia="de-AT"/>
      </w:rPr>
      <w:drawing>
        <wp:anchor distT="0" distB="0" distL="114300" distR="114300" simplePos="0" relativeHeight="251658245" behindDoc="0" locked="0" layoutInCell="1" allowOverlap="1" wp14:anchorId="4DEDB996" wp14:editId="70B07371">
          <wp:simplePos x="0" y="0"/>
          <wp:positionH relativeFrom="margin">
            <wp:posOffset>3935095</wp:posOffset>
          </wp:positionH>
          <wp:positionV relativeFrom="paragraph">
            <wp:posOffset>-311785</wp:posOffset>
          </wp:positionV>
          <wp:extent cx="2374900" cy="631190"/>
          <wp:effectExtent l="0" t="0" r="6350" b="0"/>
          <wp:wrapThrough wrapText="bothSides">
            <wp:wrapPolygon edited="0">
              <wp:start x="7104" y="0"/>
              <wp:lineTo x="1040" y="4563"/>
              <wp:lineTo x="0" y="5867"/>
              <wp:lineTo x="0" y="14342"/>
              <wp:lineTo x="347" y="20861"/>
              <wp:lineTo x="15247" y="20861"/>
              <wp:lineTo x="17673" y="19557"/>
              <wp:lineTo x="21484" y="14994"/>
              <wp:lineTo x="21484" y="5867"/>
              <wp:lineTo x="19579" y="4563"/>
              <wp:lineTo x="8143" y="0"/>
              <wp:lineTo x="7104" y="0"/>
            </wp:wrapPolygon>
          </wp:wrapThrough>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4900" cy="631190"/>
                  </a:xfrm>
                  <a:prstGeom prst="rect">
                    <a:avLst/>
                  </a:prstGeom>
                  <a:noFill/>
                  <a:ln>
                    <a:noFill/>
                  </a:ln>
                </pic:spPr>
              </pic:pic>
            </a:graphicData>
          </a:graphic>
          <wp14:sizeRelH relativeFrom="margin">
            <wp14:pctWidth>0</wp14:pctWidth>
          </wp14:sizeRelH>
          <wp14:sizeRelV relativeFrom="margin">
            <wp14:pctHeight>0</wp14:pctHeight>
          </wp14:sizeRelV>
        </wp:anchor>
      </w:drawing>
    </w:r>
    <w:r>
      <w:rPr>
        <w:lang w:val="de-AT"/>
      </w:rPr>
      <w:t>COVID-19 PRÄVENTIONSKONZEPT</w:t>
    </w:r>
  </w:p>
  <w:p w14:paraId="25F8610F" w14:textId="72C403AA" w:rsidR="006A7792" w:rsidRPr="00CC3DCE" w:rsidRDefault="006A7792" w:rsidP="00CC3DCE">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86113" w14:textId="77777777" w:rsidR="006A7792" w:rsidRDefault="006A7792" w:rsidP="00DE396C">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AB59D" w14:textId="0119DF20" w:rsidR="006A7792" w:rsidRPr="000E471B" w:rsidRDefault="006A7792" w:rsidP="00CC3DCE">
    <w:pPr>
      <w:ind w:left="-142"/>
      <w:jc w:val="center"/>
      <w:rPr>
        <w:lang w:val="de-AT"/>
      </w:rPr>
    </w:pPr>
    <w:r w:rsidRPr="003A467B">
      <w:rPr>
        <w:noProof/>
        <w:highlight w:val="yellow"/>
        <w:lang w:val="de-AT" w:eastAsia="de-AT"/>
      </w:rPr>
      <w:drawing>
        <wp:anchor distT="0" distB="0" distL="114300" distR="114300" simplePos="0" relativeHeight="251658246" behindDoc="0" locked="0" layoutInCell="1" allowOverlap="1" wp14:anchorId="6A819E1E" wp14:editId="58916DF2">
          <wp:simplePos x="0" y="0"/>
          <wp:positionH relativeFrom="margin">
            <wp:posOffset>3935095</wp:posOffset>
          </wp:positionH>
          <wp:positionV relativeFrom="paragraph">
            <wp:posOffset>-311785</wp:posOffset>
          </wp:positionV>
          <wp:extent cx="2374900" cy="631190"/>
          <wp:effectExtent l="0" t="0" r="6350" b="0"/>
          <wp:wrapThrough wrapText="bothSides">
            <wp:wrapPolygon edited="0">
              <wp:start x="7104" y="0"/>
              <wp:lineTo x="1040" y="4563"/>
              <wp:lineTo x="0" y="5867"/>
              <wp:lineTo x="0" y="14342"/>
              <wp:lineTo x="347" y="20861"/>
              <wp:lineTo x="15247" y="20861"/>
              <wp:lineTo x="17673" y="19557"/>
              <wp:lineTo x="21484" y="14994"/>
              <wp:lineTo x="21484" y="5867"/>
              <wp:lineTo x="19579" y="4563"/>
              <wp:lineTo x="8143" y="0"/>
              <wp:lineTo x="7104" y="0"/>
            </wp:wrapPolygon>
          </wp:wrapThrough>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4900" cy="631190"/>
                  </a:xfrm>
                  <a:prstGeom prst="rect">
                    <a:avLst/>
                  </a:prstGeom>
                  <a:noFill/>
                  <a:ln>
                    <a:noFill/>
                  </a:ln>
                </pic:spPr>
              </pic:pic>
            </a:graphicData>
          </a:graphic>
          <wp14:sizeRelH relativeFrom="margin">
            <wp14:pctWidth>0</wp14:pctWidth>
          </wp14:sizeRelH>
          <wp14:sizeRelV relativeFrom="margin">
            <wp14:pctHeight>0</wp14:pctHeight>
          </wp14:sizeRelV>
        </wp:anchor>
      </w:drawing>
    </w:r>
    <w:r>
      <w:rPr>
        <w:lang w:val="de-AT"/>
      </w:rPr>
      <w:t>COVID-19 PRÄVENTIONSKONZEPT</w:t>
    </w:r>
  </w:p>
  <w:p w14:paraId="25F86114" w14:textId="77777777" w:rsidR="006A7792" w:rsidRPr="00F678D1" w:rsidRDefault="006A7792" w:rsidP="00F678D1">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753E2" w14:textId="5E33B3E8" w:rsidR="006A7792" w:rsidRPr="000E471B" w:rsidRDefault="006A7792" w:rsidP="00CC3DCE">
    <w:pPr>
      <w:ind w:left="-142"/>
      <w:jc w:val="center"/>
      <w:rPr>
        <w:lang w:val="de-AT"/>
      </w:rPr>
    </w:pPr>
    <w:r w:rsidRPr="003A467B">
      <w:rPr>
        <w:noProof/>
        <w:highlight w:val="yellow"/>
        <w:lang w:val="de-AT" w:eastAsia="de-AT"/>
      </w:rPr>
      <w:drawing>
        <wp:anchor distT="0" distB="0" distL="114300" distR="114300" simplePos="0" relativeHeight="251658247" behindDoc="0" locked="0" layoutInCell="1" allowOverlap="1" wp14:anchorId="546642B5" wp14:editId="0089AC2B">
          <wp:simplePos x="0" y="0"/>
          <wp:positionH relativeFrom="margin">
            <wp:posOffset>3935095</wp:posOffset>
          </wp:positionH>
          <wp:positionV relativeFrom="paragraph">
            <wp:posOffset>-311785</wp:posOffset>
          </wp:positionV>
          <wp:extent cx="2374900" cy="631190"/>
          <wp:effectExtent l="0" t="0" r="6350" b="0"/>
          <wp:wrapThrough wrapText="bothSides">
            <wp:wrapPolygon edited="0">
              <wp:start x="7104" y="0"/>
              <wp:lineTo x="1040" y="4563"/>
              <wp:lineTo x="0" y="5867"/>
              <wp:lineTo x="0" y="14342"/>
              <wp:lineTo x="347" y="20861"/>
              <wp:lineTo x="15247" y="20861"/>
              <wp:lineTo x="17673" y="19557"/>
              <wp:lineTo x="21484" y="14994"/>
              <wp:lineTo x="21484" y="5867"/>
              <wp:lineTo x="19579" y="4563"/>
              <wp:lineTo x="8143" y="0"/>
              <wp:lineTo x="7104" y="0"/>
            </wp:wrapPolygon>
          </wp:wrapThrough>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4900" cy="631190"/>
                  </a:xfrm>
                  <a:prstGeom prst="rect">
                    <a:avLst/>
                  </a:prstGeom>
                  <a:noFill/>
                  <a:ln>
                    <a:noFill/>
                  </a:ln>
                </pic:spPr>
              </pic:pic>
            </a:graphicData>
          </a:graphic>
          <wp14:sizeRelH relativeFrom="margin">
            <wp14:pctWidth>0</wp14:pctWidth>
          </wp14:sizeRelH>
          <wp14:sizeRelV relativeFrom="margin">
            <wp14:pctHeight>0</wp14:pctHeight>
          </wp14:sizeRelV>
        </wp:anchor>
      </w:drawing>
    </w:r>
    <w:r>
      <w:rPr>
        <w:lang w:val="de-AT"/>
      </w:rPr>
      <w:t>COVID-19 PRÄVENTIONSKONZEPT</w:t>
    </w:r>
  </w:p>
  <w:p w14:paraId="25F86116" w14:textId="0A625584" w:rsidR="006A7792" w:rsidRPr="00CC3DCE" w:rsidRDefault="006A7792" w:rsidP="00CC3DCE">
    <w:pPr>
      <w:pStyle w:val="Kopfzeile"/>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86119" w14:textId="77777777" w:rsidR="006A7792" w:rsidRDefault="006A7792" w:rsidP="00DE396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5130A"/>
    <w:multiLevelType w:val="hybridMultilevel"/>
    <w:tmpl w:val="3692D658"/>
    <w:lvl w:ilvl="0" w:tplc="0C070001">
      <w:start w:val="1"/>
      <w:numFmt w:val="bullet"/>
      <w:lvlText w:val=""/>
      <w:lvlJc w:val="left"/>
      <w:pPr>
        <w:ind w:left="360" w:hanging="360"/>
      </w:pPr>
      <w:rPr>
        <w:rFonts w:ascii="Symbol" w:hAnsi="Symbol" w:hint="default"/>
      </w:rPr>
    </w:lvl>
    <w:lvl w:ilvl="1" w:tplc="0C070003">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 w15:restartNumberingAfterBreak="0">
    <w:nsid w:val="097500AA"/>
    <w:multiLevelType w:val="hybridMultilevel"/>
    <w:tmpl w:val="577A4874"/>
    <w:lvl w:ilvl="0" w:tplc="0C070001">
      <w:start w:val="1"/>
      <w:numFmt w:val="bullet"/>
      <w:lvlText w:val=""/>
      <w:lvlJc w:val="left"/>
      <w:pPr>
        <w:ind w:left="360" w:hanging="360"/>
      </w:pPr>
      <w:rPr>
        <w:rFonts w:ascii="Symbol" w:hAnsi="Symbol" w:hint="default"/>
      </w:rPr>
    </w:lvl>
    <w:lvl w:ilvl="1" w:tplc="0C070003">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2" w15:restartNumberingAfterBreak="0">
    <w:nsid w:val="106230C3"/>
    <w:multiLevelType w:val="hybridMultilevel"/>
    <w:tmpl w:val="AD96C36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125E4670"/>
    <w:multiLevelType w:val="hybridMultilevel"/>
    <w:tmpl w:val="DD7C6A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22C22D70"/>
    <w:multiLevelType w:val="hybridMultilevel"/>
    <w:tmpl w:val="A014A898"/>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5" w15:restartNumberingAfterBreak="0">
    <w:nsid w:val="22E3107D"/>
    <w:multiLevelType w:val="hybridMultilevel"/>
    <w:tmpl w:val="9698DB5E"/>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6" w15:restartNumberingAfterBreak="0">
    <w:nsid w:val="23413BDB"/>
    <w:multiLevelType w:val="hybridMultilevel"/>
    <w:tmpl w:val="E06AEBC2"/>
    <w:lvl w:ilvl="0" w:tplc="0C070001">
      <w:start w:val="1"/>
      <w:numFmt w:val="bullet"/>
      <w:lvlText w:val=""/>
      <w:lvlJc w:val="left"/>
      <w:pPr>
        <w:ind w:left="360" w:hanging="360"/>
      </w:pPr>
      <w:rPr>
        <w:rFonts w:ascii="Symbol" w:hAnsi="Symbol" w:hint="default"/>
      </w:rPr>
    </w:lvl>
    <w:lvl w:ilvl="1" w:tplc="0C070003">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7" w15:restartNumberingAfterBreak="0">
    <w:nsid w:val="243533EB"/>
    <w:multiLevelType w:val="hybridMultilevel"/>
    <w:tmpl w:val="A474633E"/>
    <w:lvl w:ilvl="0" w:tplc="C0A06A18">
      <w:start w:val="1"/>
      <w:numFmt w:val="bullet"/>
      <w:pStyle w:val="Aufzaehlung1"/>
      <w:lvlText w:val=""/>
      <w:lvlJc w:val="left"/>
      <w:pPr>
        <w:ind w:left="1080" w:hanging="360"/>
      </w:pPr>
      <w:rPr>
        <w:rFonts w:ascii="Symbol" w:hAnsi="Symbol" w:hint="default"/>
      </w:rPr>
    </w:lvl>
    <w:lvl w:ilvl="1" w:tplc="04070003">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15:restartNumberingAfterBreak="0">
    <w:nsid w:val="24976A96"/>
    <w:multiLevelType w:val="hybridMultilevel"/>
    <w:tmpl w:val="A45AB44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15:restartNumberingAfterBreak="0">
    <w:nsid w:val="278E2049"/>
    <w:multiLevelType w:val="hybridMultilevel"/>
    <w:tmpl w:val="C3AAD09E"/>
    <w:lvl w:ilvl="0" w:tplc="BE0A3D52">
      <w:start w:val="1"/>
      <w:numFmt w:val="bullet"/>
      <w:lvlText w:val=""/>
      <w:lvlJc w:val="left"/>
      <w:pPr>
        <w:ind w:left="720" w:hanging="360"/>
      </w:pPr>
      <w:rPr>
        <w:rFonts w:ascii="Symbol" w:hAnsi="Symbol" w:hint="default"/>
      </w:rPr>
    </w:lvl>
    <w:lvl w:ilvl="1" w:tplc="38DEECC2">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15:restartNumberingAfterBreak="0">
    <w:nsid w:val="2AED7D94"/>
    <w:multiLevelType w:val="hybridMultilevel"/>
    <w:tmpl w:val="CBBEC2A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3089280C"/>
    <w:multiLevelType w:val="hybridMultilevel"/>
    <w:tmpl w:val="D4EA9B1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357D333F"/>
    <w:multiLevelType w:val="multilevel"/>
    <w:tmpl w:val="C2E68F88"/>
    <w:lvl w:ilvl="0">
      <w:start w:val="1"/>
      <w:numFmt w:val="decimal"/>
      <w:pStyle w:val="Nummerierung"/>
      <w:lvlText w:val="%1."/>
      <w:lvlJc w:val="left"/>
      <w:pPr>
        <w:ind w:left="357" w:hanging="357"/>
      </w:pPr>
      <w:rPr>
        <w:rFonts w:hint="default"/>
      </w:rPr>
    </w:lvl>
    <w:lvl w:ilvl="1">
      <w:start w:val="1"/>
      <w:numFmt w:val="decimal"/>
      <w:lvlText w:val="%1.%2."/>
      <w:lvlJc w:val="left"/>
      <w:pPr>
        <w:ind w:left="964" w:hanging="607"/>
      </w:pPr>
      <w:rPr>
        <w:rFonts w:hint="default"/>
      </w:rPr>
    </w:lvl>
    <w:lvl w:ilvl="2">
      <w:start w:val="1"/>
      <w:numFmt w:val="decimal"/>
      <w:lvlText w:val="%1.%2.%3."/>
      <w:lvlJc w:val="left"/>
      <w:pPr>
        <w:ind w:left="1531" w:hanging="811"/>
      </w:pPr>
      <w:rPr>
        <w:rFonts w:hint="default"/>
      </w:rPr>
    </w:lvl>
    <w:lvl w:ilvl="3">
      <w:start w:val="1"/>
      <w:numFmt w:val="decimal"/>
      <w:lvlText w:val="%1.%2.%3.%4."/>
      <w:lvlJc w:val="left"/>
      <w:pPr>
        <w:ind w:left="2325" w:hanging="1245"/>
      </w:pPr>
      <w:rPr>
        <w:rFonts w:hint="default"/>
      </w:rPr>
    </w:lvl>
    <w:lvl w:ilvl="4">
      <w:start w:val="1"/>
      <w:numFmt w:val="decimal"/>
      <w:lvlText w:val="%1.%2.%3.%4.%5."/>
      <w:lvlJc w:val="left"/>
      <w:pPr>
        <w:ind w:left="2778" w:hanging="1338"/>
      </w:pPr>
      <w:rPr>
        <w:rFonts w:hint="default"/>
      </w:rPr>
    </w:lvl>
    <w:lvl w:ilvl="5">
      <w:start w:val="1"/>
      <w:numFmt w:val="decimal"/>
      <w:lvlText w:val="%1.%2.%3.%4.%5.%6."/>
      <w:lvlJc w:val="left"/>
      <w:pPr>
        <w:ind w:left="3742" w:hanging="1942"/>
      </w:pPr>
      <w:rPr>
        <w:rFonts w:hint="default"/>
      </w:rPr>
    </w:lvl>
    <w:lvl w:ilvl="6">
      <w:start w:val="1"/>
      <w:numFmt w:val="decimal"/>
      <w:lvlText w:val="%1.%2.%3.%4.%5.%6.%7."/>
      <w:lvlJc w:val="left"/>
      <w:pPr>
        <w:ind w:left="4309" w:hanging="2149"/>
      </w:pPr>
      <w:rPr>
        <w:rFonts w:hint="default"/>
      </w:rPr>
    </w:lvl>
    <w:lvl w:ilvl="7">
      <w:start w:val="1"/>
      <w:numFmt w:val="decimal"/>
      <w:lvlText w:val="%1.%2.%3.%4.%5.%6.%7.%8."/>
      <w:lvlJc w:val="left"/>
      <w:pPr>
        <w:ind w:left="4990" w:hanging="2470"/>
      </w:pPr>
      <w:rPr>
        <w:rFonts w:hint="default"/>
      </w:rPr>
    </w:lvl>
    <w:lvl w:ilvl="8">
      <w:start w:val="1"/>
      <w:numFmt w:val="decimal"/>
      <w:lvlText w:val="%1.%2.%3.%4.%5.%6.%7.%8.%9."/>
      <w:lvlJc w:val="left"/>
      <w:pPr>
        <w:ind w:left="5613" w:hanging="2733"/>
      </w:pPr>
      <w:rPr>
        <w:rFonts w:hint="default"/>
      </w:rPr>
    </w:lvl>
  </w:abstractNum>
  <w:abstractNum w:abstractNumId="13" w15:restartNumberingAfterBreak="0">
    <w:nsid w:val="36C26157"/>
    <w:multiLevelType w:val="hybridMultilevel"/>
    <w:tmpl w:val="474C7C9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15:restartNumberingAfterBreak="0">
    <w:nsid w:val="3F5442FD"/>
    <w:multiLevelType w:val="hybridMultilevel"/>
    <w:tmpl w:val="5F9C756A"/>
    <w:lvl w:ilvl="0" w:tplc="EE96B5BE">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0DD1FA4"/>
    <w:multiLevelType w:val="hybridMultilevel"/>
    <w:tmpl w:val="0DB08C4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41C14481"/>
    <w:multiLevelType w:val="hybridMultilevel"/>
    <w:tmpl w:val="9168E66E"/>
    <w:lvl w:ilvl="0" w:tplc="D152B4E8">
      <w:start w:val="1"/>
      <w:numFmt w:val="bullet"/>
      <w:pStyle w:val="Listenabsatz"/>
      <w:lvlText w:val=""/>
      <w:lvlJc w:val="left"/>
      <w:pPr>
        <w:ind w:left="720" w:hanging="360"/>
      </w:pPr>
      <w:rPr>
        <w:rFonts w:ascii="Wingdings" w:hAnsi="Wingdings" w:hint="default"/>
        <w:b w:val="0"/>
        <w:i w:val="0"/>
        <w:caps w:val="0"/>
        <w:strike w:val="0"/>
        <w:dstrike w:val="0"/>
        <w:vanish w:val="0"/>
        <w:color w:val="000000"/>
        <w:spacing w:val="0"/>
        <w:w w:val="100"/>
        <w:kern w:val="16"/>
        <w:position w:val="0"/>
        <w:sz w:val="12"/>
        <w:u w:val="none"/>
        <w:vertAlign w:val="baseline"/>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3887417"/>
    <w:multiLevelType w:val="hybridMultilevel"/>
    <w:tmpl w:val="ABCC2B2A"/>
    <w:lvl w:ilvl="0" w:tplc="78CE03D6">
      <w:start w:val="20"/>
      <w:numFmt w:val="bullet"/>
      <w:lvlText w:val=""/>
      <w:lvlJc w:val="left"/>
      <w:pPr>
        <w:ind w:left="720" w:hanging="360"/>
      </w:pPr>
      <w:rPr>
        <w:rFonts w:ascii="Wingdings" w:eastAsia="Verdana"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4E42B35"/>
    <w:multiLevelType w:val="hybridMultilevel"/>
    <w:tmpl w:val="9B7C88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8E36516"/>
    <w:multiLevelType w:val="hybridMultilevel"/>
    <w:tmpl w:val="AC0498BA"/>
    <w:lvl w:ilvl="0" w:tplc="B498B12A">
      <w:start w:val="1"/>
      <w:numFmt w:val="bullet"/>
      <w:pStyle w:val="Aufzaehlung2"/>
      <w:lvlText w:val=""/>
      <w:lvlJc w:val="left"/>
      <w:pPr>
        <w:ind w:left="284" w:firstLine="0"/>
      </w:pPr>
      <w:rPr>
        <w:rFonts w:ascii="Wingdings" w:hAnsi="Wingdings" w:hint="default"/>
        <w:color w:val="4C4C4C"/>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1D76207"/>
    <w:multiLevelType w:val="hybridMultilevel"/>
    <w:tmpl w:val="C60EA6E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15:restartNumberingAfterBreak="0">
    <w:nsid w:val="5BBC768B"/>
    <w:multiLevelType w:val="hybridMultilevel"/>
    <w:tmpl w:val="0F0CAD2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15:restartNumberingAfterBreak="0">
    <w:nsid w:val="5C9C1DF1"/>
    <w:multiLevelType w:val="hybridMultilevel"/>
    <w:tmpl w:val="A6E06B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0A20008"/>
    <w:multiLevelType w:val="hybridMultilevel"/>
    <w:tmpl w:val="9F029944"/>
    <w:lvl w:ilvl="0" w:tplc="64A6B190">
      <w:start w:val="1"/>
      <w:numFmt w:val="bullet"/>
      <w:lvlText w:val="•"/>
      <w:lvlJc w:val="left"/>
      <w:pPr>
        <w:ind w:left="901"/>
      </w:pPr>
      <w:rPr>
        <w:rFonts w:ascii="Dunant" w:eastAsia="Dunant" w:hAnsi="Dunant" w:cs="Dunant"/>
        <w:b w:val="0"/>
        <w:i w:val="0"/>
        <w:strike w:val="0"/>
        <w:dstrike w:val="0"/>
        <w:color w:val="B70617"/>
        <w:sz w:val="23"/>
        <w:szCs w:val="23"/>
        <w:u w:val="none" w:color="000000"/>
        <w:bdr w:val="none" w:sz="0" w:space="0" w:color="auto"/>
        <w:shd w:val="clear" w:color="auto" w:fill="auto"/>
        <w:vertAlign w:val="baseline"/>
      </w:rPr>
    </w:lvl>
    <w:lvl w:ilvl="1" w:tplc="799AA1E8">
      <w:start w:val="1"/>
      <w:numFmt w:val="bullet"/>
      <w:lvlText w:val="o"/>
      <w:lvlJc w:val="left"/>
      <w:pPr>
        <w:ind w:left="1817"/>
      </w:pPr>
      <w:rPr>
        <w:rFonts w:ascii="Dunant" w:eastAsia="Dunant" w:hAnsi="Dunant" w:cs="Dunant"/>
        <w:b w:val="0"/>
        <w:i w:val="0"/>
        <w:strike w:val="0"/>
        <w:dstrike w:val="0"/>
        <w:color w:val="B70617"/>
        <w:sz w:val="23"/>
        <w:szCs w:val="23"/>
        <w:u w:val="none" w:color="000000"/>
        <w:bdr w:val="none" w:sz="0" w:space="0" w:color="auto"/>
        <w:shd w:val="clear" w:color="auto" w:fill="auto"/>
        <w:vertAlign w:val="baseline"/>
      </w:rPr>
    </w:lvl>
    <w:lvl w:ilvl="2" w:tplc="C0A04DDA">
      <w:start w:val="1"/>
      <w:numFmt w:val="bullet"/>
      <w:lvlText w:val="▪"/>
      <w:lvlJc w:val="left"/>
      <w:pPr>
        <w:ind w:left="2537"/>
      </w:pPr>
      <w:rPr>
        <w:rFonts w:ascii="Dunant" w:eastAsia="Dunant" w:hAnsi="Dunant" w:cs="Dunant"/>
        <w:b w:val="0"/>
        <w:i w:val="0"/>
        <w:strike w:val="0"/>
        <w:dstrike w:val="0"/>
        <w:color w:val="B70617"/>
        <w:sz w:val="23"/>
        <w:szCs w:val="23"/>
        <w:u w:val="none" w:color="000000"/>
        <w:bdr w:val="none" w:sz="0" w:space="0" w:color="auto"/>
        <w:shd w:val="clear" w:color="auto" w:fill="auto"/>
        <w:vertAlign w:val="baseline"/>
      </w:rPr>
    </w:lvl>
    <w:lvl w:ilvl="3" w:tplc="214E0502">
      <w:start w:val="1"/>
      <w:numFmt w:val="bullet"/>
      <w:lvlText w:val="•"/>
      <w:lvlJc w:val="left"/>
      <w:pPr>
        <w:ind w:left="3257"/>
      </w:pPr>
      <w:rPr>
        <w:rFonts w:ascii="Dunant" w:eastAsia="Dunant" w:hAnsi="Dunant" w:cs="Dunant"/>
        <w:b w:val="0"/>
        <w:i w:val="0"/>
        <w:strike w:val="0"/>
        <w:dstrike w:val="0"/>
        <w:color w:val="B70617"/>
        <w:sz w:val="23"/>
        <w:szCs w:val="23"/>
        <w:u w:val="none" w:color="000000"/>
        <w:bdr w:val="none" w:sz="0" w:space="0" w:color="auto"/>
        <w:shd w:val="clear" w:color="auto" w:fill="auto"/>
        <w:vertAlign w:val="baseline"/>
      </w:rPr>
    </w:lvl>
    <w:lvl w:ilvl="4" w:tplc="868C480E">
      <w:start w:val="1"/>
      <w:numFmt w:val="bullet"/>
      <w:lvlText w:val="o"/>
      <w:lvlJc w:val="left"/>
      <w:pPr>
        <w:ind w:left="3977"/>
      </w:pPr>
      <w:rPr>
        <w:rFonts w:ascii="Dunant" w:eastAsia="Dunant" w:hAnsi="Dunant" w:cs="Dunant"/>
        <w:b w:val="0"/>
        <w:i w:val="0"/>
        <w:strike w:val="0"/>
        <w:dstrike w:val="0"/>
        <w:color w:val="B70617"/>
        <w:sz w:val="23"/>
        <w:szCs w:val="23"/>
        <w:u w:val="none" w:color="000000"/>
        <w:bdr w:val="none" w:sz="0" w:space="0" w:color="auto"/>
        <w:shd w:val="clear" w:color="auto" w:fill="auto"/>
        <w:vertAlign w:val="baseline"/>
      </w:rPr>
    </w:lvl>
    <w:lvl w:ilvl="5" w:tplc="D42A0D4E">
      <w:start w:val="1"/>
      <w:numFmt w:val="bullet"/>
      <w:lvlText w:val="▪"/>
      <w:lvlJc w:val="left"/>
      <w:pPr>
        <w:ind w:left="4697"/>
      </w:pPr>
      <w:rPr>
        <w:rFonts w:ascii="Dunant" w:eastAsia="Dunant" w:hAnsi="Dunant" w:cs="Dunant"/>
        <w:b w:val="0"/>
        <w:i w:val="0"/>
        <w:strike w:val="0"/>
        <w:dstrike w:val="0"/>
        <w:color w:val="B70617"/>
        <w:sz w:val="23"/>
        <w:szCs w:val="23"/>
        <w:u w:val="none" w:color="000000"/>
        <w:bdr w:val="none" w:sz="0" w:space="0" w:color="auto"/>
        <w:shd w:val="clear" w:color="auto" w:fill="auto"/>
        <w:vertAlign w:val="baseline"/>
      </w:rPr>
    </w:lvl>
    <w:lvl w:ilvl="6" w:tplc="EAF4150A">
      <w:start w:val="1"/>
      <w:numFmt w:val="bullet"/>
      <w:lvlText w:val="•"/>
      <w:lvlJc w:val="left"/>
      <w:pPr>
        <w:ind w:left="5417"/>
      </w:pPr>
      <w:rPr>
        <w:rFonts w:ascii="Dunant" w:eastAsia="Dunant" w:hAnsi="Dunant" w:cs="Dunant"/>
        <w:b w:val="0"/>
        <w:i w:val="0"/>
        <w:strike w:val="0"/>
        <w:dstrike w:val="0"/>
        <w:color w:val="B70617"/>
        <w:sz w:val="23"/>
        <w:szCs w:val="23"/>
        <w:u w:val="none" w:color="000000"/>
        <w:bdr w:val="none" w:sz="0" w:space="0" w:color="auto"/>
        <w:shd w:val="clear" w:color="auto" w:fill="auto"/>
        <w:vertAlign w:val="baseline"/>
      </w:rPr>
    </w:lvl>
    <w:lvl w:ilvl="7" w:tplc="8A929924">
      <w:start w:val="1"/>
      <w:numFmt w:val="bullet"/>
      <w:lvlText w:val="o"/>
      <w:lvlJc w:val="left"/>
      <w:pPr>
        <w:ind w:left="6137"/>
      </w:pPr>
      <w:rPr>
        <w:rFonts w:ascii="Dunant" w:eastAsia="Dunant" w:hAnsi="Dunant" w:cs="Dunant"/>
        <w:b w:val="0"/>
        <w:i w:val="0"/>
        <w:strike w:val="0"/>
        <w:dstrike w:val="0"/>
        <w:color w:val="B70617"/>
        <w:sz w:val="23"/>
        <w:szCs w:val="23"/>
        <w:u w:val="none" w:color="000000"/>
        <w:bdr w:val="none" w:sz="0" w:space="0" w:color="auto"/>
        <w:shd w:val="clear" w:color="auto" w:fill="auto"/>
        <w:vertAlign w:val="baseline"/>
      </w:rPr>
    </w:lvl>
    <w:lvl w:ilvl="8" w:tplc="A148B020">
      <w:start w:val="1"/>
      <w:numFmt w:val="bullet"/>
      <w:lvlText w:val="▪"/>
      <w:lvlJc w:val="left"/>
      <w:pPr>
        <w:ind w:left="6857"/>
      </w:pPr>
      <w:rPr>
        <w:rFonts w:ascii="Dunant" w:eastAsia="Dunant" w:hAnsi="Dunant" w:cs="Dunant"/>
        <w:b w:val="0"/>
        <w:i w:val="0"/>
        <w:strike w:val="0"/>
        <w:dstrike w:val="0"/>
        <w:color w:val="B70617"/>
        <w:sz w:val="23"/>
        <w:szCs w:val="23"/>
        <w:u w:val="none" w:color="000000"/>
        <w:bdr w:val="none" w:sz="0" w:space="0" w:color="auto"/>
        <w:shd w:val="clear" w:color="auto" w:fill="auto"/>
        <w:vertAlign w:val="baseline"/>
      </w:rPr>
    </w:lvl>
  </w:abstractNum>
  <w:abstractNum w:abstractNumId="24" w15:restartNumberingAfterBreak="0">
    <w:nsid w:val="669361E5"/>
    <w:multiLevelType w:val="hybridMultilevel"/>
    <w:tmpl w:val="D0D292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8C63AE7"/>
    <w:multiLevelType w:val="hybridMultilevel"/>
    <w:tmpl w:val="BEAC6A8A"/>
    <w:lvl w:ilvl="0" w:tplc="0C070019">
      <w:start w:val="1"/>
      <w:numFmt w:val="lowerLetter"/>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6" w15:restartNumberingAfterBreak="0">
    <w:nsid w:val="6FC5308F"/>
    <w:multiLevelType w:val="hybridMultilevel"/>
    <w:tmpl w:val="2BF26A1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7" w15:restartNumberingAfterBreak="0">
    <w:nsid w:val="70B64EDE"/>
    <w:multiLevelType w:val="hybridMultilevel"/>
    <w:tmpl w:val="D9588B24"/>
    <w:lvl w:ilvl="0" w:tplc="0C070001">
      <w:start w:val="1"/>
      <w:numFmt w:val="bullet"/>
      <w:lvlText w:val=""/>
      <w:lvlJc w:val="left"/>
      <w:pPr>
        <w:ind w:left="775" w:hanging="360"/>
      </w:pPr>
      <w:rPr>
        <w:rFonts w:ascii="Symbol" w:hAnsi="Symbol" w:hint="default"/>
      </w:rPr>
    </w:lvl>
    <w:lvl w:ilvl="1" w:tplc="0C070003" w:tentative="1">
      <w:start w:val="1"/>
      <w:numFmt w:val="bullet"/>
      <w:lvlText w:val="o"/>
      <w:lvlJc w:val="left"/>
      <w:pPr>
        <w:ind w:left="1495" w:hanging="360"/>
      </w:pPr>
      <w:rPr>
        <w:rFonts w:ascii="Courier New" w:hAnsi="Courier New" w:cs="Courier New" w:hint="default"/>
      </w:rPr>
    </w:lvl>
    <w:lvl w:ilvl="2" w:tplc="0C070005" w:tentative="1">
      <w:start w:val="1"/>
      <w:numFmt w:val="bullet"/>
      <w:lvlText w:val=""/>
      <w:lvlJc w:val="left"/>
      <w:pPr>
        <w:ind w:left="2215" w:hanging="360"/>
      </w:pPr>
      <w:rPr>
        <w:rFonts w:ascii="Wingdings" w:hAnsi="Wingdings" w:hint="default"/>
      </w:rPr>
    </w:lvl>
    <w:lvl w:ilvl="3" w:tplc="0C070001" w:tentative="1">
      <w:start w:val="1"/>
      <w:numFmt w:val="bullet"/>
      <w:lvlText w:val=""/>
      <w:lvlJc w:val="left"/>
      <w:pPr>
        <w:ind w:left="2935" w:hanging="360"/>
      </w:pPr>
      <w:rPr>
        <w:rFonts w:ascii="Symbol" w:hAnsi="Symbol" w:hint="default"/>
      </w:rPr>
    </w:lvl>
    <w:lvl w:ilvl="4" w:tplc="0C070003" w:tentative="1">
      <w:start w:val="1"/>
      <w:numFmt w:val="bullet"/>
      <w:lvlText w:val="o"/>
      <w:lvlJc w:val="left"/>
      <w:pPr>
        <w:ind w:left="3655" w:hanging="360"/>
      </w:pPr>
      <w:rPr>
        <w:rFonts w:ascii="Courier New" w:hAnsi="Courier New" w:cs="Courier New" w:hint="default"/>
      </w:rPr>
    </w:lvl>
    <w:lvl w:ilvl="5" w:tplc="0C070005" w:tentative="1">
      <w:start w:val="1"/>
      <w:numFmt w:val="bullet"/>
      <w:lvlText w:val=""/>
      <w:lvlJc w:val="left"/>
      <w:pPr>
        <w:ind w:left="4375" w:hanging="360"/>
      </w:pPr>
      <w:rPr>
        <w:rFonts w:ascii="Wingdings" w:hAnsi="Wingdings" w:hint="default"/>
      </w:rPr>
    </w:lvl>
    <w:lvl w:ilvl="6" w:tplc="0C070001" w:tentative="1">
      <w:start w:val="1"/>
      <w:numFmt w:val="bullet"/>
      <w:lvlText w:val=""/>
      <w:lvlJc w:val="left"/>
      <w:pPr>
        <w:ind w:left="5095" w:hanging="360"/>
      </w:pPr>
      <w:rPr>
        <w:rFonts w:ascii="Symbol" w:hAnsi="Symbol" w:hint="default"/>
      </w:rPr>
    </w:lvl>
    <w:lvl w:ilvl="7" w:tplc="0C070003" w:tentative="1">
      <w:start w:val="1"/>
      <w:numFmt w:val="bullet"/>
      <w:lvlText w:val="o"/>
      <w:lvlJc w:val="left"/>
      <w:pPr>
        <w:ind w:left="5815" w:hanging="360"/>
      </w:pPr>
      <w:rPr>
        <w:rFonts w:ascii="Courier New" w:hAnsi="Courier New" w:cs="Courier New" w:hint="default"/>
      </w:rPr>
    </w:lvl>
    <w:lvl w:ilvl="8" w:tplc="0C070005" w:tentative="1">
      <w:start w:val="1"/>
      <w:numFmt w:val="bullet"/>
      <w:lvlText w:val=""/>
      <w:lvlJc w:val="left"/>
      <w:pPr>
        <w:ind w:left="6535" w:hanging="360"/>
      </w:pPr>
      <w:rPr>
        <w:rFonts w:ascii="Wingdings" w:hAnsi="Wingdings" w:hint="default"/>
      </w:rPr>
    </w:lvl>
  </w:abstractNum>
  <w:abstractNum w:abstractNumId="28" w15:restartNumberingAfterBreak="0">
    <w:nsid w:val="70E83C53"/>
    <w:multiLevelType w:val="hybridMultilevel"/>
    <w:tmpl w:val="16D2F91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9" w15:restartNumberingAfterBreak="0">
    <w:nsid w:val="728F37D6"/>
    <w:multiLevelType w:val="multilevel"/>
    <w:tmpl w:val="63A66246"/>
    <w:lvl w:ilvl="0">
      <w:start w:val="1"/>
      <w:numFmt w:val="decimal"/>
      <w:pStyle w:val="berschrift1"/>
      <w:lvlText w:val="%1"/>
      <w:lvlJc w:val="left"/>
      <w:pPr>
        <w:ind w:left="432" w:hanging="432"/>
      </w:pPr>
      <w:rPr>
        <w:sz w:val="32"/>
        <w:szCs w:val="32"/>
      </w:r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30" w15:restartNumberingAfterBreak="0">
    <w:nsid w:val="79894802"/>
    <w:multiLevelType w:val="hybridMultilevel"/>
    <w:tmpl w:val="7052765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15:restartNumberingAfterBreak="0">
    <w:nsid w:val="7F6B70FD"/>
    <w:multiLevelType w:val="hybridMultilevel"/>
    <w:tmpl w:val="A95CBFCC"/>
    <w:lvl w:ilvl="0" w:tplc="F7AC0FC0">
      <w:start w:val="3"/>
      <w:numFmt w:val="bullet"/>
      <w:lvlText w:val=""/>
      <w:lvlJc w:val="left"/>
      <w:pPr>
        <w:ind w:left="720" w:hanging="360"/>
      </w:pPr>
      <w:rPr>
        <w:rFonts w:ascii="Wingdings" w:eastAsia="Verdana"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6"/>
  </w:num>
  <w:num w:numId="2">
    <w:abstractNumId w:val="12"/>
  </w:num>
  <w:num w:numId="3">
    <w:abstractNumId w:val="19"/>
  </w:num>
  <w:num w:numId="4">
    <w:abstractNumId w:val="29"/>
  </w:num>
  <w:num w:numId="5">
    <w:abstractNumId w:val="9"/>
  </w:num>
  <w:num w:numId="6">
    <w:abstractNumId w:val="25"/>
  </w:num>
  <w:num w:numId="7">
    <w:abstractNumId w:val="27"/>
  </w:num>
  <w:num w:numId="8">
    <w:abstractNumId w:val="28"/>
  </w:num>
  <w:num w:numId="9">
    <w:abstractNumId w:val="8"/>
  </w:num>
  <w:num w:numId="10">
    <w:abstractNumId w:val="13"/>
  </w:num>
  <w:num w:numId="11">
    <w:abstractNumId w:val="5"/>
  </w:num>
  <w:num w:numId="12">
    <w:abstractNumId w:val="26"/>
  </w:num>
  <w:num w:numId="13">
    <w:abstractNumId w:val="15"/>
  </w:num>
  <w:num w:numId="14">
    <w:abstractNumId w:val="2"/>
  </w:num>
  <w:num w:numId="15">
    <w:abstractNumId w:val="6"/>
  </w:num>
  <w:num w:numId="16">
    <w:abstractNumId w:val="4"/>
  </w:num>
  <w:num w:numId="17">
    <w:abstractNumId w:val="1"/>
  </w:num>
  <w:num w:numId="18">
    <w:abstractNumId w:val="0"/>
  </w:num>
  <w:num w:numId="19">
    <w:abstractNumId w:val="16"/>
  </w:num>
  <w:num w:numId="20">
    <w:abstractNumId w:val="30"/>
  </w:num>
  <w:num w:numId="21">
    <w:abstractNumId w:val="9"/>
  </w:num>
  <w:num w:numId="22">
    <w:abstractNumId w:val="9"/>
  </w:num>
  <w:num w:numId="23">
    <w:abstractNumId w:val="22"/>
  </w:num>
  <w:num w:numId="24">
    <w:abstractNumId w:val="10"/>
  </w:num>
  <w:num w:numId="25">
    <w:abstractNumId w:val="31"/>
  </w:num>
  <w:num w:numId="26">
    <w:abstractNumId w:val="29"/>
  </w:num>
  <w:num w:numId="27">
    <w:abstractNumId w:val="11"/>
  </w:num>
  <w:num w:numId="28">
    <w:abstractNumId w:val="23"/>
  </w:num>
  <w:num w:numId="29">
    <w:abstractNumId w:val="24"/>
  </w:num>
  <w:num w:numId="30">
    <w:abstractNumId w:val="29"/>
  </w:num>
  <w:num w:numId="31">
    <w:abstractNumId w:val="16"/>
  </w:num>
  <w:num w:numId="32">
    <w:abstractNumId w:val="16"/>
  </w:num>
  <w:num w:numId="33">
    <w:abstractNumId w:val="20"/>
  </w:num>
  <w:num w:numId="34">
    <w:abstractNumId w:val="21"/>
  </w:num>
  <w:num w:numId="35">
    <w:abstractNumId w:val="17"/>
  </w:num>
  <w:num w:numId="36">
    <w:abstractNumId w:val="3"/>
  </w:num>
  <w:num w:numId="37">
    <w:abstractNumId w:val="14"/>
  </w:num>
  <w:num w:numId="38">
    <w:abstractNumId w:val="18"/>
  </w:num>
  <w:num w:numId="39">
    <w:abstractNumId w:val="29"/>
  </w:num>
  <w:num w:numId="40">
    <w:abstractNumId w:val="14"/>
  </w:num>
  <w:num w:numId="41">
    <w:abstractNumId w:val="29"/>
  </w:num>
  <w:num w:numId="42">
    <w:abstractNumId w:val="14"/>
  </w:num>
  <w:num w:numId="43">
    <w:abstractNumId w:val="14"/>
  </w:num>
  <w:num w:numId="44">
    <w:abstractNumId w:val="14"/>
  </w:num>
  <w:num w:numId="45">
    <w:abstractNumId w:val="14"/>
  </w:num>
  <w:num w:numId="46">
    <w:abstractNumId w:val="7"/>
  </w:num>
  <w:num w:numId="47">
    <w:abstractNumId w:val="7"/>
  </w:num>
  <w:num w:numId="48">
    <w:abstractNumId w:val="7"/>
  </w:num>
  <w:num w:numId="49">
    <w:abstractNumId w:val="7"/>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rl Dieter Brückner">
    <w15:presenceInfo w15:providerId="None" w15:userId="Karl Dieter Brückn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attachedTemplate r:id="rId1"/>
  <w:defaultTabStop w:val="567"/>
  <w:hyphenationZone w:val="425"/>
  <w:evenAndOddHeaders/>
  <w:drawingGridHorizontalSpacing w:val="110"/>
  <w:displayHorizontalDrawingGridEvery w:val="2"/>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4743"/>
    <w:rsid w:val="0000030E"/>
    <w:rsid w:val="00001A8F"/>
    <w:rsid w:val="000025DF"/>
    <w:rsid w:val="0000323B"/>
    <w:rsid w:val="00010701"/>
    <w:rsid w:val="000118F1"/>
    <w:rsid w:val="00014AA8"/>
    <w:rsid w:val="00014CC4"/>
    <w:rsid w:val="00015B0A"/>
    <w:rsid w:val="0001627B"/>
    <w:rsid w:val="00020686"/>
    <w:rsid w:val="00021283"/>
    <w:rsid w:val="000220E3"/>
    <w:rsid w:val="00022E6C"/>
    <w:rsid w:val="000238B7"/>
    <w:rsid w:val="000242A5"/>
    <w:rsid w:val="00026D42"/>
    <w:rsid w:val="000273F9"/>
    <w:rsid w:val="00027854"/>
    <w:rsid w:val="000278BA"/>
    <w:rsid w:val="000318FA"/>
    <w:rsid w:val="000319C4"/>
    <w:rsid w:val="00031A27"/>
    <w:rsid w:val="000342BC"/>
    <w:rsid w:val="00034DB0"/>
    <w:rsid w:val="000354AD"/>
    <w:rsid w:val="00035BB5"/>
    <w:rsid w:val="00040C14"/>
    <w:rsid w:val="00041C62"/>
    <w:rsid w:val="00042417"/>
    <w:rsid w:val="0004271D"/>
    <w:rsid w:val="0004368F"/>
    <w:rsid w:val="0004595B"/>
    <w:rsid w:val="00046BF5"/>
    <w:rsid w:val="00047F59"/>
    <w:rsid w:val="00050DB3"/>
    <w:rsid w:val="00050E5B"/>
    <w:rsid w:val="00053A99"/>
    <w:rsid w:val="00054184"/>
    <w:rsid w:val="000545BC"/>
    <w:rsid w:val="00054F58"/>
    <w:rsid w:val="00054FDF"/>
    <w:rsid w:val="00055D6A"/>
    <w:rsid w:val="000565CB"/>
    <w:rsid w:val="00056C91"/>
    <w:rsid w:val="00056FD3"/>
    <w:rsid w:val="00060825"/>
    <w:rsid w:val="00060C64"/>
    <w:rsid w:val="00061E57"/>
    <w:rsid w:val="00063BAD"/>
    <w:rsid w:val="00065097"/>
    <w:rsid w:val="00066285"/>
    <w:rsid w:val="00066654"/>
    <w:rsid w:val="0006701E"/>
    <w:rsid w:val="000734EB"/>
    <w:rsid w:val="00074DA0"/>
    <w:rsid w:val="00076544"/>
    <w:rsid w:val="0008165A"/>
    <w:rsid w:val="00081A06"/>
    <w:rsid w:val="000830A7"/>
    <w:rsid w:val="00084478"/>
    <w:rsid w:val="000850DF"/>
    <w:rsid w:val="00085A7F"/>
    <w:rsid w:val="00085C34"/>
    <w:rsid w:val="0008762E"/>
    <w:rsid w:val="0009150B"/>
    <w:rsid w:val="000917A3"/>
    <w:rsid w:val="0009290A"/>
    <w:rsid w:val="00092DB3"/>
    <w:rsid w:val="00095E86"/>
    <w:rsid w:val="00096F60"/>
    <w:rsid w:val="000A0ED3"/>
    <w:rsid w:val="000A1C3C"/>
    <w:rsid w:val="000A1E2A"/>
    <w:rsid w:val="000A26FB"/>
    <w:rsid w:val="000A347A"/>
    <w:rsid w:val="000A35E2"/>
    <w:rsid w:val="000A4833"/>
    <w:rsid w:val="000A58EB"/>
    <w:rsid w:val="000A6E3B"/>
    <w:rsid w:val="000A7A21"/>
    <w:rsid w:val="000A7C98"/>
    <w:rsid w:val="000B0C06"/>
    <w:rsid w:val="000B223C"/>
    <w:rsid w:val="000B3A38"/>
    <w:rsid w:val="000B3DA5"/>
    <w:rsid w:val="000B4762"/>
    <w:rsid w:val="000B4BA5"/>
    <w:rsid w:val="000B4E6A"/>
    <w:rsid w:val="000B5046"/>
    <w:rsid w:val="000B5C47"/>
    <w:rsid w:val="000B5DA8"/>
    <w:rsid w:val="000B613D"/>
    <w:rsid w:val="000B790D"/>
    <w:rsid w:val="000C07F8"/>
    <w:rsid w:val="000C18BD"/>
    <w:rsid w:val="000C3BAD"/>
    <w:rsid w:val="000C3C5A"/>
    <w:rsid w:val="000C3FE9"/>
    <w:rsid w:val="000C4B03"/>
    <w:rsid w:val="000C54A6"/>
    <w:rsid w:val="000C566D"/>
    <w:rsid w:val="000C5E73"/>
    <w:rsid w:val="000C70F7"/>
    <w:rsid w:val="000C7649"/>
    <w:rsid w:val="000C7FA4"/>
    <w:rsid w:val="000D0528"/>
    <w:rsid w:val="000D07DC"/>
    <w:rsid w:val="000D16BE"/>
    <w:rsid w:val="000D2199"/>
    <w:rsid w:val="000D2591"/>
    <w:rsid w:val="000D356D"/>
    <w:rsid w:val="000D49E1"/>
    <w:rsid w:val="000D4CD2"/>
    <w:rsid w:val="000D60AF"/>
    <w:rsid w:val="000D682A"/>
    <w:rsid w:val="000D6A99"/>
    <w:rsid w:val="000D6C87"/>
    <w:rsid w:val="000E138C"/>
    <w:rsid w:val="000E1DF4"/>
    <w:rsid w:val="000E2172"/>
    <w:rsid w:val="000E25FE"/>
    <w:rsid w:val="000E27A4"/>
    <w:rsid w:val="000E289C"/>
    <w:rsid w:val="000E3C8D"/>
    <w:rsid w:val="000E40D5"/>
    <w:rsid w:val="000E471B"/>
    <w:rsid w:val="000E4798"/>
    <w:rsid w:val="000E5650"/>
    <w:rsid w:val="000E5CD7"/>
    <w:rsid w:val="000E6782"/>
    <w:rsid w:val="000E6943"/>
    <w:rsid w:val="000E7616"/>
    <w:rsid w:val="000F3028"/>
    <w:rsid w:val="000F328B"/>
    <w:rsid w:val="000F32BB"/>
    <w:rsid w:val="000F353B"/>
    <w:rsid w:val="000F3FB6"/>
    <w:rsid w:val="000F4F82"/>
    <w:rsid w:val="000F5693"/>
    <w:rsid w:val="000F598C"/>
    <w:rsid w:val="000F5BA2"/>
    <w:rsid w:val="000F637D"/>
    <w:rsid w:val="000F6A24"/>
    <w:rsid w:val="000F7F1B"/>
    <w:rsid w:val="001006AF"/>
    <w:rsid w:val="00100C6F"/>
    <w:rsid w:val="00103A92"/>
    <w:rsid w:val="001060E5"/>
    <w:rsid w:val="00106269"/>
    <w:rsid w:val="001064F5"/>
    <w:rsid w:val="00106C27"/>
    <w:rsid w:val="00107210"/>
    <w:rsid w:val="0010762E"/>
    <w:rsid w:val="00110619"/>
    <w:rsid w:val="00111751"/>
    <w:rsid w:val="00111A77"/>
    <w:rsid w:val="00112C07"/>
    <w:rsid w:val="00113CB9"/>
    <w:rsid w:val="00113DF6"/>
    <w:rsid w:val="0011540A"/>
    <w:rsid w:val="00116FD5"/>
    <w:rsid w:val="0011707C"/>
    <w:rsid w:val="001172AA"/>
    <w:rsid w:val="00120FDD"/>
    <w:rsid w:val="00121726"/>
    <w:rsid w:val="0012279C"/>
    <w:rsid w:val="00122DA2"/>
    <w:rsid w:val="0012307A"/>
    <w:rsid w:val="00123388"/>
    <w:rsid w:val="00125F33"/>
    <w:rsid w:val="001265E7"/>
    <w:rsid w:val="00126901"/>
    <w:rsid w:val="00127B8B"/>
    <w:rsid w:val="001304FC"/>
    <w:rsid w:val="00131B2D"/>
    <w:rsid w:val="001328FA"/>
    <w:rsid w:val="001329D2"/>
    <w:rsid w:val="00134ED1"/>
    <w:rsid w:val="00137B32"/>
    <w:rsid w:val="00140FE0"/>
    <w:rsid w:val="00144EDE"/>
    <w:rsid w:val="00145715"/>
    <w:rsid w:val="00146FB9"/>
    <w:rsid w:val="00151C6B"/>
    <w:rsid w:val="0015366A"/>
    <w:rsid w:val="001536EE"/>
    <w:rsid w:val="001538F4"/>
    <w:rsid w:val="001542FB"/>
    <w:rsid w:val="00154D02"/>
    <w:rsid w:val="00154E7A"/>
    <w:rsid w:val="001566FC"/>
    <w:rsid w:val="00157494"/>
    <w:rsid w:val="001616B5"/>
    <w:rsid w:val="001647D7"/>
    <w:rsid w:val="00164941"/>
    <w:rsid w:val="00164BF5"/>
    <w:rsid w:val="00165B68"/>
    <w:rsid w:val="00166B6D"/>
    <w:rsid w:val="00167DFD"/>
    <w:rsid w:val="00167F6C"/>
    <w:rsid w:val="00173385"/>
    <w:rsid w:val="00173699"/>
    <w:rsid w:val="001747CF"/>
    <w:rsid w:val="0017480B"/>
    <w:rsid w:val="00175719"/>
    <w:rsid w:val="00177CE3"/>
    <w:rsid w:val="001809C8"/>
    <w:rsid w:val="00181A88"/>
    <w:rsid w:val="00182166"/>
    <w:rsid w:val="001826F9"/>
    <w:rsid w:val="00182918"/>
    <w:rsid w:val="00182D00"/>
    <w:rsid w:val="00183014"/>
    <w:rsid w:val="00183669"/>
    <w:rsid w:val="00184D12"/>
    <w:rsid w:val="00185C78"/>
    <w:rsid w:val="0019081E"/>
    <w:rsid w:val="00192B8C"/>
    <w:rsid w:val="00192D02"/>
    <w:rsid w:val="0019365C"/>
    <w:rsid w:val="001953F8"/>
    <w:rsid w:val="001A10CE"/>
    <w:rsid w:val="001A1B24"/>
    <w:rsid w:val="001A2646"/>
    <w:rsid w:val="001A3579"/>
    <w:rsid w:val="001A5A08"/>
    <w:rsid w:val="001A5B2C"/>
    <w:rsid w:val="001A6C40"/>
    <w:rsid w:val="001B1A95"/>
    <w:rsid w:val="001B2E97"/>
    <w:rsid w:val="001B30C0"/>
    <w:rsid w:val="001B3476"/>
    <w:rsid w:val="001B3F0B"/>
    <w:rsid w:val="001B4698"/>
    <w:rsid w:val="001B4C80"/>
    <w:rsid w:val="001B56E8"/>
    <w:rsid w:val="001B7840"/>
    <w:rsid w:val="001C0986"/>
    <w:rsid w:val="001C3595"/>
    <w:rsid w:val="001C78AD"/>
    <w:rsid w:val="001C7C77"/>
    <w:rsid w:val="001D0098"/>
    <w:rsid w:val="001D3133"/>
    <w:rsid w:val="001D41B8"/>
    <w:rsid w:val="001D65C9"/>
    <w:rsid w:val="001D6648"/>
    <w:rsid w:val="001D6CF0"/>
    <w:rsid w:val="001D75E2"/>
    <w:rsid w:val="001D7C58"/>
    <w:rsid w:val="001E0A6E"/>
    <w:rsid w:val="001E1EA8"/>
    <w:rsid w:val="001E30B7"/>
    <w:rsid w:val="001E3656"/>
    <w:rsid w:val="001E5A5B"/>
    <w:rsid w:val="001E6390"/>
    <w:rsid w:val="001E79D4"/>
    <w:rsid w:val="001E7A7A"/>
    <w:rsid w:val="001F03E4"/>
    <w:rsid w:val="001F3ED2"/>
    <w:rsid w:val="001F5AC5"/>
    <w:rsid w:val="001F7784"/>
    <w:rsid w:val="002015EC"/>
    <w:rsid w:val="0020169D"/>
    <w:rsid w:val="002030E6"/>
    <w:rsid w:val="00203478"/>
    <w:rsid w:val="0020369E"/>
    <w:rsid w:val="00203A40"/>
    <w:rsid w:val="002055B3"/>
    <w:rsid w:val="002072BD"/>
    <w:rsid w:val="00207590"/>
    <w:rsid w:val="002111EF"/>
    <w:rsid w:val="0021189D"/>
    <w:rsid w:val="00213500"/>
    <w:rsid w:val="00215C8F"/>
    <w:rsid w:val="00215F5F"/>
    <w:rsid w:val="002170A3"/>
    <w:rsid w:val="00220690"/>
    <w:rsid w:val="00222555"/>
    <w:rsid w:val="00224AE0"/>
    <w:rsid w:val="00224CF2"/>
    <w:rsid w:val="00224E06"/>
    <w:rsid w:val="00225C5F"/>
    <w:rsid w:val="00225EAE"/>
    <w:rsid w:val="002265EC"/>
    <w:rsid w:val="00227A35"/>
    <w:rsid w:val="002311F8"/>
    <w:rsid w:val="00231FC8"/>
    <w:rsid w:val="00232948"/>
    <w:rsid w:val="002338A8"/>
    <w:rsid w:val="0023508B"/>
    <w:rsid w:val="002360AE"/>
    <w:rsid w:val="00236EDE"/>
    <w:rsid w:val="00237A77"/>
    <w:rsid w:val="00240333"/>
    <w:rsid w:val="002408E0"/>
    <w:rsid w:val="00240980"/>
    <w:rsid w:val="00240F83"/>
    <w:rsid w:val="0024114F"/>
    <w:rsid w:val="00242826"/>
    <w:rsid w:val="00242EC0"/>
    <w:rsid w:val="0024633D"/>
    <w:rsid w:val="00250446"/>
    <w:rsid w:val="00254E91"/>
    <w:rsid w:val="00255BA3"/>
    <w:rsid w:val="00260A1D"/>
    <w:rsid w:val="0026222C"/>
    <w:rsid w:val="002626E5"/>
    <w:rsid w:val="0026308F"/>
    <w:rsid w:val="00264727"/>
    <w:rsid w:val="0026554E"/>
    <w:rsid w:val="00265551"/>
    <w:rsid w:val="00271946"/>
    <w:rsid w:val="00274842"/>
    <w:rsid w:val="0027585F"/>
    <w:rsid w:val="00275B1B"/>
    <w:rsid w:val="00275F7F"/>
    <w:rsid w:val="002813C2"/>
    <w:rsid w:val="00282BF4"/>
    <w:rsid w:val="00283DA8"/>
    <w:rsid w:val="002841E6"/>
    <w:rsid w:val="00284F8B"/>
    <w:rsid w:val="002853CF"/>
    <w:rsid w:val="002857BD"/>
    <w:rsid w:val="00287739"/>
    <w:rsid w:val="002903DD"/>
    <w:rsid w:val="002905D6"/>
    <w:rsid w:val="0029075F"/>
    <w:rsid w:val="0029150E"/>
    <w:rsid w:val="00291FA0"/>
    <w:rsid w:val="00291FE0"/>
    <w:rsid w:val="0029208F"/>
    <w:rsid w:val="00292A3D"/>
    <w:rsid w:val="00292FA7"/>
    <w:rsid w:val="002931D6"/>
    <w:rsid w:val="00293A91"/>
    <w:rsid w:val="00293E33"/>
    <w:rsid w:val="0029449E"/>
    <w:rsid w:val="00294743"/>
    <w:rsid w:val="00294AEC"/>
    <w:rsid w:val="00295D48"/>
    <w:rsid w:val="00296E14"/>
    <w:rsid w:val="00297286"/>
    <w:rsid w:val="00297442"/>
    <w:rsid w:val="002979EB"/>
    <w:rsid w:val="002A0B49"/>
    <w:rsid w:val="002A0E35"/>
    <w:rsid w:val="002A0EFB"/>
    <w:rsid w:val="002A2339"/>
    <w:rsid w:val="002A4362"/>
    <w:rsid w:val="002A46B2"/>
    <w:rsid w:val="002A5E41"/>
    <w:rsid w:val="002A783D"/>
    <w:rsid w:val="002B2C8E"/>
    <w:rsid w:val="002B30C1"/>
    <w:rsid w:val="002B4338"/>
    <w:rsid w:val="002B6296"/>
    <w:rsid w:val="002B7BBF"/>
    <w:rsid w:val="002B7E32"/>
    <w:rsid w:val="002C0137"/>
    <w:rsid w:val="002C030F"/>
    <w:rsid w:val="002C0528"/>
    <w:rsid w:val="002C1361"/>
    <w:rsid w:val="002C140B"/>
    <w:rsid w:val="002C1F3F"/>
    <w:rsid w:val="002C46ED"/>
    <w:rsid w:val="002C4D1B"/>
    <w:rsid w:val="002C525C"/>
    <w:rsid w:val="002C52D6"/>
    <w:rsid w:val="002C5AFD"/>
    <w:rsid w:val="002C61F4"/>
    <w:rsid w:val="002C6851"/>
    <w:rsid w:val="002C6E14"/>
    <w:rsid w:val="002D2A0E"/>
    <w:rsid w:val="002D2E8A"/>
    <w:rsid w:val="002D3850"/>
    <w:rsid w:val="002D3F7F"/>
    <w:rsid w:val="002D4FCD"/>
    <w:rsid w:val="002D52BF"/>
    <w:rsid w:val="002D5D33"/>
    <w:rsid w:val="002D667A"/>
    <w:rsid w:val="002D743D"/>
    <w:rsid w:val="002D7465"/>
    <w:rsid w:val="002D7B96"/>
    <w:rsid w:val="002D7D35"/>
    <w:rsid w:val="002E1104"/>
    <w:rsid w:val="002E3865"/>
    <w:rsid w:val="002E5138"/>
    <w:rsid w:val="002E54CE"/>
    <w:rsid w:val="002F1B38"/>
    <w:rsid w:val="002F1E92"/>
    <w:rsid w:val="002F2B33"/>
    <w:rsid w:val="002F2FB3"/>
    <w:rsid w:val="002F3A69"/>
    <w:rsid w:val="002F65DB"/>
    <w:rsid w:val="002F690D"/>
    <w:rsid w:val="002F7905"/>
    <w:rsid w:val="002F7C22"/>
    <w:rsid w:val="00300509"/>
    <w:rsid w:val="003012A6"/>
    <w:rsid w:val="0030221D"/>
    <w:rsid w:val="00302F07"/>
    <w:rsid w:val="00303C3D"/>
    <w:rsid w:val="00303FC3"/>
    <w:rsid w:val="00304063"/>
    <w:rsid w:val="00304D6C"/>
    <w:rsid w:val="00305361"/>
    <w:rsid w:val="00307293"/>
    <w:rsid w:val="0030766B"/>
    <w:rsid w:val="00311A30"/>
    <w:rsid w:val="00311EF9"/>
    <w:rsid w:val="0031292A"/>
    <w:rsid w:val="00312D34"/>
    <w:rsid w:val="00312E4F"/>
    <w:rsid w:val="00313350"/>
    <w:rsid w:val="00313A98"/>
    <w:rsid w:val="00314077"/>
    <w:rsid w:val="003174C7"/>
    <w:rsid w:val="00320BA2"/>
    <w:rsid w:val="0032140E"/>
    <w:rsid w:val="00323A02"/>
    <w:rsid w:val="003267C2"/>
    <w:rsid w:val="003302AF"/>
    <w:rsid w:val="00332EAF"/>
    <w:rsid w:val="00333184"/>
    <w:rsid w:val="00333BBF"/>
    <w:rsid w:val="00335B9F"/>
    <w:rsid w:val="003377DD"/>
    <w:rsid w:val="003378A3"/>
    <w:rsid w:val="00337F9F"/>
    <w:rsid w:val="00340B34"/>
    <w:rsid w:val="00342370"/>
    <w:rsid w:val="0034302A"/>
    <w:rsid w:val="00345657"/>
    <w:rsid w:val="00345BDF"/>
    <w:rsid w:val="00345C57"/>
    <w:rsid w:val="00345CC9"/>
    <w:rsid w:val="00345DC3"/>
    <w:rsid w:val="00346B07"/>
    <w:rsid w:val="00347248"/>
    <w:rsid w:val="003476D7"/>
    <w:rsid w:val="00347C04"/>
    <w:rsid w:val="00350052"/>
    <w:rsid w:val="00351220"/>
    <w:rsid w:val="0035178E"/>
    <w:rsid w:val="00354F8D"/>
    <w:rsid w:val="00355CC3"/>
    <w:rsid w:val="003560AE"/>
    <w:rsid w:val="0035620C"/>
    <w:rsid w:val="00356772"/>
    <w:rsid w:val="00357E9F"/>
    <w:rsid w:val="00360108"/>
    <w:rsid w:val="003623AD"/>
    <w:rsid w:val="0036344F"/>
    <w:rsid w:val="003666D6"/>
    <w:rsid w:val="00367187"/>
    <w:rsid w:val="00367B48"/>
    <w:rsid w:val="00370220"/>
    <w:rsid w:val="00370C23"/>
    <w:rsid w:val="00370F18"/>
    <w:rsid w:val="00372553"/>
    <w:rsid w:val="00372C27"/>
    <w:rsid w:val="00374792"/>
    <w:rsid w:val="0037611F"/>
    <w:rsid w:val="00376697"/>
    <w:rsid w:val="0037677F"/>
    <w:rsid w:val="0037767E"/>
    <w:rsid w:val="00380F70"/>
    <w:rsid w:val="00383189"/>
    <w:rsid w:val="003853F5"/>
    <w:rsid w:val="0038763C"/>
    <w:rsid w:val="00387C06"/>
    <w:rsid w:val="0039122A"/>
    <w:rsid w:val="00391502"/>
    <w:rsid w:val="003918F9"/>
    <w:rsid w:val="00392A62"/>
    <w:rsid w:val="00392E1B"/>
    <w:rsid w:val="00392FA2"/>
    <w:rsid w:val="003938BB"/>
    <w:rsid w:val="00394514"/>
    <w:rsid w:val="00395AA1"/>
    <w:rsid w:val="003A15FC"/>
    <w:rsid w:val="003A359A"/>
    <w:rsid w:val="003A3CA5"/>
    <w:rsid w:val="003A4D51"/>
    <w:rsid w:val="003A576E"/>
    <w:rsid w:val="003A6B29"/>
    <w:rsid w:val="003A7648"/>
    <w:rsid w:val="003A7E1B"/>
    <w:rsid w:val="003B0947"/>
    <w:rsid w:val="003B2A78"/>
    <w:rsid w:val="003B2EA0"/>
    <w:rsid w:val="003B4160"/>
    <w:rsid w:val="003B4ED9"/>
    <w:rsid w:val="003B5384"/>
    <w:rsid w:val="003C0761"/>
    <w:rsid w:val="003C0BAF"/>
    <w:rsid w:val="003C1ED4"/>
    <w:rsid w:val="003C371F"/>
    <w:rsid w:val="003C4114"/>
    <w:rsid w:val="003C4EEC"/>
    <w:rsid w:val="003C6F41"/>
    <w:rsid w:val="003D0D3E"/>
    <w:rsid w:val="003D28A5"/>
    <w:rsid w:val="003D2DC8"/>
    <w:rsid w:val="003D3C92"/>
    <w:rsid w:val="003D4F00"/>
    <w:rsid w:val="003D577E"/>
    <w:rsid w:val="003D5F7D"/>
    <w:rsid w:val="003D6703"/>
    <w:rsid w:val="003D6AE9"/>
    <w:rsid w:val="003D73E0"/>
    <w:rsid w:val="003E01A2"/>
    <w:rsid w:val="003E053E"/>
    <w:rsid w:val="003E19DF"/>
    <w:rsid w:val="003E1AAE"/>
    <w:rsid w:val="003E23F5"/>
    <w:rsid w:val="003E3EC5"/>
    <w:rsid w:val="003E4342"/>
    <w:rsid w:val="003E55B1"/>
    <w:rsid w:val="003E6F46"/>
    <w:rsid w:val="003E71E8"/>
    <w:rsid w:val="003E74B3"/>
    <w:rsid w:val="003F09AF"/>
    <w:rsid w:val="003F09C4"/>
    <w:rsid w:val="003F266A"/>
    <w:rsid w:val="003F323F"/>
    <w:rsid w:val="003F42AE"/>
    <w:rsid w:val="003F4E12"/>
    <w:rsid w:val="003F5564"/>
    <w:rsid w:val="003F5CC9"/>
    <w:rsid w:val="003F5D32"/>
    <w:rsid w:val="003F61A5"/>
    <w:rsid w:val="003F6D23"/>
    <w:rsid w:val="00400BC3"/>
    <w:rsid w:val="00403A0E"/>
    <w:rsid w:val="00404081"/>
    <w:rsid w:val="00404894"/>
    <w:rsid w:val="004059F6"/>
    <w:rsid w:val="00406D05"/>
    <w:rsid w:val="004079DC"/>
    <w:rsid w:val="00411B7A"/>
    <w:rsid w:val="00412623"/>
    <w:rsid w:val="004126D0"/>
    <w:rsid w:val="00412E97"/>
    <w:rsid w:val="00415527"/>
    <w:rsid w:val="00415B3C"/>
    <w:rsid w:val="004163FD"/>
    <w:rsid w:val="00416D3B"/>
    <w:rsid w:val="004173B8"/>
    <w:rsid w:val="00417801"/>
    <w:rsid w:val="00417D0F"/>
    <w:rsid w:val="00423091"/>
    <w:rsid w:val="00424660"/>
    <w:rsid w:val="00426C75"/>
    <w:rsid w:val="004277FA"/>
    <w:rsid w:val="00427A88"/>
    <w:rsid w:val="00430C61"/>
    <w:rsid w:val="00430F6F"/>
    <w:rsid w:val="00431639"/>
    <w:rsid w:val="004316D5"/>
    <w:rsid w:val="004317A1"/>
    <w:rsid w:val="00432624"/>
    <w:rsid w:val="0043346D"/>
    <w:rsid w:val="0043371D"/>
    <w:rsid w:val="00434083"/>
    <w:rsid w:val="00436E0F"/>
    <w:rsid w:val="004373C4"/>
    <w:rsid w:val="00437718"/>
    <w:rsid w:val="004403AC"/>
    <w:rsid w:val="004407F0"/>
    <w:rsid w:val="004408F2"/>
    <w:rsid w:val="004411D5"/>
    <w:rsid w:val="004438E6"/>
    <w:rsid w:val="00445D3B"/>
    <w:rsid w:val="004460B5"/>
    <w:rsid w:val="004467C8"/>
    <w:rsid w:val="00447969"/>
    <w:rsid w:val="004515D5"/>
    <w:rsid w:val="004518A2"/>
    <w:rsid w:val="00453332"/>
    <w:rsid w:val="004535DF"/>
    <w:rsid w:val="00453758"/>
    <w:rsid w:val="00455140"/>
    <w:rsid w:val="004555D1"/>
    <w:rsid w:val="00455682"/>
    <w:rsid w:val="00456261"/>
    <w:rsid w:val="00456F5E"/>
    <w:rsid w:val="00457A70"/>
    <w:rsid w:val="004613B6"/>
    <w:rsid w:val="004618F5"/>
    <w:rsid w:val="00461DD8"/>
    <w:rsid w:val="004625ED"/>
    <w:rsid w:val="0046600F"/>
    <w:rsid w:val="0047036B"/>
    <w:rsid w:val="00470C19"/>
    <w:rsid w:val="0047342B"/>
    <w:rsid w:val="00474191"/>
    <w:rsid w:val="00475A30"/>
    <w:rsid w:val="004764DD"/>
    <w:rsid w:val="00476ADE"/>
    <w:rsid w:val="00477185"/>
    <w:rsid w:val="00477F56"/>
    <w:rsid w:val="00480323"/>
    <w:rsid w:val="00481741"/>
    <w:rsid w:val="00482FE8"/>
    <w:rsid w:val="004840D6"/>
    <w:rsid w:val="004845CF"/>
    <w:rsid w:val="00485EA3"/>
    <w:rsid w:val="00490195"/>
    <w:rsid w:val="004902B0"/>
    <w:rsid w:val="004906AB"/>
    <w:rsid w:val="00491984"/>
    <w:rsid w:val="00491ADC"/>
    <w:rsid w:val="0049225B"/>
    <w:rsid w:val="00494828"/>
    <w:rsid w:val="00495CDE"/>
    <w:rsid w:val="004960BF"/>
    <w:rsid w:val="00497DA8"/>
    <w:rsid w:val="004A325B"/>
    <w:rsid w:val="004A3983"/>
    <w:rsid w:val="004A3ABF"/>
    <w:rsid w:val="004A3DD8"/>
    <w:rsid w:val="004B0292"/>
    <w:rsid w:val="004B12DA"/>
    <w:rsid w:val="004B2A18"/>
    <w:rsid w:val="004B387B"/>
    <w:rsid w:val="004B55E6"/>
    <w:rsid w:val="004C285C"/>
    <w:rsid w:val="004C3123"/>
    <w:rsid w:val="004C32EE"/>
    <w:rsid w:val="004C4567"/>
    <w:rsid w:val="004C4655"/>
    <w:rsid w:val="004C474F"/>
    <w:rsid w:val="004C5BBB"/>
    <w:rsid w:val="004C7129"/>
    <w:rsid w:val="004C766F"/>
    <w:rsid w:val="004C7FD2"/>
    <w:rsid w:val="004D0465"/>
    <w:rsid w:val="004D0C9B"/>
    <w:rsid w:val="004D2B2D"/>
    <w:rsid w:val="004D36E0"/>
    <w:rsid w:val="004D4D1C"/>
    <w:rsid w:val="004D4F42"/>
    <w:rsid w:val="004D53F9"/>
    <w:rsid w:val="004D5A4C"/>
    <w:rsid w:val="004D5A65"/>
    <w:rsid w:val="004D6B3D"/>
    <w:rsid w:val="004E0B54"/>
    <w:rsid w:val="004E3EEA"/>
    <w:rsid w:val="004E4E40"/>
    <w:rsid w:val="004E6591"/>
    <w:rsid w:val="004E6CB9"/>
    <w:rsid w:val="004E7C7D"/>
    <w:rsid w:val="004F01E4"/>
    <w:rsid w:val="004F4310"/>
    <w:rsid w:val="004F5EAB"/>
    <w:rsid w:val="004F6C49"/>
    <w:rsid w:val="004F7977"/>
    <w:rsid w:val="00500E33"/>
    <w:rsid w:val="00501313"/>
    <w:rsid w:val="00501739"/>
    <w:rsid w:val="00501C59"/>
    <w:rsid w:val="005028DD"/>
    <w:rsid w:val="00504745"/>
    <w:rsid w:val="00504DF7"/>
    <w:rsid w:val="00505CAC"/>
    <w:rsid w:val="00511E50"/>
    <w:rsid w:val="005120D4"/>
    <w:rsid w:val="0051216F"/>
    <w:rsid w:val="0051277F"/>
    <w:rsid w:val="00514B22"/>
    <w:rsid w:val="00515C82"/>
    <w:rsid w:val="00516A9C"/>
    <w:rsid w:val="005177E3"/>
    <w:rsid w:val="00517BA0"/>
    <w:rsid w:val="00517E3B"/>
    <w:rsid w:val="00520CC4"/>
    <w:rsid w:val="00520D5C"/>
    <w:rsid w:val="00526F46"/>
    <w:rsid w:val="005302A1"/>
    <w:rsid w:val="00531024"/>
    <w:rsid w:val="005316D5"/>
    <w:rsid w:val="00532316"/>
    <w:rsid w:val="00532E95"/>
    <w:rsid w:val="00533E17"/>
    <w:rsid w:val="00533F90"/>
    <w:rsid w:val="00534221"/>
    <w:rsid w:val="00534B0A"/>
    <w:rsid w:val="005360FE"/>
    <w:rsid w:val="005371FA"/>
    <w:rsid w:val="00537B77"/>
    <w:rsid w:val="005409CF"/>
    <w:rsid w:val="00541A0F"/>
    <w:rsid w:val="00542E1B"/>
    <w:rsid w:val="00543ADE"/>
    <w:rsid w:val="005440C5"/>
    <w:rsid w:val="00544E23"/>
    <w:rsid w:val="005455CB"/>
    <w:rsid w:val="00546377"/>
    <w:rsid w:val="00546429"/>
    <w:rsid w:val="00547248"/>
    <w:rsid w:val="00547DB8"/>
    <w:rsid w:val="005503A7"/>
    <w:rsid w:val="00550F90"/>
    <w:rsid w:val="00551E72"/>
    <w:rsid w:val="00554672"/>
    <w:rsid w:val="005557AE"/>
    <w:rsid w:val="00555CFA"/>
    <w:rsid w:val="00556B96"/>
    <w:rsid w:val="00557E0C"/>
    <w:rsid w:val="00560075"/>
    <w:rsid w:val="00560928"/>
    <w:rsid w:val="00562E13"/>
    <w:rsid w:val="00564B37"/>
    <w:rsid w:val="00564EF0"/>
    <w:rsid w:val="00565092"/>
    <w:rsid w:val="00565E85"/>
    <w:rsid w:val="00567182"/>
    <w:rsid w:val="00567542"/>
    <w:rsid w:val="00567612"/>
    <w:rsid w:val="00570381"/>
    <w:rsid w:val="00571206"/>
    <w:rsid w:val="005725AF"/>
    <w:rsid w:val="0057304B"/>
    <w:rsid w:val="00573128"/>
    <w:rsid w:val="00573BFF"/>
    <w:rsid w:val="005743A5"/>
    <w:rsid w:val="00574E56"/>
    <w:rsid w:val="00574F05"/>
    <w:rsid w:val="005770A3"/>
    <w:rsid w:val="005770D3"/>
    <w:rsid w:val="005779F0"/>
    <w:rsid w:val="00577D57"/>
    <w:rsid w:val="00577F45"/>
    <w:rsid w:val="005807FF"/>
    <w:rsid w:val="00580BD1"/>
    <w:rsid w:val="00581386"/>
    <w:rsid w:val="00581AB2"/>
    <w:rsid w:val="00582A81"/>
    <w:rsid w:val="00582B27"/>
    <w:rsid w:val="00582F8F"/>
    <w:rsid w:val="00583252"/>
    <w:rsid w:val="00583E13"/>
    <w:rsid w:val="00583E8A"/>
    <w:rsid w:val="00583F8B"/>
    <w:rsid w:val="0058741F"/>
    <w:rsid w:val="005920E7"/>
    <w:rsid w:val="005921E3"/>
    <w:rsid w:val="00594E46"/>
    <w:rsid w:val="0059564C"/>
    <w:rsid w:val="0059636E"/>
    <w:rsid w:val="00596CDC"/>
    <w:rsid w:val="0059736E"/>
    <w:rsid w:val="0059795A"/>
    <w:rsid w:val="005A2FFB"/>
    <w:rsid w:val="005A6814"/>
    <w:rsid w:val="005B0170"/>
    <w:rsid w:val="005B2042"/>
    <w:rsid w:val="005B38C5"/>
    <w:rsid w:val="005B57E0"/>
    <w:rsid w:val="005B669C"/>
    <w:rsid w:val="005C1C4C"/>
    <w:rsid w:val="005C39C4"/>
    <w:rsid w:val="005C4FD3"/>
    <w:rsid w:val="005C7545"/>
    <w:rsid w:val="005D024C"/>
    <w:rsid w:val="005D03AA"/>
    <w:rsid w:val="005D23F2"/>
    <w:rsid w:val="005D25FF"/>
    <w:rsid w:val="005D4132"/>
    <w:rsid w:val="005D4618"/>
    <w:rsid w:val="005D5CD0"/>
    <w:rsid w:val="005D5D7F"/>
    <w:rsid w:val="005D7A1F"/>
    <w:rsid w:val="005E003D"/>
    <w:rsid w:val="005E040F"/>
    <w:rsid w:val="005E08A9"/>
    <w:rsid w:val="005E0AF6"/>
    <w:rsid w:val="005E13E1"/>
    <w:rsid w:val="005E2EE3"/>
    <w:rsid w:val="005E3A0C"/>
    <w:rsid w:val="005E3C9B"/>
    <w:rsid w:val="005E6BA3"/>
    <w:rsid w:val="005E7381"/>
    <w:rsid w:val="005F0CAE"/>
    <w:rsid w:val="005F1FED"/>
    <w:rsid w:val="005F312C"/>
    <w:rsid w:val="005F31A2"/>
    <w:rsid w:val="005F3D2B"/>
    <w:rsid w:val="005F4039"/>
    <w:rsid w:val="005F4641"/>
    <w:rsid w:val="005F4D98"/>
    <w:rsid w:val="005F54BC"/>
    <w:rsid w:val="005F64D9"/>
    <w:rsid w:val="005F6583"/>
    <w:rsid w:val="005F74E8"/>
    <w:rsid w:val="00600C27"/>
    <w:rsid w:val="006042DC"/>
    <w:rsid w:val="0060563F"/>
    <w:rsid w:val="006057A2"/>
    <w:rsid w:val="006070A9"/>
    <w:rsid w:val="00607F59"/>
    <w:rsid w:val="00611A7B"/>
    <w:rsid w:val="00611CD3"/>
    <w:rsid w:val="006138FF"/>
    <w:rsid w:val="00613B96"/>
    <w:rsid w:val="00614136"/>
    <w:rsid w:val="00614627"/>
    <w:rsid w:val="00615226"/>
    <w:rsid w:val="00615329"/>
    <w:rsid w:val="00617337"/>
    <w:rsid w:val="00617712"/>
    <w:rsid w:val="00617A7F"/>
    <w:rsid w:val="00620F5C"/>
    <w:rsid w:val="0062231C"/>
    <w:rsid w:val="00622373"/>
    <w:rsid w:val="00622649"/>
    <w:rsid w:val="006229A7"/>
    <w:rsid w:val="006230F7"/>
    <w:rsid w:val="00623B3C"/>
    <w:rsid w:val="006246BA"/>
    <w:rsid w:val="00624937"/>
    <w:rsid w:val="00625D2C"/>
    <w:rsid w:val="00627246"/>
    <w:rsid w:val="006272C3"/>
    <w:rsid w:val="006272EB"/>
    <w:rsid w:val="006302BC"/>
    <w:rsid w:val="00630BCE"/>
    <w:rsid w:val="00631230"/>
    <w:rsid w:val="00631922"/>
    <w:rsid w:val="006335AD"/>
    <w:rsid w:val="006340E3"/>
    <w:rsid w:val="00635195"/>
    <w:rsid w:val="00635D02"/>
    <w:rsid w:val="0063629B"/>
    <w:rsid w:val="00636565"/>
    <w:rsid w:val="00637946"/>
    <w:rsid w:val="00637B4B"/>
    <w:rsid w:val="0064027D"/>
    <w:rsid w:val="006406E6"/>
    <w:rsid w:val="0064080F"/>
    <w:rsid w:val="0064114E"/>
    <w:rsid w:val="00641247"/>
    <w:rsid w:val="0064389C"/>
    <w:rsid w:val="0064413C"/>
    <w:rsid w:val="00644328"/>
    <w:rsid w:val="00644498"/>
    <w:rsid w:val="00644688"/>
    <w:rsid w:val="00644AEE"/>
    <w:rsid w:val="00644B75"/>
    <w:rsid w:val="00644EB5"/>
    <w:rsid w:val="006452B1"/>
    <w:rsid w:val="00645C3C"/>
    <w:rsid w:val="006465EA"/>
    <w:rsid w:val="00646D83"/>
    <w:rsid w:val="00646E19"/>
    <w:rsid w:val="006475C3"/>
    <w:rsid w:val="0065063D"/>
    <w:rsid w:val="006507B5"/>
    <w:rsid w:val="006514BB"/>
    <w:rsid w:val="006515B5"/>
    <w:rsid w:val="00651EB3"/>
    <w:rsid w:val="00652E4D"/>
    <w:rsid w:val="006532FD"/>
    <w:rsid w:val="00653317"/>
    <w:rsid w:val="00653618"/>
    <w:rsid w:val="00653BE3"/>
    <w:rsid w:val="00654C4A"/>
    <w:rsid w:val="00655562"/>
    <w:rsid w:val="0065557E"/>
    <w:rsid w:val="00656E21"/>
    <w:rsid w:val="00656EA1"/>
    <w:rsid w:val="006575F2"/>
    <w:rsid w:val="00660C18"/>
    <w:rsid w:val="006614FA"/>
    <w:rsid w:val="00661C62"/>
    <w:rsid w:val="006636E9"/>
    <w:rsid w:val="00664517"/>
    <w:rsid w:val="0066615E"/>
    <w:rsid w:val="0066764F"/>
    <w:rsid w:val="00671B01"/>
    <w:rsid w:val="006738ED"/>
    <w:rsid w:val="0067447E"/>
    <w:rsid w:val="00674DCD"/>
    <w:rsid w:val="00675EC3"/>
    <w:rsid w:val="0067732D"/>
    <w:rsid w:val="006773B8"/>
    <w:rsid w:val="00677994"/>
    <w:rsid w:val="006807ED"/>
    <w:rsid w:val="00681A70"/>
    <w:rsid w:val="00682013"/>
    <w:rsid w:val="0068367B"/>
    <w:rsid w:val="00684145"/>
    <w:rsid w:val="006842A2"/>
    <w:rsid w:val="00685D9A"/>
    <w:rsid w:val="00686854"/>
    <w:rsid w:val="0068704D"/>
    <w:rsid w:val="006871CA"/>
    <w:rsid w:val="0068751B"/>
    <w:rsid w:val="006916D8"/>
    <w:rsid w:val="00691972"/>
    <w:rsid w:val="00691C60"/>
    <w:rsid w:val="00693699"/>
    <w:rsid w:val="00693755"/>
    <w:rsid w:val="00693B81"/>
    <w:rsid w:val="0069670C"/>
    <w:rsid w:val="00697394"/>
    <w:rsid w:val="006A016B"/>
    <w:rsid w:val="006A1B6A"/>
    <w:rsid w:val="006A3582"/>
    <w:rsid w:val="006A3793"/>
    <w:rsid w:val="006A5241"/>
    <w:rsid w:val="006A5878"/>
    <w:rsid w:val="006A5D61"/>
    <w:rsid w:val="006A5F55"/>
    <w:rsid w:val="006A7209"/>
    <w:rsid w:val="006A73BD"/>
    <w:rsid w:val="006A75C2"/>
    <w:rsid w:val="006A7792"/>
    <w:rsid w:val="006A7AB3"/>
    <w:rsid w:val="006B0429"/>
    <w:rsid w:val="006B1E49"/>
    <w:rsid w:val="006B1ED4"/>
    <w:rsid w:val="006B245C"/>
    <w:rsid w:val="006B3841"/>
    <w:rsid w:val="006B3C99"/>
    <w:rsid w:val="006B475B"/>
    <w:rsid w:val="006B51FB"/>
    <w:rsid w:val="006B553F"/>
    <w:rsid w:val="006B6768"/>
    <w:rsid w:val="006C092A"/>
    <w:rsid w:val="006C0FB9"/>
    <w:rsid w:val="006C145D"/>
    <w:rsid w:val="006C2545"/>
    <w:rsid w:val="006C2F58"/>
    <w:rsid w:val="006C375F"/>
    <w:rsid w:val="006C721C"/>
    <w:rsid w:val="006D0D1F"/>
    <w:rsid w:val="006D1D3A"/>
    <w:rsid w:val="006D45F8"/>
    <w:rsid w:val="006D57B1"/>
    <w:rsid w:val="006D59F1"/>
    <w:rsid w:val="006D6034"/>
    <w:rsid w:val="006D67A5"/>
    <w:rsid w:val="006D6BDA"/>
    <w:rsid w:val="006D6F90"/>
    <w:rsid w:val="006E20E0"/>
    <w:rsid w:val="006E2688"/>
    <w:rsid w:val="006E273F"/>
    <w:rsid w:val="006E33FD"/>
    <w:rsid w:val="006E3542"/>
    <w:rsid w:val="006E3CD7"/>
    <w:rsid w:val="006E4BEF"/>
    <w:rsid w:val="006E5494"/>
    <w:rsid w:val="006E6454"/>
    <w:rsid w:val="006E775A"/>
    <w:rsid w:val="006F17B5"/>
    <w:rsid w:val="006F1F34"/>
    <w:rsid w:val="006F209E"/>
    <w:rsid w:val="006F25A5"/>
    <w:rsid w:val="006F38D9"/>
    <w:rsid w:val="006F3ACC"/>
    <w:rsid w:val="006F667B"/>
    <w:rsid w:val="006F6AA3"/>
    <w:rsid w:val="006F745C"/>
    <w:rsid w:val="007000E2"/>
    <w:rsid w:val="007024F8"/>
    <w:rsid w:val="00702EC4"/>
    <w:rsid w:val="0070338C"/>
    <w:rsid w:val="0070351F"/>
    <w:rsid w:val="00703D1A"/>
    <w:rsid w:val="007054B2"/>
    <w:rsid w:val="007070A7"/>
    <w:rsid w:val="00710071"/>
    <w:rsid w:val="00711BF8"/>
    <w:rsid w:val="0071233C"/>
    <w:rsid w:val="007127E2"/>
    <w:rsid w:val="0071518B"/>
    <w:rsid w:val="00715442"/>
    <w:rsid w:val="0071728C"/>
    <w:rsid w:val="007178AF"/>
    <w:rsid w:val="0072012B"/>
    <w:rsid w:val="00720193"/>
    <w:rsid w:val="00720635"/>
    <w:rsid w:val="00720BAC"/>
    <w:rsid w:val="00721C6F"/>
    <w:rsid w:val="0072228B"/>
    <w:rsid w:val="00722360"/>
    <w:rsid w:val="00722363"/>
    <w:rsid w:val="00722CA1"/>
    <w:rsid w:val="00723FC3"/>
    <w:rsid w:val="00725D23"/>
    <w:rsid w:val="00725DCC"/>
    <w:rsid w:val="0072679F"/>
    <w:rsid w:val="00727088"/>
    <w:rsid w:val="00727B72"/>
    <w:rsid w:val="00730E8D"/>
    <w:rsid w:val="00731C5A"/>
    <w:rsid w:val="007320CA"/>
    <w:rsid w:val="00733579"/>
    <w:rsid w:val="00734136"/>
    <w:rsid w:val="00735C26"/>
    <w:rsid w:val="00736C48"/>
    <w:rsid w:val="007373E7"/>
    <w:rsid w:val="0074076E"/>
    <w:rsid w:val="00740CC8"/>
    <w:rsid w:val="00741B7D"/>
    <w:rsid w:val="007428DA"/>
    <w:rsid w:val="0074379E"/>
    <w:rsid w:val="00744997"/>
    <w:rsid w:val="0074527D"/>
    <w:rsid w:val="007456BE"/>
    <w:rsid w:val="007468CE"/>
    <w:rsid w:val="00746ACD"/>
    <w:rsid w:val="00746E47"/>
    <w:rsid w:val="0074726F"/>
    <w:rsid w:val="00747A8A"/>
    <w:rsid w:val="007503D4"/>
    <w:rsid w:val="007506A6"/>
    <w:rsid w:val="00750FE5"/>
    <w:rsid w:val="00752D47"/>
    <w:rsid w:val="00753F4D"/>
    <w:rsid w:val="0075482F"/>
    <w:rsid w:val="0075512C"/>
    <w:rsid w:val="0075573D"/>
    <w:rsid w:val="00756344"/>
    <w:rsid w:val="00760832"/>
    <w:rsid w:val="00760BE3"/>
    <w:rsid w:val="00760FE7"/>
    <w:rsid w:val="0076117D"/>
    <w:rsid w:val="00762238"/>
    <w:rsid w:val="0076287F"/>
    <w:rsid w:val="00762B5E"/>
    <w:rsid w:val="007641A2"/>
    <w:rsid w:val="00764C56"/>
    <w:rsid w:val="00766E92"/>
    <w:rsid w:val="00770915"/>
    <w:rsid w:val="00770E40"/>
    <w:rsid w:val="007725C0"/>
    <w:rsid w:val="00773930"/>
    <w:rsid w:val="00773AC0"/>
    <w:rsid w:val="0077449A"/>
    <w:rsid w:val="00780128"/>
    <w:rsid w:val="007804B0"/>
    <w:rsid w:val="00780742"/>
    <w:rsid w:val="00780BBA"/>
    <w:rsid w:val="00781458"/>
    <w:rsid w:val="007830A5"/>
    <w:rsid w:val="007831E4"/>
    <w:rsid w:val="00783AC3"/>
    <w:rsid w:val="00783D81"/>
    <w:rsid w:val="00785180"/>
    <w:rsid w:val="0078582D"/>
    <w:rsid w:val="00785D0D"/>
    <w:rsid w:val="0078768F"/>
    <w:rsid w:val="00790623"/>
    <w:rsid w:val="0079158F"/>
    <w:rsid w:val="007918EF"/>
    <w:rsid w:val="00791A3C"/>
    <w:rsid w:val="00792CD7"/>
    <w:rsid w:val="00792DB8"/>
    <w:rsid w:val="007944CE"/>
    <w:rsid w:val="00795CDB"/>
    <w:rsid w:val="007965BC"/>
    <w:rsid w:val="00797187"/>
    <w:rsid w:val="007A47D0"/>
    <w:rsid w:val="007A6392"/>
    <w:rsid w:val="007A653F"/>
    <w:rsid w:val="007A7581"/>
    <w:rsid w:val="007A7C90"/>
    <w:rsid w:val="007B12D7"/>
    <w:rsid w:val="007B18CC"/>
    <w:rsid w:val="007B1A7A"/>
    <w:rsid w:val="007B30AC"/>
    <w:rsid w:val="007B3C2B"/>
    <w:rsid w:val="007B5E41"/>
    <w:rsid w:val="007B610D"/>
    <w:rsid w:val="007B63CD"/>
    <w:rsid w:val="007B6C42"/>
    <w:rsid w:val="007B7799"/>
    <w:rsid w:val="007C09C7"/>
    <w:rsid w:val="007C0AE4"/>
    <w:rsid w:val="007C18C7"/>
    <w:rsid w:val="007C3447"/>
    <w:rsid w:val="007C36EF"/>
    <w:rsid w:val="007C3A34"/>
    <w:rsid w:val="007C43A3"/>
    <w:rsid w:val="007C453F"/>
    <w:rsid w:val="007D10B0"/>
    <w:rsid w:val="007D1334"/>
    <w:rsid w:val="007D2981"/>
    <w:rsid w:val="007D3F7C"/>
    <w:rsid w:val="007D5D5E"/>
    <w:rsid w:val="007D796B"/>
    <w:rsid w:val="007E01CD"/>
    <w:rsid w:val="007E01E5"/>
    <w:rsid w:val="007E1755"/>
    <w:rsid w:val="007E39EE"/>
    <w:rsid w:val="007E4BC4"/>
    <w:rsid w:val="007E500E"/>
    <w:rsid w:val="007E50B4"/>
    <w:rsid w:val="007F033F"/>
    <w:rsid w:val="007F0B07"/>
    <w:rsid w:val="007F1310"/>
    <w:rsid w:val="007F16D5"/>
    <w:rsid w:val="007F1B2F"/>
    <w:rsid w:val="007F28D0"/>
    <w:rsid w:val="007F3373"/>
    <w:rsid w:val="007F342A"/>
    <w:rsid w:val="007F3501"/>
    <w:rsid w:val="007F3B46"/>
    <w:rsid w:val="007F5A51"/>
    <w:rsid w:val="007F5EB8"/>
    <w:rsid w:val="007F6979"/>
    <w:rsid w:val="0080013B"/>
    <w:rsid w:val="00800960"/>
    <w:rsid w:val="00800A12"/>
    <w:rsid w:val="0080121E"/>
    <w:rsid w:val="00802B36"/>
    <w:rsid w:val="00804975"/>
    <w:rsid w:val="00805D9F"/>
    <w:rsid w:val="008071D8"/>
    <w:rsid w:val="00807805"/>
    <w:rsid w:val="00807FA9"/>
    <w:rsid w:val="008112E1"/>
    <w:rsid w:val="008121DD"/>
    <w:rsid w:val="00812CDA"/>
    <w:rsid w:val="0081301D"/>
    <w:rsid w:val="00813492"/>
    <w:rsid w:val="0081420E"/>
    <w:rsid w:val="008142D8"/>
    <w:rsid w:val="008148D7"/>
    <w:rsid w:val="00816416"/>
    <w:rsid w:val="008170FF"/>
    <w:rsid w:val="00817CAB"/>
    <w:rsid w:val="008200AD"/>
    <w:rsid w:val="008207BA"/>
    <w:rsid w:val="00820ADE"/>
    <w:rsid w:val="00820B07"/>
    <w:rsid w:val="00822865"/>
    <w:rsid w:val="00823680"/>
    <w:rsid w:val="008239E3"/>
    <w:rsid w:val="00824024"/>
    <w:rsid w:val="00825D01"/>
    <w:rsid w:val="00825FEA"/>
    <w:rsid w:val="00827157"/>
    <w:rsid w:val="00827409"/>
    <w:rsid w:val="00827C50"/>
    <w:rsid w:val="00830C5A"/>
    <w:rsid w:val="00830CC5"/>
    <w:rsid w:val="00831764"/>
    <w:rsid w:val="00831FC2"/>
    <w:rsid w:val="00832504"/>
    <w:rsid w:val="00833559"/>
    <w:rsid w:val="008335A5"/>
    <w:rsid w:val="008339D6"/>
    <w:rsid w:val="00833C8F"/>
    <w:rsid w:val="00833CAD"/>
    <w:rsid w:val="008345F4"/>
    <w:rsid w:val="008363B2"/>
    <w:rsid w:val="00836E37"/>
    <w:rsid w:val="008373B0"/>
    <w:rsid w:val="00837B4D"/>
    <w:rsid w:val="008404ED"/>
    <w:rsid w:val="00840A4A"/>
    <w:rsid w:val="00841723"/>
    <w:rsid w:val="00842A68"/>
    <w:rsid w:val="00842D81"/>
    <w:rsid w:val="00842F45"/>
    <w:rsid w:val="008430F3"/>
    <w:rsid w:val="00843761"/>
    <w:rsid w:val="00844A95"/>
    <w:rsid w:val="0084506C"/>
    <w:rsid w:val="0084752A"/>
    <w:rsid w:val="00847A5A"/>
    <w:rsid w:val="00851E46"/>
    <w:rsid w:val="00852CED"/>
    <w:rsid w:val="00853C7F"/>
    <w:rsid w:val="0085467D"/>
    <w:rsid w:val="00856065"/>
    <w:rsid w:val="00856520"/>
    <w:rsid w:val="008566D5"/>
    <w:rsid w:val="00856FA8"/>
    <w:rsid w:val="00857F33"/>
    <w:rsid w:val="00860D1B"/>
    <w:rsid w:val="0086185F"/>
    <w:rsid w:val="00863106"/>
    <w:rsid w:val="008632DF"/>
    <w:rsid w:val="008634E7"/>
    <w:rsid w:val="00864B55"/>
    <w:rsid w:val="00865540"/>
    <w:rsid w:val="00866DA9"/>
    <w:rsid w:val="00870C6B"/>
    <w:rsid w:val="00871944"/>
    <w:rsid w:val="00871FD0"/>
    <w:rsid w:val="00873467"/>
    <w:rsid w:val="00873C1F"/>
    <w:rsid w:val="00873F75"/>
    <w:rsid w:val="0087558C"/>
    <w:rsid w:val="0087625A"/>
    <w:rsid w:val="00876CDC"/>
    <w:rsid w:val="008774CA"/>
    <w:rsid w:val="00877A5E"/>
    <w:rsid w:val="00877FDB"/>
    <w:rsid w:val="00881061"/>
    <w:rsid w:val="008814D9"/>
    <w:rsid w:val="008814FF"/>
    <w:rsid w:val="00881509"/>
    <w:rsid w:val="0088298D"/>
    <w:rsid w:val="00882A6F"/>
    <w:rsid w:val="00883A83"/>
    <w:rsid w:val="00883FE7"/>
    <w:rsid w:val="00884D80"/>
    <w:rsid w:val="00884F92"/>
    <w:rsid w:val="00885FD5"/>
    <w:rsid w:val="008868E9"/>
    <w:rsid w:val="00886F39"/>
    <w:rsid w:val="00892829"/>
    <w:rsid w:val="00894A16"/>
    <w:rsid w:val="008957CA"/>
    <w:rsid w:val="008959EB"/>
    <w:rsid w:val="00895AA6"/>
    <w:rsid w:val="008972C3"/>
    <w:rsid w:val="008A0524"/>
    <w:rsid w:val="008A26E3"/>
    <w:rsid w:val="008A3A23"/>
    <w:rsid w:val="008A44AC"/>
    <w:rsid w:val="008A4572"/>
    <w:rsid w:val="008A5AAD"/>
    <w:rsid w:val="008B0343"/>
    <w:rsid w:val="008B1121"/>
    <w:rsid w:val="008B29F3"/>
    <w:rsid w:val="008B2D0D"/>
    <w:rsid w:val="008B30EC"/>
    <w:rsid w:val="008B363C"/>
    <w:rsid w:val="008B3CD8"/>
    <w:rsid w:val="008B4754"/>
    <w:rsid w:val="008B5022"/>
    <w:rsid w:val="008B504A"/>
    <w:rsid w:val="008B5C72"/>
    <w:rsid w:val="008B629D"/>
    <w:rsid w:val="008B646F"/>
    <w:rsid w:val="008C0AF3"/>
    <w:rsid w:val="008C0E6C"/>
    <w:rsid w:val="008C1753"/>
    <w:rsid w:val="008C1881"/>
    <w:rsid w:val="008C189E"/>
    <w:rsid w:val="008C1961"/>
    <w:rsid w:val="008C1B63"/>
    <w:rsid w:val="008C5811"/>
    <w:rsid w:val="008C6375"/>
    <w:rsid w:val="008C6ED5"/>
    <w:rsid w:val="008C7B1C"/>
    <w:rsid w:val="008D13B3"/>
    <w:rsid w:val="008D2254"/>
    <w:rsid w:val="008D25EF"/>
    <w:rsid w:val="008D2934"/>
    <w:rsid w:val="008D33AA"/>
    <w:rsid w:val="008D370A"/>
    <w:rsid w:val="008D4C4D"/>
    <w:rsid w:val="008D6A8D"/>
    <w:rsid w:val="008D6D74"/>
    <w:rsid w:val="008D7146"/>
    <w:rsid w:val="008E13B9"/>
    <w:rsid w:val="008E3C1A"/>
    <w:rsid w:val="008E547A"/>
    <w:rsid w:val="008E6070"/>
    <w:rsid w:val="008E6E81"/>
    <w:rsid w:val="008E7B1B"/>
    <w:rsid w:val="008F0EC1"/>
    <w:rsid w:val="008F11EE"/>
    <w:rsid w:val="008F29C3"/>
    <w:rsid w:val="008F33F8"/>
    <w:rsid w:val="008F3401"/>
    <w:rsid w:val="009005AB"/>
    <w:rsid w:val="009016F7"/>
    <w:rsid w:val="00903191"/>
    <w:rsid w:val="00904764"/>
    <w:rsid w:val="00905C8F"/>
    <w:rsid w:val="00907ECF"/>
    <w:rsid w:val="009119D1"/>
    <w:rsid w:val="009121B7"/>
    <w:rsid w:val="00912A0C"/>
    <w:rsid w:val="00914E53"/>
    <w:rsid w:val="0091542B"/>
    <w:rsid w:val="00916E9B"/>
    <w:rsid w:val="00916FC4"/>
    <w:rsid w:val="0091703D"/>
    <w:rsid w:val="00917E11"/>
    <w:rsid w:val="009204FA"/>
    <w:rsid w:val="00920735"/>
    <w:rsid w:val="00920E73"/>
    <w:rsid w:val="00920F26"/>
    <w:rsid w:val="00921A71"/>
    <w:rsid w:val="00924452"/>
    <w:rsid w:val="009244AB"/>
    <w:rsid w:val="009245A8"/>
    <w:rsid w:val="00927A30"/>
    <w:rsid w:val="00927ED8"/>
    <w:rsid w:val="0093024F"/>
    <w:rsid w:val="00930D88"/>
    <w:rsid w:val="0093185B"/>
    <w:rsid w:val="00932ADA"/>
    <w:rsid w:val="00932E78"/>
    <w:rsid w:val="00933A04"/>
    <w:rsid w:val="00936822"/>
    <w:rsid w:val="009424DB"/>
    <w:rsid w:val="00942A06"/>
    <w:rsid w:val="009436CF"/>
    <w:rsid w:val="00945AE2"/>
    <w:rsid w:val="00946469"/>
    <w:rsid w:val="0094662E"/>
    <w:rsid w:val="00947032"/>
    <w:rsid w:val="00950AD4"/>
    <w:rsid w:val="00951111"/>
    <w:rsid w:val="00951721"/>
    <w:rsid w:val="00951A24"/>
    <w:rsid w:val="00951BCA"/>
    <w:rsid w:val="00952A39"/>
    <w:rsid w:val="00952EAE"/>
    <w:rsid w:val="00953FBD"/>
    <w:rsid w:val="009548B9"/>
    <w:rsid w:val="0095578C"/>
    <w:rsid w:val="00957152"/>
    <w:rsid w:val="0095773D"/>
    <w:rsid w:val="00960D75"/>
    <w:rsid w:val="009618AD"/>
    <w:rsid w:val="009620AF"/>
    <w:rsid w:val="0096576C"/>
    <w:rsid w:val="00965E37"/>
    <w:rsid w:val="009670DF"/>
    <w:rsid w:val="00970EAD"/>
    <w:rsid w:val="00971124"/>
    <w:rsid w:val="0097206C"/>
    <w:rsid w:val="00972477"/>
    <w:rsid w:val="009725E9"/>
    <w:rsid w:val="009739DF"/>
    <w:rsid w:val="0097468B"/>
    <w:rsid w:val="009755D4"/>
    <w:rsid w:val="00976041"/>
    <w:rsid w:val="00977E87"/>
    <w:rsid w:val="0098027B"/>
    <w:rsid w:val="00980B38"/>
    <w:rsid w:val="009824CE"/>
    <w:rsid w:val="00982C46"/>
    <w:rsid w:val="00982F30"/>
    <w:rsid w:val="00984B31"/>
    <w:rsid w:val="00986072"/>
    <w:rsid w:val="00990E77"/>
    <w:rsid w:val="00993586"/>
    <w:rsid w:val="00994A12"/>
    <w:rsid w:val="00994B84"/>
    <w:rsid w:val="00995169"/>
    <w:rsid w:val="009972CB"/>
    <w:rsid w:val="00997C9D"/>
    <w:rsid w:val="009A046B"/>
    <w:rsid w:val="009A0A34"/>
    <w:rsid w:val="009A0FFA"/>
    <w:rsid w:val="009A23BB"/>
    <w:rsid w:val="009A3A16"/>
    <w:rsid w:val="009A3D38"/>
    <w:rsid w:val="009A4D07"/>
    <w:rsid w:val="009A5040"/>
    <w:rsid w:val="009A5D1C"/>
    <w:rsid w:val="009A768B"/>
    <w:rsid w:val="009B0F19"/>
    <w:rsid w:val="009B14EA"/>
    <w:rsid w:val="009B2AA9"/>
    <w:rsid w:val="009B2C66"/>
    <w:rsid w:val="009B2D29"/>
    <w:rsid w:val="009B34B1"/>
    <w:rsid w:val="009B3573"/>
    <w:rsid w:val="009B4192"/>
    <w:rsid w:val="009B4B58"/>
    <w:rsid w:val="009B57C0"/>
    <w:rsid w:val="009B7915"/>
    <w:rsid w:val="009C183A"/>
    <w:rsid w:val="009C46B6"/>
    <w:rsid w:val="009C4E82"/>
    <w:rsid w:val="009C55B9"/>
    <w:rsid w:val="009C74AF"/>
    <w:rsid w:val="009C7A21"/>
    <w:rsid w:val="009D0685"/>
    <w:rsid w:val="009D10D8"/>
    <w:rsid w:val="009D18D7"/>
    <w:rsid w:val="009D2A57"/>
    <w:rsid w:val="009D4173"/>
    <w:rsid w:val="009D4A13"/>
    <w:rsid w:val="009D7A5A"/>
    <w:rsid w:val="009D7B6D"/>
    <w:rsid w:val="009E0DC7"/>
    <w:rsid w:val="009E1C6C"/>
    <w:rsid w:val="009E3659"/>
    <w:rsid w:val="009E3759"/>
    <w:rsid w:val="009F00F5"/>
    <w:rsid w:val="009F0A47"/>
    <w:rsid w:val="009F0D46"/>
    <w:rsid w:val="009F19B5"/>
    <w:rsid w:val="009F21D2"/>
    <w:rsid w:val="009F2D04"/>
    <w:rsid w:val="009F3BBA"/>
    <w:rsid w:val="009F3EDD"/>
    <w:rsid w:val="009F407A"/>
    <w:rsid w:val="009F4515"/>
    <w:rsid w:val="009F4A92"/>
    <w:rsid w:val="00A00336"/>
    <w:rsid w:val="00A01326"/>
    <w:rsid w:val="00A01D36"/>
    <w:rsid w:val="00A04EB6"/>
    <w:rsid w:val="00A0509C"/>
    <w:rsid w:val="00A0574A"/>
    <w:rsid w:val="00A0699F"/>
    <w:rsid w:val="00A06DFE"/>
    <w:rsid w:val="00A06ED9"/>
    <w:rsid w:val="00A07564"/>
    <w:rsid w:val="00A07AEE"/>
    <w:rsid w:val="00A07B76"/>
    <w:rsid w:val="00A10E63"/>
    <w:rsid w:val="00A114CA"/>
    <w:rsid w:val="00A1479A"/>
    <w:rsid w:val="00A147C1"/>
    <w:rsid w:val="00A1498E"/>
    <w:rsid w:val="00A14FA5"/>
    <w:rsid w:val="00A15DDC"/>
    <w:rsid w:val="00A173A4"/>
    <w:rsid w:val="00A20EE5"/>
    <w:rsid w:val="00A2108F"/>
    <w:rsid w:val="00A21712"/>
    <w:rsid w:val="00A21F46"/>
    <w:rsid w:val="00A22F68"/>
    <w:rsid w:val="00A24193"/>
    <w:rsid w:val="00A24453"/>
    <w:rsid w:val="00A25468"/>
    <w:rsid w:val="00A266AC"/>
    <w:rsid w:val="00A26FE8"/>
    <w:rsid w:val="00A27DB7"/>
    <w:rsid w:val="00A3051D"/>
    <w:rsid w:val="00A30C42"/>
    <w:rsid w:val="00A32513"/>
    <w:rsid w:val="00A32F8E"/>
    <w:rsid w:val="00A33473"/>
    <w:rsid w:val="00A34A45"/>
    <w:rsid w:val="00A34FA4"/>
    <w:rsid w:val="00A3525E"/>
    <w:rsid w:val="00A362C8"/>
    <w:rsid w:val="00A37244"/>
    <w:rsid w:val="00A37BAC"/>
    <w:rsid w:val="00A42394"/>
    <w:rsid w:val="00A44DB1"/>
    <w:rsid w:val="00A4513F"/>
    <w:rsid w:val="00A45556"/>
    <w:rsid w:val="00A46EE2"/>
    <w:rsid w:val="00A47F51"/>
    <w:rsid w:val="00A507AE"/>
    <w:rsid w:val="00A50859"/>
    <w:rsid w:val="00A5121D"/>
    <w:rsid w:val="00A51C5C"/>
    <w:rsid w:val="00A540C4"/>
    <w:rsid w:val="00A54150"/>
    <w:rsid w:val="00A577AD"/>
    <w:rsid w:val="00A57D4B"/>
    <w:rsid w:val="00A612DF"/>
    <w:rsid w:val="00A62281"/>
    <w:rsid w:val="00A62328"/>
    <w:rsid w:val="00A63006"/>
    <w:rsid w:val="00A633AC"/>
    <w:rsid w:val="00A64238"/>
    <w:rsid w:val="00A6493C"/>
    <w:rsid w:val="00A64B1F"/>
    <w:rsid w:val="00A64C67"/>
    <w:rsid w:val="00A65758"/>
    <w:rsid w:val="00A66A15"/>
    <w:rsid w:val="00A66B50"/>
    <w:rsid w:val="00A67EC3"/>
    <w:rsid w:val="00A70FA5"/>
    <w:rsid w:val="00A7122C"/>
    <w:rsid w:val="00A71DB0"/>
    <w:rsid w:val="00A752EF"/>
    <w:rsid w:val="00A76360"/>
    <w:rsid w:val="00A76C76"/>
    <w:rsid w:val="00A773F7"/>
    <w:rsid w:val="00A77A4F"/>
    <w:rsid w:val="00A808B8"/>
    <w:rsid w:val="00A826AF"/>
    <w:rsid w:val="00A827AE"/>
    <w:rsid w:val="00A83475"/>
    <w:rsid w:val="00A84311"/>
    <w:rsid w:val="00A85106"/>
    <w:rsid w:val="00A85E60"/>
    <w:rsid w:val="00A869C2"/>
    <w:rsid w:val="00A871AC"/>
    <w:rsid w:val="00A878EA"/>
    <w:rsid w:val="00A92B9C"/>
    <w:rsid w:val="00A951FC"/>
    <w:rsid w:val="00A952E7"/>
    <w:rsid w:val="00A9540B"/>
    <w:rsid w:val="00A95E6B"/>
    <w:rsid w:val="00A9640D"/>
    <w:rsid w:val="00A96782"/>
    <w:rsid w:val="00A969E4"/>
    <w:rsid w:val="00AA03C8"/>
    <w:rsid w:val="00AA0BFF"/>
    <w:rsid w:val="00AA0D25"/>
    <w:rsid w:val="00AA21EB"/>
    <w:rsid w:val="00AA4C3B"/>
    <w:rsid w:val="00AB069F"/>
    <w:rsid w:val="00AB0B78"/>
    <w:rsid w:val="00AB0E44"/>
    <w:rsid w:val="00AB12BF"/>
    <w:rsid w:val="00AB15C0"/>
    <w:rsid w:val="00AB2D26"/>
    <w:rsid w:val="00AB4811"/>
    <w:rsid w:val="00AB4C89"/>
    <w:rsid w:val="00AB692E"/>
    <w:rsid w:val="00AB7EB5"/>
    <w:rsid w:val="00AC04E5"/>
    <w:rsid w:val="00AC0E7E"/>
    <w:rsid w:val="00AC27E2"/>
    <w:rsid w:val="00AC3038"/>
    <w:rsid w:val="00AC5C62"/>
    <w:rsid w:val="00AC7981"/>
    <w:rsid w:val="00AC7A44"/>
    <w:rsid w:val="00AD2F3A"/>
    <w:rsid w:val="00AD3CBE"/>
    <w:rsid w:val="00AD3F5C"/>
    <w:rsid w:val="00AD4E75"/>
    <w:rsid w:val="00AD5738"/>
    <w:rsid w:val="00AD57F2"/>
    <w:rsid w:val="00AD6842"/>
    <w:rsid w:val="00AD726B"/>
    <w:rsid w:val="00AD7475"/>
    <w:rsid w:val="00AE0A37"/>
    <w:rsid w:val="00AE203C"/>
    <w:rsid w:val="00AE37CE"/>
    <w:rsid w:val="00AE55D1"/>
    <w:rsid w:val="00AE593D"/>
    <w:rsid w:val="00AE7F7B"/>
    <w:rsid w:val="00AF009F"/>
    <w:rsid w:val="00AF02DA"/>
    <w:rsid w:val="00AF1649"/>
    <w:rsid w:val="00AF43D4"/>
    <w:rsid w:val="00AF5167"/>
    <w:rsid w:val="00AF5772"/>
    <w:rsid w:val="00AF64C4"/>
    <w:rsid w:val="00AF7449"/>
    <w:rsid w:val="00AF7456"/>
    <w:rsid w:val="00B00197"/>
    <w:rsid w:val="00B0036F"/>
    <w:rsid w:val="00B00410"/>
    <w:rsid w:val="00B0088B"/>
    <w:rsid w:val="00B00E55"/>
    <w:rsid w:val="00B02558"/>
    <w:rsid w:val="00B045FC"/>
    <w:rsid w:val="00B047FD"/>
    <w:rsid w:val="00B059B2"/>
    <w:rsid w:val="00B05D45"/>
    <w:rsid w:val="00B062DF"/>
    <w:rsid w:val="00B07D40"/>
    <w:rsid w:val="00B07EE2"/>
    <w:rsid w:val="00B10E76"/>
    <w:rsid w:val="00B11B6B"/>
    <w:rsid w:val="00B129C3"/>
    <w:rsid w:val="00B12DA7"/>
    <w:rsid w:val="00B155E1"/>
    <w:rsid w:val="00B15AC0"/>
    <w:rsid w:val="00B15D57"/>
    <w:rsid w:val="00B17F60"/>
    <w:rsid w:val="00B2046C"/>
    <w:rsid w:val="00B206C6"/>
    <w:rsid w:val="00B222FE"/>
    <w:rsid w:val="00B22CED"/>
    <w:rsid w:val="00B25027"/>
    <w:rsid w:val="00B252F8"/>
    <w:rsid w:val="00B25706"/>
    <w:rsid w:val="00B27022"/>
    <w:rsid w:val="00B3043D"/>
    <w:rsid w:val="00B30D8E"/>
    <w:rsid w:val="00B31AAD"/>
    <w:rsid w:val="00B31AEB"/>
    <w:rsid w:val="00B3201B"/>
    <w:rsid w:val="00B33287"/>
    <w:rsid w:val="00B35ED4"/>
    <w:rsid w:val="00B367F3"/>
    <w:rsid w:val="00B368EC"/>
    <w:rsid w:val="00B36925"/>
    <w:rsid w:val="00B36EDA"/>
    <w:rsid w:val="00B3769F"/>
    <w:rsid w:val="00B37E68"/>
    <w:rsid w:val="00B41D96"/>
    <w:rsid w:val="00B428B5"/>
    <w:rsid w:val="00B44242"/>
    <w:rsid w:val="00B44B42"/>
    <w:rsid w:val="00B46CA2"/>
    <w:rsid w:val="00B50545"/>
    <w:rsid w:val="00B51036"/>
    <w:rsid w:val="00B52352"/>
    <w:rsid w:val="00B54048"/>
    <w:rsid w:val="00B54874"/>
    <w:rsid w:val="00B55517"/>
    <w:rsid w:val="00B55CF0"/>
    <w:rsid w:val="00B56908"/>
    <w:rsid w:val="00B622B3"/>
    <w:rsid w:val="00B62691"/>
    <w:rsid w:val="00B62A13"/>
    <w:rsid w:val="00B62B0E"/>
    <w:rsid w:val="00B62E96"/>
    <w:rsid w:val="00B6310A"/>
    <w:rsid w:val="00B63185"/>
    <w:rsid w:val="00B6384B"/>
    <w:rsid w:val="00B65EC3"/>
    <w:rsid w:val="00B66C2B"/>
    <w:rsid w:val="00B705A3"/>
    <w:rsid w:val="00B73C25"/>
    <w:rsid w:val="00B75C04"/>
    <w:rsid w:val="00B761E3"/>
    <w:rsid w:val="00B77963"/>
    <w:rsid w:val="00B80F33"/>
    <w:rsid w:val="00B8237B"/>
    <w:rsid w:val="00B831A1"/>
    <w:rsid w:val="00B8336A"/>
    <w:rsid w:val="00B836FA"/>
    <w:rsid w:val="00B83C25"/>
    <w:rsid w:val="00B84089"/>
    <w:rsid w:val="00B841E9"/>
    <w:rsid w:val="00B85DB2"/>
    <w:rsid w:val="00B85F15"/>
    <w:rsid w:val="00B871B6"/>
    <w:rsid w:val="00B9075A"/>
    <w:rsid w:val="00B91007"/>
    <w:rsid w:val="00B93796"/>
    <w:rsid w:val="00B93B47"/>
    <w:rsid w:val="00B94829"/>
    <w:rsid w:val="00B96236"/>
    <w:rsid w:val="00B96AD7"/>
    <w:rsid w:val="00BA185C"/>
    <w:rsid w:val="00BA1E0F"/>
    <w:rsid w:val="00BA25CE"/>
    <w:rsid w:val="00BA33FD"/>
    <w:rsid w:val="00BA344C"/>
    <w:rsid w:val="00BA35D5"/>
    <w:rsid w:val="00BA370E"/>
    <w:rsid w:val="00BA3C05"/>
    <w:rsid w:val="00BA530B"/>
    <w:rsid w:val="00BA5764"/>
    <w:rsid w:val="00BA58D6"/>
    <w:rsid w:val="00BA5D76"/>
    <w:rsid w:val="00BA60AC"/>
    <w:rsid w:val="00BA63CA"/>
    <w:rsid w:val="00BA64BF"/>
    <w:rsid w:val="00BA64CC"/>
    <w:rsid w:val="00BA73E8"/>
    <w:rsid w:val="00BA7F32"/>
    <w:rsid w:val="00BB2EBB"/>
    <w:rsid w:val="00BB326B"/>
    <w:rsid w:val="00BB35EC"/>
    <w:rsid w:val="00BB5EF9"/>
    <w:rsid w:val="00BB6069"/>
    <w:rsid w:val="00BB637B"/>
    <w:rsid w:val="00BB6C5F"/>
    <w:rsid w:val="00BC29D0"/>
    <w:rsid w:val="00BC4B99"/>
    <w:rsid w:val="00BC75E9"/>
    <w:rsid w:val="00BC78DB"/>
    <w:rsid w:val="00BD02B6"/>
    <w:rsid w:val="00BD121F"/>
    <w:rsid w:val="00BD1296"/>
    <w:rsid w:val="00BD1856"/>
    <w:rsid w:val="00BD2181"/>
    <w:rsid w:val="00BD31EB"/>
    <w:rsid w:val="00BD3CEC"/>
    <w:rsid w:val="00BD576B"/>
    <w:rsid w:val="00BD61AD"/>
    <w:rsid w:val="00BD7468"/>
    <w:rsid w:val="00BE2315"/>
    <w:rsid w:val="00BE306A"/>
    <w:rsid w:val="00BE3457"/>
    <w:rsid w:val="00BE39E7"/>
    <w:rsid w:val="00BE4700"/>
    <w:rsid w:val="00BE4A34"/>
    <w:rsid w:val="00BE50A7"/>
    <w:rsid w:val="00BF1C83"/>
    <w:rsid w:val="00BF1D5D"/>
    <w:rsid w:val="00BF4567"/>
    <w:rsid w:val="00BF6D0B"/>
    <w:rsid w:val="00BF722B"/>
    <w:rsid w:val="00BF7301"/>
    <w:rsid w:val="00BF7E42"/>
    <w:rsid w:val="00C0061B"/>
    <w:rsid w:val="00C00ABD"/>
    <w:rsid w:val="00C010EC"/>
    <w:rsid w:val="00C014B5"/>
    <w:rsid w:val="00C02ED7"/>
    <w:rsid w:val="00C05178"/>
    <w:rsid w:val="00C068E9"/>
    <w:rsid w:val="00C0716E"/>
    <w:rsid w:val="00C075E3"/>
    <w:rsid w:val="00C076F4"/>
    <w:rsid w:val="00C10370"/>
    <w:rsid w:val="00C1220E"/>
    <w:rsid w:val="00C12F87"/>
    <w:rsid w:val="00C14398"/>
    <w:rsid w:val="00C143B5"/>
    <w:rsid w:val="00C15636"/>
    <w:rsid w:val="00C15A0F"/>
    <w:rsid w:val="00C1652B"/>
    <w:rsid w:val="00C207BA"/>
    <w:rsid w:val="00C20DEB"/>
    <w:rsid w:val="00C26646"/>
    <w:rsid w:val="00C26DA7"/>
    <w:rsid w:val="00C27133"/>
    <w:rsid w:val="00C275C1"/>
    <w:rsid w:val="00C27B64"/>
    <w:rsid w:val="00C31354"/>
    <w:rsid w:val="00C322D0"/>
    <w:rsid w:val="00C32718"/>
    <w:rsid w:val="00C32A9A"/>
    <w:rsid w:val="00C33685"/>
    <w:rsid w:val="00C34FBC"/>
    <w:rsid w:val="00C356C3"/>
    <w:rsid w:val="00C36B42"/>
    <w:rsid w:val="00C405DB"/>
    <w:rsid w:val="00C413EF"/>
    <w:rsid w:val="00C42CC5"/>
    <w:rsid w:val="00C43B5C"/>
    <w:rsid w:val="00C50936"/>
    <w:rsid w:val="00C5095A"/>
    <w:rsid w:val="00C52105"/>
    <w:rsid w:val="00C527AA"/>
    <w:rsid w:val="00C545F1"/>
    <w:rsid w:val="00C5636A"/>
    <w:rsid w:val="00C57ED9"/>
    <w:rsid w:val="00C6001C"/>
    <w:rsid w:val="00C62ADA"/>
    <w:rsid w:val="00C62FAB"/>
    <w:rsid w:val="00C63067"/>
    <w:rsid w:val="00C63DC2"/>
    <w:rsid w:val="00C651A4"/>
    <w:rsid w:val="00C65FBE"/>
    <w:rsid w:val="00C66702"/>
    <w:rsid w:val="00C66984"/>
    <w:rsid w:val="00C6727A"/>
    <w:rsid w:val="00C67BB0"/>
    <w:rsid w:val="00C67FA7"/>
    <w:rsid w:val="00C72018"/>
    <w:rsid w:val="00C72E6B"/>
    <w:rsid w:val="00C73E4C"/>
    <w:rsid w:val="00C7414A"/>
    <w:rsid w:val="00C75003"/>
    <w:rsid w:val="00C767AA"/>
    <w:rsid w:val="00C77E67"/>
    <w:rsid w:val="00C8047B"/>
    <w:rsid w:val="00C81653"/>
    <w:rsid w:val="00C81889"/>
    <w:rsid w:val="00C82A87"/>
    <w:rsid w:val="00C84331"/>
    <w:rsid w:val="00C84914"/>
    <w:rsid w:val="00C85349"/>
    <w:rsid w:val="00C85A75"/>
    <w:rsid w:val="00C872C2"/>
    <w:rsid w:val="00C90405"/>
    <w:rsid w:val="00C94A67"/>
    <w:rsid w:val="00C94CD3"/>
    <w:rsid w:val="00C95FE2"/>
    <w:rsid w:val="00CA06BA"/>
    <w:rsid w:val="00CA1F76"/>
    <w:rsid w:val="00CA3606"/>
    <w:rsid w:val="00CA459E"/>
    <w:rsid w:val="00CA4B45"/>
    <w:rsid w:val="00CA5000"/>
    <w:rsid w:val="00CA62BF"/>
    <w:rsid w:val="00CA6C09"/>
    <w:rsid w:val="00CA711E"/>
    <w:rsid w:val="00CA72CC"/>
    <w:rsid w:val="00CA78F7"/>
    <w:rsid w:val="00CA7FD7"/>
    <w:rsid w:val="00CB1394"/>
    <w:rsid w:val="00CB197D"/>
    <w:rsid w:val="00CB1C46"/>
    <w:rsid w:val="00CB1D93"/>
    <w:rsid w:val="00CB32E0"/>
    <w:rsid w:val="00CB3889"/>
    <w:rsid w:val="00CB45C1"/>
    <w:rsid w:val="00CB62C6"/>
    <w:rsid w:val="00CB6FA9"/>
    <w:rsid w:val="00CC06CF"/>
    <w:rsid w:val="00CC17EC"/>
    <w:rsid w:val="00CC21FD"/>
    <w:rsid w:val="00CC2A34"/>
    <w:rsid w:val="00CC2A6A"/>
    <w:rsid w:val="00CC3DCE"/>
    <w:rsid w:val="00CC56CA"/>
    <w:rsid w:val="00CC7AB1"/>
    <w:rsid w:val="00CC7DB1"/>
    <w:rsid w:val="00CC7F2C"/>
    <w:rsid w:val="00CD0287"/>
    <w:rsid w:val="00CD2A34"/>
    <w:rsid w:val="00CD38AE"/>
    <w:rsid w:val="00CD480B"/>
    <w:rsid w:val="00CD742D"/>
    <w:rsid w:val="00CE06EB"/>
    <w:rsid w:val="00CE2563"/>
    <w:rsid w:val="00CE3B5D"/>
    <w:rsid w:val="00CE417B"/>
    <w:rsid w:val="00CE436E"/>
    <w:rsid w:val="00CE457B"/>
    <w:rsid w:val="00CE7B68"/>
    <w:rsid w:val="00CF11DA"/>
    <w:rsid w:val="00CF29FB"/>
    <w:rsid w:val="00CF5696"/>
    <w:rsid w:val="00CF6419"/>
    <w:rsid w:val="00CF6ED4"/>
    <w:rsid w:val="00CF73BE"/>
    <w:rsid w:val="00CF77B0"/>
    <w:rsid w:val="00D0079E"/>
    <w:rsid w:val="00D0122B"/>
    <w:rsid w:val="00D012E7"/>
    <w:rsid w:val="00D0130F"/>
    <w:rsid w:val="00D0158B"/>
    <w:rsid w:val="00D01E00"/>
    <w:rsid w:val="00D01EAB"/>
    <w:rsid w:val="00D025BE"/>
    <w:rsid w:val="00D04223"/>
    <w:rsid w:val="00D04944"/>
    <w:rsid w:val="00D05C18"/>
    <w:rsid w:val="00D05DA6"/>
    <w:rsid w:val="00D05F46"/>
    <w:rsid w:val="00D06474"/>
    <w:rsid w:val="00D069BC"/>
    <w:rsid w:val="00D076D0"/>
    <w:rsid w:val="00D077DB"/>
    <w:rsid w:val="00D10235"/>
    <w:rsid w:val="00D11745"/>
    <w:rsid w:val="00D11C23"/>
    <w:rsid w:val="00D12A3D"/>
    <w:rsid w:val="00D12F44"/>
    <w:rsid w:val="00D13473"/>
    <w:rsid w:val="00D141F6"/>
    <w:rsid w:val="00D15073"/>
    <w:rsid w:val="00D16BC5"/>
    <w:rsid w:val="00D2031E"/>
    <w:rsid w:val="00D204BB"/>
    <w:rsid w:val="00D216B8"/>
    <w:rsid w:val="00D23967"/>
    <w:rsid w:val="00D24509"/>
    <w:rsid w:val="00D25085"/>
    <w:rsid w:val="00D2545D"/>
    <w:rsid w:val="00D256E7"/>
    <w:rsid w:val="00D2687C"/>
    <w:rsid w:val="00D279CC"/>
    <w:rsid w:val="00D30018"/>
    <w:rsid w:val="00D305B0"/>
    <w:rsid w:val="00D323A6"/>
    <w:rsid w:val="00D339D6"/>
    <w:rsid w:val="00D33B29"/>
    <w:rsid w:val="00D348C9"/>
    <w:rsid w:val="00D34910"/>
    <w:rsid w:val="00D354E5"/>
    <w:rsid w:val="00D3580A"/>
    <w:rsid w:val="00D35BA5"/>
    <w:rsid w:val="00D3612C"/>
    <w:rsid w:val="00D36235"/>
    <w:rsid w:val="00D36DFA"/>
    <w:rsid w:val="00D37C3C"/>
    <w:rsid w:val="00D4046B"/>
    <w:rsid w:val="00D4074E"/>
    <w:rsid w:val="00D41F9D"/>
    <w:rsid w:val="00D43440"/>
    <w:rsid w:val="00D43C27"/>
    <w:rsid w:val="00D45051"/>
    <w:rsid w:val="00D471B5"/>
    <w:rsid w:val="00D50D84"/>
    <w:rsid w:val="00D53CC0"/>
    <w:rsid w:val="00D53DD9"/>
    <w:rsid w:val="00D5511B"/>
    <w:rsid w:val="00D55F42"/>
    <w:rsid w:val="00D567D9"/>
    <w:rsid w:val="00D56B9F"/>
    <w:rsid w:val="00D56F6C"/>
    <w:rsid w:val="00D5740A"/>
    <w:rsid w:val="00D57500"/>
    <w:rsid w:val="00D60569"/>
    <w:rsid w:val="00D62891"/>
    <w:rsid w:val="00D62E8E"/>
    <w:rsid w:val="00D63D6B"/>
    <w:rsid w:val="00D647C7"/>
    <w:rsid w:val="00D64D84"/>
    <w:rsid w:val="00D65443"/>
    <w:rsid w:val="00D6565C"/>
    <w:rsid w:val="00D6690B"/>
    <w:rsid w:val="00D707EB"/>
    <w:rsid w:val="00D72367"/>
    <w:rsid w:val="00D73A02"/>
    <w:rsid w:val="00D74E0E"/>
    <w:rsid w:val="00D80580"/>
    <w:rsid w:val="00D81BA8"/>
    <w:rsid w:val="00D826D8"/>
    <w:rsid w:val="00D82C92"/>
    <w:rsid w:val="00D84006"/>
    <w:rsid w:val="00D85056"/>
    <w:rsid w:val="00D85424"/>
    <w:rsid w:val="00D85553"/>
    <w:rsid w:val="00D9018F"/>
    <w:rsid w:val="00D91D25"/>
    <w:rsid w:val="00D92134"/>
    <w:rsid w:val="00D9278E"/>
    <w:rsid w:val="00D93299"/>
    <w:rsid w:val="00D93710"/>
    <w:rsid w:val="00D951E7"/>
    <w:rsid w:val="00D958F5"/>
    <w:rsid w:val="00D970D7"/>
    <w:rsid w:val="00D97536"/>
    <w:rsid w:val="00D97544"/>
    <w:rsid w:val="00D979B3"/>
    <w:rsid w:val="00DA03B7"/>
    <w:rsid w:val="00DA075D"/>
    <w:rsid w:val="00DA0AA9"/>
    <w:rsid w:val="00DA0AAD"/>
    <w:rsid w:val="00DA1018"/>
    <w:rsid w:val="00DA185A"/>
    <w:rsid w:val="00DA1AF4"/>
    <w:rsid w:val="00DA35A6"/>
    <w:rsid w:val="00DA4AE3"/>
    <w:rsid w:val="00DA5E14"/>
    <w:rsid w:val="00DA735C"/>
    <w:rsid w:val="00DA768A"/>
    <w:rsid w:val="00DB03FE"/>
    <w:rsid w:val="00DB1B25"/>
    <w:rsid w:val="00DB1EB7"/>
    <w:rsid w:val="00DB2594"/>
    <w:rsid w:val="00DB25A8"/>
    <w:rsid w:val="00DB28ED"/>
    <w:rsid w:val="00DB29AE"/>
    <w:rsid w:val="00DB4094"/>
    <w:rsid w:val="00DB552E"/>
    <w:rsid w:val="00DB5741"/>
    <w:rsid w:val="00DB7290"/>
    <w:rsid w:val="00DB73AD"/>
    <w:rsid w:val="00DB7DDE"/>
    <w:rsid w:val="00DC00A7"/>
    <w:rsid w:val="00DC0245"/>
    <w:rsid w:val="00DC31C6"/>
    <w:rsid w:val="00DC3FF3"/>
    <w:rsid w:val="00DC4500"/>
    <w:rsid w:val="00DC479D"/>
    <w:rsid w:val="00DC4DA6"/>
    <w:rsid w:val="00DC5015"/>
    <w:rsid w:val="00DC50A8"/>
    <w:rsid w:val="00DC601D"/>
    <w:rsid w:val="00DC695E"/>
    <w:rsid w:val="00DD0B27"/>
    <w:rsid w:val="00DD0F32"/>
    <w:rsid w:val="00DD2E7B"/>
    <w:rsid w:val="00DE045D"/>
    <w:rsid w:val="00DE1825"/>
    <w:rsid w:val="00DE1902"/>
    <w:rsid w:val="00DE359F"/>
    <w:rsid w:val="00DE396C"/>
    <w:rsid w:val="00DE3D29"/>
    <w:rsid w:val="00DE4C7A"/>
    <w:rsid w:val="00DF01C9"/>
    <w:rsid w:val="00DF024C"/>
    <w:rsid w:val="00DF08F7"/>
    <w:rsid w:val="00DF0BF2"/>
    <w:rsid w:val="00DF0D7A"/>
    <w:rsid w:val="00DF293F"/>
    <w:rsid w:val="00DF3C08"/>
    <w:rsid w:val="00DF51DD"/>
    <w:rsid w:val="00DF6975"/>
    <w:rsid w:val="00DF7DDD"/>
    <w:rsid w:val="00DF7EF1"/>
    <w:rsid w:val="00E016BD"/>
    <w:rsid w:val="00E01D4B"/>
    <w:rsid w:val="00E039C9"/>
    <w:rsid w:val="00E04A4E"/>
    <w:rsid w:val="00E04DA7"/>
    <w:rsid w:val="00E04DD2"/>
    <w:rsid w:val="00E064BB"/>
    <w:rsid w:val="00E070DA"/>
    <w:rsid w:val="00E11127"/>
    <w:rsid w:val="00E11136"/>
    <w:rsid w:val="00E13357"/>
    <w:rsid w:val="00E1377F"/>
    <w:rsid w:val="00E13B88"/>
    <w:rsid w:val="00E14D4E"/>
    <w:rsid w:val="00E15A29"/>
    <w:rsid w:val="00E17360"/>
    <w:rsid w:val="00E17C31"/>
    <w:rsid w:val="00E205FF"/>
    <w:rsid w:val="00E207FC"/>
    <w:rsid w:val="00E20A4A"/>
    <w:rsid w:val="00E20F69"/>
    <w:rsid w:val="00E211C9"/>
    <w:rsid w:val="00E22385"/>
    <w:rsid w:val="00E223C3"/>
    <w:rsid w:val="00E2297C"/>
    <w:rsid w:val="00E22F58"/>
    <w:rsid w:val="00E23140"/>
    <w:rsid w:val="00E23470"/>
    <w:rsid w:val="00E250C0"/>
    <w:rsid w:val="00E259A0"/>
    <w:rsid w:val="00E26284"/>
    <w:rsid w:val="00E267EC"/>
    <w:rsid w:val="00E27082"/>
    <w:rsid w:val="00E3040E"/>
    <w:rsid w:val="00E305A0"/>
    <w:rsid w:val="00E31000"/>
    <w:rsid w:val="00E32D08"/>
    <w:rsid w:val="00E33AD3"/>
    <w:rsid w:val="00E3597B"/>
    <w:rsid w:val="00E3610C"/>
    <w:rsid w:val="00E36528"/>
    <w:rsid w:val="00E366F0"/>
    <w:rsid w:val="00E3797D"/>
    <w:rsid w:val="00E379AB"/>
    <w:rsid w:val="00E37E8C"/>
    <w:rsid w:val="00E4019C"/>
    <w:rsid w:val="00E41023"/>
    <w:rsid w:val="00E4127F"/>
    <w:rsid w:val="00E4209C"/>
    <w:rsid w:val="00E421BF"/>
    <w:rsid w:val="00E4280F"/>
    <w:rsid w:val="00E429C5"/>
    <w:rsid w:val="00E4423D"/>
    <w:rsid w:val="00E4481C"/>
    <w:rsid w:val="00E4591E"/>
    <w:rsid w:val="00E50294"/>
    <w:rsid w:val="00E5114B"/>
    <w:rsid w:val="00E514D7"/>
    <w:rsid w:val="00E5221D"/>
    <w:rsid w:val="00E522E8"/>
    <w:rsid w:val="00E52640"/>
    <w:rsid w:val="00E52745"/>
    <w:rsid w:val="00E52762"/>
    <w:rsid w:val="00E52937"/>
    <w:rsid w:val="00E532BE"/>
    <w:rsid w:val="00E533B7"/>
    <w:rsid w:val="00E53DFA"/>
    <w:rsid w:val="00E54C5F"/>
    <w:rsid w:val="00E54F59"/>
    <w:rsid w:val="00E6009F"/>
    <w:rsid w:val="00E601E1"/>
    <w:rsid w:val="00E60269"/>
    <w:rsid w:val="00E60AE8"/>
    <w:rsid w:val="00E60BFB"/>
    <w:rsid w:val="00E60FB8"/>
    <w:rsid w:val="00E61434"/>
    <w:rsid w:val="00E6195B"/>
    <w:rsid w:val="00E624F5"/>
    <w:rsid w:val="00E62F04"/>
    <w:rsid w:val="00E64040"/>
    <w:rsid w:val="00E64CE3"/>
    <w:rsid w:val="00E655B4"/>
    <w:rsid w:val="00E65CDA"/>
    <w:rsid w:val="00E6629A"/>
    <w:rsid w:val="00E707BE"/>
    <w:rsid w:val="00E707CF"/>
    <w:rsid w:val="00E70B95"/>
    <w:rsid w:val="00E71997"/>
    <w:rsid w:val="00E71D14"/>
    <w:rsid w:val="00E72596"/>
    <w:rsid w:val="00E72F52"/>
    <w:rsid w:val="00E73C79"/>
    <w:rsid w:val="00E741C4"/>
    <w:rsid w:val="00E743FF"/>
    <w:rsid w:val="00E75A26"/>
    <w:rsid w:val="00E77994"/>
    <w:rsid w:val="00E81E8D"/>
    <w:rsid w:val="00E82D4D"/>
    <w:rsid w:val="00E83099"/>
    <w:rsid w:val="00E83C63"/>
    <w:rsid w:val="00E84199"/>
    <w:rsid w:val="00E84412"/>
    <w:rsid w:val="00E8524F"/>
    <w:rsid w:val="00E86CB8"/>
    <w:rsid w:val="00E879A0"/>
    <w:rsid w:val="00E9030F"/>
    <w:rsid w:val="00E91D01"/>
    <w:rsid w:val="00E91DED"/>
    <w:rsid w:val="00E924D2"/>
    <w:rsid w:val="00E92A4F"/>
    <w:rsid w:val="00E92C65"/>
    <w:rsid w:val="00E934E5"/>
    <w:rsid w:val="00E93815"/>
    <w:rsid w:val="00E9494F"/>
    <w:rsid w:val="00E95B47"/>
    <w:rsid w:val="00E96766"/>
    <w:rsid w:val="00E978EB"/>
    <w:rsid w:val="00E97EC6"/>
    <w:rsid w:val="00EA0327"/>
    <w:rsid w:val="00EA0F15"/>
    <w:rsid w:val="00EA1A2C"/>
    <w:rsid w:val="00EA2508"/>
    <w:rsid w:val="00EA3902"/>
    <w:rsid w:val="00EA3D71"/>
    <w:rsid w:val="00EA4F2B"/>
    <w:rsid w:val="00EA5895"/>
    <w:rsid w:val="00EA6D1B"/>
    <w:rsid w:val="00EA7277"/>
    <w:rsid w:val="00EA72CE"/>
    <w:rsid w:val="00EA7ABD"/>
    <w:rsid w:val="00EB08E9"/>
    <w:rsid w:val="00EB12DF"/>
    <w:rsid w:val="00EB1C60"/>
    <w:rsid w:val="00EB2354"/>
    <w:rsid w:val="00EB387D"/>
    <w:rsid w:val="00EB4DFC"/>
    <w:rsid w:val="00EB527F"/>
    <w:rsid w:val="00EB56DE"/>
    <w:rsid w:val="00EB63E4"/>
    <w:rsid w:val="00EC00D2"/>
    <w:rsid w:val="00EC0DCA"/>
    <w:rsid w:val="00EC23CF"/>
    <w:rsid w:val="00EC3440"/>
    <w:rsid w:val="00EC37AF"/>
    <w:rsid w:val="00EC407B"/>
    <w:rsid w:val="00EC5F3B"/>
    <w:rsid w:val="00ED01C2"/>
    <w:rsid w:val="00ED1A81"/>
    <w:rsid w:val="00ED2655"/>
    <w:rsid w:val="00ED2A1A"/>
    <w:rsid w:val="00ED2EE5"/>
    <w:rsid w:val="00ED333B"/>
    <w:rsid w:val="00ED33BB"/>
    <w:rsid w:val="00ED54DA"/>
    <w:rsid w:val="00ED5BEF"/>
    <w:rsid w:val="00ED77F7"/>
    <w:rsid w:val="00EE04FC"/>
    <w:rsid w:val="00EE327B"/>
    <w:rsid w:val="00EE3EF3"/>
    <w:rsid w:val="00EE45DB"/>
    <w:rsid w:val="00EE5645"/>
    <w:rsid w:val="00EE5C31"/>
    <w:rsid w:val="00EE6D8B"/>
    <w:rsid w:val="00EE6E71"/>
    <w:rsid w:val="00EF01CB"/>
    <w:rsid w:val="00EF0A89"/>
    <w:rsid w:val="00EF12E0"/>
    <w:rsid w:val="00EF1BF3"/>
    <w:rsid w:val="00EF28B6"/>
    <w:rsid w:val="00EF308C"/>
    <w:rsid w:val="00EF3D97"/>
    <w:rsid w:val="00EF4B37"/>
    <w:rsid w:val="00EF5FF5"/>
    <w:rsid w:val="00EF76DF"/>
    <w:rsid w:val="00F005A6"/>
    <w:rsid w:val="00F020D5"/>
    <w:rsid w:val="00F042B8"/>
    <w:rsid w:val="00F07AAD"/>
    <w:rsid w:val="00F104EE"/>
    <w:rsid w:val="00F1114C"/>
    <w:rsid w:val="00F11501"/>
    <w:rsid w:val="00F12EB2"/>
    <w:rsid w:val="00F15718"/>
    <w:rsid w:val="00F21863"/>
    <w:rsid w:val="00F22D77"/>
    <w:rsid w:val="00F233C7"/>
    <w:rsid w:val="00F2470C"/>
    <w:rsid w:val="00F24774"/>
    <w:rsid w:val="00F24C30"/>
    <w:rsid w:val="00F26765"/>
    <w:rsid w:val="00F26D23"/>
    <w:rsid w:val="00F3077E"/>
    <w:rsid w:val="00F30DC8"/>
    <w:rsid w:val="00F3253B"/>
    <w:rsid w:val="00F3435E"/>
    <w:rsid w:val="00F3592C"/>
    <w:rsid w:val="00F36955"/>
    <w:rsid w:val="00F36A46"/>
    <w:rsid w:val="00F36B44"/>
    <w:rsid w:val="00F3712D"/>
    <w:rsid w:val="00F375CE"/>
    <w:rsid w:val="00F4116C"/>
    <w:rsid w:val="00F41A00"/>
    <w:rsid w:val="00F41F5C"/>
    <w:rsid w:val="00F42A9A"/>
    <w:rsid w:val="00F43B97"/>
    <w:rsid w:val="00F43C51"/>
    <w:rsid w:val="00F43E86"/>
    <w:rsid w:val="00F455D0"/>
    <w:rsid w:val="00F455D8"/>
    <w:rsid w:val="00F45945"/>
    <w:rsid w:val="00F46599"/>
    <w:rsid w:val="00F470BD"/>
    <w:rsid w:val="00F47351"/>
    <w:rsid w:val="00F47A0C"/>
    <w:rsid w:val="00F47BE4"/>
    <w:rsid w:val="00F50422"/>
    <w:rsid w:val="00F50D1F"/>
    <w:rsid w:val="00F543CA"/>
    <w:rsid w:val="00F55F01"/>
    <w:rsid w:val="00F57E09"/>
    <w:rsid w:val="00F57EBC"/>
    <w:rsid w:val="00F6002A"/>
    <w:rsid w:val="00F607E9"/>
    <w:rsid w:val="00F61BC1"/>
    <w:rsid w:val="00F6209F"/>
    <w:rsid w:val="00F62CD4"/>
    <w:rsid w:val="00F64744"/>
    <w:rsid w:val="00F64B7A"/>
    <w:rsid w:val="00F64DC1"/>
    <w:rsid w:val="00F65863"/>
    <w:rsid w:val="00F65F3D"/>
    <w:rsid w:val="00F66DF5"/>
    <w:rsid w:val="00F670F4"/>
    <w:rsid w:val="00F678D1"/>
    <w:rsid w:val="00F705E5"/>
    <w:rsid w:val="00F71830"/>
    <w:rsid w:val="00F728A1"/>
    <w:rsid w:val="00F7361A"/>
    <w:rsid w:val="00F73907"/>
    <w:rsid w:val="00F75C95"/>
    <w:rsid w:val="00F76CD7"/>
    <w:rsid w:val="00F76F4E"/>
    <w:rsid w:val="00F771D2"/>
    <w:rsid w:val="00F7777C"/>
    <w:rsid w:val="00F77B50"/>
    <w:rsid w:val="00F81B58"/>
    <w:rsid w:val="00F81E03"/>
    <w:rsid w:val="00F8304F"/>
    <w:rsid w:val="00F869F9"/>
    <w:rsid w:val="00F90E00"/>
    <w:rsid w:val="00F91144"/>
    <w:rsid w:val="00F9166D"/>
    <w:rsid w:val="00F92D2B"/>
    <w:rsid w:val="00F9306F"/>
    <w:rsid w:val="00F9571B"/>
    <w:rsid w:val="00F95866"/>
    <w:rsid w:val="00F95C21"/>
    <w:rsid w:val="00F96088"/>
    <w:rsid w:val="00F97579"/>
    <w:rsid w:val="00FA13B8"/>
    <w:rsid w:val="00FA1DDC"/>
    <w:rsid w:val="00FA2A1D"/>
    <w:rsid w:val="00FA3935"/>
    <w:rsid w:val="00FA52CE"/>
    <w:rsid w:val="00FA6AC3"/>
    <w:rsid w:val="00FA6AEB"/>
    <w:rsid w:val="00FA6C18"/>
    <w:rsid w:val="00FA7F2C"/>
    <w:rsid w:val="00FB04CD"/>
    <w:rsid w:val="00FB11C1"/>
    <w:rsid w:val="00FB1482"/>
    <w:rsid w:val="00FB1683"/>
    <w:rsid w:val="00FB2620"/>
    <w:rsid w:val="00FB27F8"/>
    <w:rsid w:val="00FB3926"/>
    <w:rsid w:val="00FB6E06"/>
    <w:rsid w:val="00FC1DC8"/>
    <w:rsid w:val="00FC1DE7"/>
    <w:rsid w:val="00FC467D"/>
    <w:rsid w:val="00FC558B"/>
    <w:rsid w:val="00FC6755"/>
    <w:rsid w:val="00FC68B6"/>
    <w:rsid w:val="00FC7A62"/>
    <w:rsid w:val="00FC7DF4"/>
    <w:rsid w:val="00FD093D"/>
    <w:rsid w:val="00FD1CFE"/>
    <w:rsid w:val="00FD20A0"/>
    <w:rsid w:val="00FD261E"/>
    <w:rsid w:val="00FD3D35"/>
    <w:rsid w:val="00FD3D45"/>
    <w:rsid w:val="00FD4362"/>
    <w:rsid w:val="00FD67E2"/>
    <w:rsid w:val="00FD7CB7"/>
    <w:rsid w:val="00FE02FE"/>
    <w:rsid w:val="00FE0379"/>
    <w:rsid w:val="00FE058E"/>
    <w:rsid w:val="00FE0846"/>
    <w:rsid w:val="00FE185D"/>
    <w:rsid w:val="00FE2548"/>
    <w:rsid w:val="00FE25C7"/>
    <w:rsid w:val="00FE3234"/>
    <w:rsid w:val="00FE377A"/>
    <w:rsid w:val="00FE447B"/>
    <w:rsid w:val="00FE5707"/>
    <w:rsid w:val="00FE58F0"/>
    <w:rsid w:val="00FE6B5A"/>
    <w:rsid w:val="00FF1220"/>
    <w:rsid w:val="00FF1351"/>
    <w:rsid w:val="00FF1C32"/>
    <w:rsid w:val="00FF1D2E"/>
    <w:rsid w:val="00FF423D"/>
    <w:rsid w:val="00FF4F86"/>
    <w:rsid w:val="00FF556D"/>
    <w:rsid w:val="00FF775B"/>
    <w:rsid w:val="00FF78F8"/>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5F8604D"/>
  <w15:docId w15:val="{381B7AD2-1488-40D3-941A-77D1EB35D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AT" w:eastAsia="de-A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01C59"/>
    <w:rPr>
      <w:rFonts w:ascii="Calibri Light" w:hAnsi="Calibri Light"/>
      <w:sz w:val="24"/>
      <w:lang w:val="de-DE" w:eastAsia="en-US"/>
    </w:rPr>
  </w:style>
  <w:style w:type="paragraph" w:styleId="berschrift1">
    <w:name w:val="heading 1"/>
    <w:basedOn w:val="Standard"/>
    <w:next w:val="Standard"/>
    <w:link w:val="berschrift1Zchn"/>
    <w:autoRedefine/>
    <w:uiPriority w:val="9"/>
    <w:qFormat/>
    <w:rsid w:val="00B00410"/>
    <w:pPr>
      <w:keepNext/>
      <w:keepLines/>
      <w:numPr>
        <w:numId w:val="4"/>
      </w:numPr>
      <w:outlineLvl w:val="0"/>
    </w:pPr>
    <w:rPr>
      <w:rFonts w:eastAsia="Times New Roman"/>
      <w:b/>
      <w:bCs/>
      <w:color w:val="23477C"/>
      <w:sz w:val="32"/>
      <w:szCs w:val="24"/>
      <w:lang w:val="x-none"/>
    </w:rPr>
  </w:style>
  <w:style w:type="paragraph" w:styleId="berschrift2">
    <w:name w:val="heading 2"/>
    <w:basedOn w:val="Standard"/>
    <w:next w:val="Standard"/>
    <w:link w:val="berschrift2Zchn"/>
    <w:autoRedefine/>
    <w:uiPriority w:val="9"/>
    <w:qFormat/>
    <w:rsid w:val="00B00410"/>
    <w:pPr>
      <w:keepNext/>
      <w:keepLines/>
      <w:numPr>
        <w:ilvl w:val="1"/>
        <w:numId w:val="4"/>
      </w:numPr>
      <w:outlineLvl w:val="1"/>
    </w:pPr>
    <w:rPr>
      <w:rFonts w:eastAsia="Times New Roman"/>
      <w:b/>
      <w:bCs/>
      <w:color w:val="23477C"/>
      <w:sz w:val="28"/>
      <w:szCs w:val="24"/>
      <w:lang w:val="x-none"/>
    </w:rPr>
  </w:style>
  <w:style w:type="paragraph" w:styleId="berschrift3">
    <w:name w:val="heading 3"/>
    <w:basedOn w:val="Standard"/>
    <w:next w:val="Standard"/>
    <w:link w:val="berschrift3Zchn"/>
    <w:autoRedefine/>
    <w:uiPriority w:val="9"/>
    <w:qFormat/>
    <w:rsid w:val="00B00410"/>
    <w:pPr>
      <w:numPr>
        <w:ilvl w:val="2"/>
        <w:numId w:val="4"/>
      </w:numPr>
      <w:outlineLvl w:val="2"/>
    </w:pPr>
    <w:rPr>
      <w:b/>
      <w:color w:val="23477C"/>
      <w:szCs w:val="22"/>
      <w:lang w:val="x-none"/>
    </w:rPr>
  </w:style>
  <w:style w:type="paragraph" w:styleId="berschrift4">
    <w:name w:val="heading 4"/>
    <w:basedOn w:val="Standard"/>
    <w:next w:val="Standard"/>
    <w:link w:val="berschrift4Zchn"/>
    <w:autoRedefine/>
    <w:uiPriority w:val="9"/>
    <w:qFormat/>
    <w:rsid w:val="00C32A9A"/>
    <w:pPr>
      <w:numPr>
        <w:ilvl w:val="3"/>
        <w:numId w:val="4"/>
      </w:numPr>
      <w:outlineLvl w:val="3"/>
    </w:pPr>
    <w:rPr>
      <w:szCs w:val="22"/>
      <w:u w:val="single"/>
      <w:lang w:val="x-none"/>
    </w:rPr>
  </w:style>
  <w:style w:type="paragraph" w:styleId="berschrift5">
    <w:name w:val="heading 5"/>
    <w:basedOn w:val="Standard"/>
    <w:next w:val="Standard"/>
    <w:link w:val="berschrift5Zchn"/>
    <w:autoRedefine/>
    <w:uiPriority w:val="9"/>
    <w:qFormat/>
    <w:rsid w:val="00B00410"/>
    <w:pPr>
      <w:keepNext/>
      <w:keepLines/>
      <w:numPr>
        <w:ilvl w:val="4"/>
        <w:numId w:val="4"/>
      </w:numPr>
      <w:spacing w:before="200"/>
      <w:outlineLvl w:val="4"/>
    </w:pPr>
    <w:rPr>
      <w:rFonts w:eastAsia="Times New Roman"/>
      <w:color w:val="23477C"/>
      <w:lang w:val="x-none"/>
    </w:rPr>
  </w:style>
  <w:style w:type="paragraph" w:styleId="berschrift6">
    <w:name w:val="heading 6"/>
    <w:basedOn w:val="Standard"/>
    <w:next w:val="Standard"/>
    <w:link w:val="berschrift6Zchn"/>
    <w:autoRedefine/>
    <w:uiPriority w:val="9"/>
    <w:qFormat/>
    <w:rsid w:val="00B00410"/>
    <w:pPr>
      <w:keepNext/>
      <w:keepLines/>
      <w:numPr>
        <w:ilvl w:val="5"/>
        <w:numId w:val="4"/>
      </w:numPr>
      <w:spacing w:before="200"/>
      <w:outlineLvl w:val="5"/>
    </w:pPr>
    <w:rPr>
      <w:rFonts w:eastAsia="Times New Roman"/>
      <w:i/>
      <w:iCs/>
      <w:color w:val="23477C"/>
      <w:sz w:val="20"/>
      <w:lang w:val="x-none" w:eastAsia="x-none"/>
    </w:rPr>
  </w:style>
  <w:style w:type="paragraph" w:styleId="berschrift7">
    <w:name w:val="heading 7"/>
    <w:basedOn w:val="Standard"/>
    <w:next w:val="Standard"/>
    <w:link w:val="berschrift7Zchn"/>
    <w:autoRedefine/>
    <w:uiPriority w:val="9"/>
    <w:qFormat/>
    <w:rsid w:val="00B00410"/>
    <w:pPr>
      <w:numPr>
        <w:ilvl w:val="6"/>
        <w:numId w:val="4"/>
      </w:numPr>
      <w:spacing w:before="240" w:after="60"/>
      <w:outlineLvl w:val="6"/>
    </w:pPr>
    <w:rPr>
      <w:rFonts w:eastAsia="MS Mincho"/>
      <w:color w:val="23477C"/>
      <w:szCs w:val="24"/>
      <w:lang w:val="x-none"/>
    </w:rPr>
  </w:style>
  <w:style w:type="paragraph" w:styleId="berschrift8">
    <w:name w:val="heading 8"/>
    <w:basedOn w:val="Standard"/>
    <w:next w:val="Standard"/>
    <w:link w:val="berschrift8Zchn"/>
    <w:autoRedefine/>
    <w:uiPriority w:val="9"/>
    <w:unhideWhenUsed/>
    <w:qFormat/>
    <w:rsid w:val="00501C59"/>
    <w:pPr>
      <w:keepNext/>
      <w:keepLines/>
      <w:numPr>
        <w:ilvl w:val="7"/>
        <w:numId w:val="4"/>
      </w:numPr>
      <w:spacing w:before="200"/>
      <w:outlineLvl w:val="7"/>
    </w:pPr>
    <w:rPr>
      <w:rFonts w:eastAsiaTheme="majorEastAsia" w:cstheme="majorBidi"/>
      <w:color w:val="23477C"/>
      <w:sz w:val="20"/>
    </w:rPr>
  </w:style>
  <w:style w:type="paragraph" w:styleId="berschrift9">
    <w:name w:val="heading 9"/>
    <w:basedOn w:val="Standard"/>
    <w:next w:val="Standard"/>
    <w:link w:val="berschrift9Zchn"/>
    <w:uiPriority w:val="9"/>
    <w:unhideWhenUsed/>
    <w:qFormat/>
    <w:rsid w:val="00242EC0"/>
    <w:pPr>
      <w:keepNext/>
      <w:keepLines/>
      <w:numPr>
        <w:ilvl w:val="8"/>
        <w:numId w:val="4"/>
      </w:numPr>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B00410"/>
    <w:rPr>
      <w:rFonts w:ascii="Calibri Light" w:eastAsia="Times New Roman" w:hAnsi="Calibri Light"/>
      <w:b/>
      <w:bCs/>
      <w:color w:val="23477C"/>
      <w:sz w:val="32"/>
      <w:szCs w:val="24"/>
      <w:lang w:val="x-none" w:eastAsia="en-US"/>
    </w:rPr>
  </w:style>
  <w:style w:type="character" w:customStyle="1" w:styleId="berschrift2Zchn">
    <w:name w:val="Überschrift 2 Zchn"/>
    <w:link w:val="berschrift2"/>
    <w:uiPriority w:val="9"/>
    <w:rsid w:val="00B00410"/>
    <w:rPr>
      <w:rFonts w:ascii="Calibri Light" w:eastAsia="Times New Roman" w:hAnsi="Calibri Light"/>
      <w:b/>
      <w:bCs/>
      <w:color w:val="23477C"/>
      <w:sz w:val="28"/>
      <w:szCs w:val="24"/>
      <w:lang w:val="x-none" w:eastAsia="en-US"/>
    </w:rPr>
  </w:style>
  <w:style w:type="character" w:customStyle="1" w:styleId="berschrift3Zchn">
    <w:name w:val="Überschrift 3 Zchn"/>
    <w:link w:val="berschrift3"/>
    <w:uiPriority w:val="9"/>
    <w:rsid w:val="00B00410"/>
    <w:rPr>
      <w:rFonts w:ascii="Calibri Light" w:hAnsi="Calibri Light"/>
      <w:b/>
      <w:color w:val="23477C"/>
      <w:sz w:val="24"/>
      <w:szCs w:val="22"/>
      <w:lang w:val="x-none" w:eastAsia="en-US"/>
    </w:rPr>
  </w:style>
  <w:style w:type="character" w:customStyle="1" w:styleId="berschrift4Zchn">
    <w:name w:val="Überschrift 4 Zchn"/>
    <w:link w:val="berschrift4"/>
    <w:uiPriority w:val="9"/>
    <w:rsid w:val="00C32A9A"/>
    <w:rPr>
      <w:rFonts w:ascii="Calibri Light" w:hAnsi="Calibri Light"/>
      <w:sz w:val="24"/>
      <w:szCs w:val="22"/>
      <w:u w:val="single"/>
      <w:lang w:val="x-none" w:eastAsia="en-US"/>
    </w:rPr>
  </w:style>
  <w:style w:type="character" w:customStyle="1" w:styleId="berschrift5Zchn">
    <w:name w:val="Überschrift 5 Zchn"/>
    <w:link w:val="berschrift5"/>
    <w:uiPriority w:val="9"/>
    <w:rsid w:val="00B00410"/>
    <w:rPr>
      <w:rFonts w:ascii="Calibri Light" w:eastAsia="Times New Roman" w:hAnsi="Calibri Light"/>
      <w:color w:val="23477C"/>
      <w:sz w:val="24"/>
      <w:lang w:val="x-none" w:eastAsia="en-US"/>
    </w:rPr>
  </w:style>
  <w:style w:type="character" w:customStyle="1" w:styleId="berschrift6Zchn">
    <w:name w:val="Überschrift 6 Zchn"/>
    <w:link w:val="berschrift6"/>
    <w:uiPriority w:val="9"/>
    <w:rsid w:val="00B00410"/>
    <w:rPr>
      <w:rFonts w:ascii="Calibri Light" w:eastAsia="Times New Roman" w:hAnsi="Calibri Light"/>
      <w:i/>
      <w:iCs/>
      <w:color w:val="23477C"/>
      <w:lang w:val="x-none" w:eastAsia="x-none"/>
    </w:rPr>
  </w:style>
  <w:style w:type="paragraph" w:styleId="Sprechblasentext">
    <w:name w:val="Balloon Text"/>
    <w:basedOn w:val="Standard"/>
    <w:link w:val="SprechblasentextZchn"/>
    <w:uiPriority w:val="99"/>
    <w:semiHidden/>
    <w:unhideWhenUsed/>
    <w:rsid w:val="0066615E"/>
    <w:pPr>
      <w:spacing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66615E"/>
    <w:rPr>
      <w:rFonts w:ascii="Tahoma" w:hAnsi="Tahoma" w:cs="Tahoma"/>
      <w:sz w:val="16"/>
      <w:szCs w:val="16"/>
    </w:rPr>
  </w:style>
  <w:style w:type="character" w:styleId="Platzhaltertext">
    <w:name w:val="Placeholder Text"/>
    <w:uiPriority w:val="99"/>
    <w:semiHidden/>
    <w:rsid w:val="00946469"/>
    <w:rPr>
      <w:color w:val="808080"/>
    </w:rPr>
  </w:style>
  <w:style w:type="table" w:styleId="Tabellenraster">
    <w:name w:val="Table Grid"/>
    <w:basedOn w:val="NormaleTabelle"/>
    <w:uiPriority w:val="59"/>
    <w:rsid w:val="00C67BB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0F5BA2"/>
    <w:rPr>
      <w:color w:val="1E1EEA"/>
      <w:u w:val="single"/>
    </w:rPr>
  </w:style>
  <w:style w:type="paragraph" w:styleId="Verzeichnis2">
    <w:name w:val="toc 2"/>
    <w:basedOn w:val="Standard"/>
    <w:next w:val="Standard"/>
    <w:autoRedefine/>
    <w:uiPriority w:val="39"/>
    <w:unhideWhenUsed/>
    <w:rsid w:val="00746ACD"/>
    <w:rPr>
      <w:rFonts w:asciiTheme="minorHAnsi" w:hAnsiTheme="minorHAnsi" w:cstheme="minorHAnsi"/>
      <w:b/>
      <w:bCs/>
      <w:smallCaps/>
      <w:sz w:val="22"/>
      <w:szCs w:val="22"/>
    </w:rPr>
  </w:style>
  <w:style w:type="paragraph" w:customStyle="1" w:styleId="Zitat1">
    <w:name w:val="Zitat1"/>
    <w:basedOn w:val="Standard"/>
    <w:link w:val="ZitatZchn"/>
    <w:autoRedefine/>
    <w:qFormat/>
    <w:rsid w:val="007A6392"/>
    <w:rPr>
      <w:i/>
      <w:color w:val="404040"/>
      <w:lang w:val="x-none"/>
    </w:rPr>
  </w:style>
  <w:style w:type="character" w:customStyle="1" w:styleId="ZitatZchn">
    <w:name w:val="Zitat Zchn"/>
    <w:link w:val="Zitat1"/>
    <w:rsid w:val="007A6392"/>
    <w:rPr>
      <w:rFonts w:asciiTheme="minorHAnsi" w:hAnsiTheme="minorHAnsi"/>
      <w:i/>
      <w:color w:val="404040"/>
      <w:sz w:val="24"/>
      <w:lang w:val="x-none" w:eastAsia="en-US"/>
    </w:rPr>
  </w:style>
  <w:style w:type="paragraph" w:customStyle="1" w:styleId="Funote">
    <w:name w:val="Fußnote"/>
    <w:basedOn w:val="Standard"/>
    <w:link w:val="FunoteZchn"/>
    <w:autoRedefine/>
    <w:qFormat/>
    <w:rsid w:val="007A6392"/>
    <w:pPr>
      <w:tabs>
        <w:tab w:val="center" w:pos="4536"/>
        <w:tab w:val="right" w:pos="9072"/>
      </w:tabs>
      <w:spacing w:line="240" w:lineRule="auto"/>
    </w:pPr>
    <w:rPr>
      <w:sz w:val="11"/>
      <w:szCs w:val="11"/>
      <w:lang w:val="x-none"/>
    </w:rPr>
  </w:style>
  <w:style w:type="character" w:customStyle="1" w:styleId="FunoteZchn">
    <w:name w:val="Fußnote Zchn"/>
    <w:link w:val="Funote"/>
    <w:rsid w:val="007A6392"/>
    <w:rPr>
      <w:rFonts w:asciiTheme="minorHAnsi" w:hAnsiTheme="minorHAnsi"/>
      <w:sz w:val="11"/>
      <w:szCs w:val="11"/>
      <w:lang w:val="x-none" w:eastAsia="en-US"/>
    </w:rPr>
  </w:style>
  <w:style w:type="table" w:customStyle="1" w:styleId="Valida">
    <w:name w:val="Valida"/>
    <w:basedOn w:val="NormaleTabelle"/>
    <w:uiPriority w:val="99"/>
    <w:qFormat/>
    <w:rsid w:val="00FE377A"/>
    <w:rPr>
      <w:sz w:val="18"/>
    </w:rPr>
    <w:tblPr>
      <w:tblBorders>
        <w:top w:val="single" w:sz="8" w:space="0" w:color="000000"/>
        <w:bottom w:val="single" w:sz="8" w:space="0" w:color="000000"/>
        <w:insideH w:val="single" w:sz="4" w:space="0" w:color="000000"/>
      </w:tblBorders>
    </w:tblPr>
    <w:tblStylePr w:type="firstRow">
      <w:rPr>
        <w:rFonts w:ascii="Cambria Math" w:hAnsi="Cambria Math"/>
        <w:b/>
        <w:color w:val="AF9B00"/>
        <w:sz w:val="20"/>
      </w:rPr>
      <w:tblPr/>
      <w:tcPr>
        <w:tcBorders>
          <w:top w:val="single" w:sz="8" w:space="0" w:color="AF9B00"/>
          <w:bottom w:val="single" w:sz="8" w:space="0" w:color="AF9B00"/>
        </w:tcBorders>
      </w:tcPr>
    </w:tblStylePr>
    <w:tblStylePr w:type="lastRow">
      <w:tblPr/>
      <w:tcPr>
        <w:tcBorders>
          <w:top w:val="single" w:sz="8" w:space="0" w:color="000000"/>
          <w:bottom w:val="nil"/>
        </w:tcBorders>
      </w:tcPr>
    </w:tblStylePr>
    <w:tblStylePr w:type="swCell">
      <w:rPr>
        <w:rFonts w:ascii="Cambria Math" w:hAnsi="Cambria Math"/>
        <w:b/>
        <w:sz w:val="18"/>
      </w:rPr>
    </w:tblStylePr>
  </w:style>
  <w:style w:type="paragraph" w:customStyle="1" w:styleId="DeckblattTitel">
    <w:name w:val="Deckblatt Titel"/>
    <w:basedOn w:val="Standard"/>
    <w:link w:val="DeckblattTitelZchn"/>
    <w:autoRedefine/>
    <w:qFormat/>
    <w:rsid w:val="001D65C9"/>
    <w:pPr>
      <w:spacing w:line="720" w:lineRule="atLeast"/>
    </w:pPr>
    <w:rPr>
      <w:rFonts w:asciiTheme="minorHAnsi" w:hAnsiTheme="minorHAnsi" w:cstheme="minorHAnsi"/>
      <w:b/>
      <w:color w:val="23477C"/>
      <w:sz w:val="72"/>
      <w:szCs w:val="60"/>
      <w:lang w:val="de-AT"/>
    </w:rPr>
  </w:style>
  <w:style w:type="character" w:customStyle="1" w:styleId="DeckblattTitelZchn">
    <w:name w:val="Deckblatt Titel Zchn"/>
    <w:link w:val="DeckblattTitel"/>
    <w:rsid w:val="001D65C9"/>
    <w:rPr>
      <w:rFonts w:asciiTheme="minorHAnsi" w:hAnsiTheme="minorHAnsi" w:cstheme="minorHAnsi"/>
      <w:b/>
      <w:color w:val="23477C"/>
      <w:sz w:val="72"/>
      <w:szCs w:val="60"/>
      <w:lang w:eastAsia="en-US"/>
    </w:rPr>
  </w:style>
  <w:style w:type="paragraph" w:customStyle="1" w:styleId="DeckblattUntertitel">
    <w:name w:val="Deckblatt Untertitel"/>
    <w:basedOn w:val="Standard"/>
    <w:link w:val="DeckblattUntertitelZchn"/>
    <w:qFormat/>
    <w:rsid w:val="00CF29FB"/>
    <w:pPr>
      <w:spacing w:line="600" w:lineRule="atLeast"/>
    </w:pPr>
    <w:rPr>
      <w:rFonts w:asciiTheme="minorHAnsi" w:hAnsiTheme="minorHAnsi" w:cstheme="minorHAnsi"/>
      <w:color w:val="02726D"/>
      <w:sz w:val="48"/>
      <w:szCs w:val="40"/>
      <w:lang w:val="de-AT"/>
    </w:rPr>
  </w:style>
  <w:style w:type="character" w:customStyle="1" w:styleId="DeckblattUntertitelZchn">
    <w:name w:val="Deckblatt Untertitel Zchn"/>
    <w:link w:val="DeckblattUntertitel"/>
    <w:rsid w:val="00CF29FB"/>
    <w:rPr>
      <w:rFonts w:asciiTheme="minorHAnsi" w:hAnsiTheme="minorHAnsi" w:cstheme="minorHAnsi"/>
      <w:color w:val="02726D"/>
      <w:sz w:val="48"/>
      <w:szCs w:val="40"/>
      <w:lang w:eastAsia="en-US"/>
    </w:rPr>
  </w:style>
  <w:style w:type="paragraph" w:customStyle="1" w:styleId="Verzeichnis-Titel">
    <w:name w:val="Verzeichnis-Titel"/>
    <w:basedOn w:val="Standard"/>
    <w:link w:val="Verzeichnis-TitelZchn"/>
    <w:autoRedefine/>
    <w:qFormat/>
    <w:rsid w:val="007A6392"/>
    <w:pPr>
      <w:spacing w:line="480" w:lineRule="atLeast"/>
    </w:pPr>
    <w:rPr>
      <w:color w:val="02726D"/>
      <w:sz w:val="40"/>
      <w:szCs w:val="40"/>
      <w:lang w:val="x-none"/>
    </w:rPr>
  </w:style>
  <w:style w:type="character" w:customStyle="1" w:styleId="Verzeichnis-TitelZchn">
    <w:name w:val="Verzeichnis-Titel Zchn"/>
    <w:link w:val="Verzeichnis-Titel"/>
    <w:rsid w:val="007A6392"/>
    <w:rPr>
      <w:rFonts w:asciiTheme="minorHAnsi" w:hAnsiTheme="minorHAnsi"/>
      <w:color w:val="02726D"/>
      <w:sz w:val="40"/>
      <w:szCs w:val="40"/>
      <w:lang w:val="x-none" w:eastAsia="en-US"/>
    </w:rPr>
  </w:style>
  <w:style w:type="paragraph" w:styleId="Verzeichnis1">
    <w:name w:val="toc 1"/>
    <w:basedOn w:val="Standard"/>
    <w:next w:val="Standard"/>
    <w:link w:val="Verzeichnis1Zchn"/>
    <w:autoRedefine/>
    <w:uiPriority w:val="39"/>
    <w:unhideWhenUsed/>
    <w:rsid w:val="00B00410"/>
    <w:pPr>
      <w:spacing w:before="360" w:after="360"/>
    </w:pPr>
    <w:rPr>
      <w:rFonts w:asciiTheme="minorHAnsi" w:hAnsiTheme="minorHAnsi" w:cstheme="minorHAnsi"/>
      <w:b/>
      <w:bCs/>
      <w:caps/>
      <w:sz w:val="22"/>
      <w:szCs w:val="22"/>
      <w:u w:val="single"/>
    </w:rPr>
  </w:style>
  <w:style w:type="paragraph" w:styleId="Listenabsatz">
    <w:name w:val="List Paragraph"/>
    <w:basedOn w:val="Standard"/>
    <w:uiPriority w:val="34"/>
    <w:qFormat/>
    <w:rsid w:val="00DB4094"/>
    <w:pPr>
      <w:numPr>
        <w:numId w:val="1"/>
      </w:numPr>
      <w:spacing w:line="270" w:lineRule="atLeast"/>
    </w:pPr>
    <w:rPr>
      <w:rFonts w:cs="Verdana"/>
      <w:color w:val="000000"/>
    </w:rPr>
  </w:style>
  <w:style w:type="paragraph" w:styleId="Kopfzeile">
    <w:name w:val="header"/>
    <w:basedOn w:val="Standard"/>
    <w:link w:val="KopfzeileZchn"/>
    <w:uiPriority w:val="99"/>
    <w:unhideWhenUsed/>
    <w:rsid w:val="00CB6FA9"/>
    <w:pPr>
      <w:tabs>
        <w:tab w:val="center" w:pos="4703"/>
        <w:tab w:val="right" w:pos="9406"/>
      </w:tabs>
      <w:spacing w:line="240" w:lineRule="auto"/>
    </w:pPr>
    <w:rPr>
      <w:rFonts w:ascii="Verdana" w:hAnsi="Verdana"/>
      <w:sz w:val="20"/>
      <w:lang w:val="x-none" w:eastAsia="x-none"/>
    </w:rPr>
  </w:style>
  <w:style w:type="character" w:customStyle="1" w:styleId="KopfzeileZchn">
    <w:name w:val="Kopfzeile Zchn"/>
    <w:link w:val="Kopfzeile"/>
    <w:uiPriority w:val="99"/>
    <w:rsid w:val="00CB6FA9"/>
    <w:rPr>
      <w:rFonts w:ascii="Verdana" w:hAnsi="Verdana"/>
      <w:sz w:val="20"/>
      <w:szCs w:val="20"/>
    </w:rPr>
  </w:style>
  <w:style w:type="paragraph" w:styleId="Fuzeile">
    <w:name w:val="footer"/>
    <w:basedOn w:val="Standard"/>
    <w:link w:val="FuzeileZchn"/>
    <w:uiPriority w:val="99"/>
    <w:unhideWhenUsed/>
    <w:rsid w:val="00CB6FA9"/>
    <w:pPr>
      <w:tabs>
        <w:tab w:val="center" w:pos="4703"/>
        <w:tab w:val="right" w:pos="9406"/>
      </w:tabs>
      <w:spacing w:line="240" w:lineRule="auto"/>
    </w:pPr>
    <w:rPr>
      <w:rFonts w:ascii="Verdana" w:hAnsi="Verdana"/>
      <w:sz w:val="20"/>
      <w:lang w:val="x-none" w:eastAsia="x-none"/>
    </w:rPr>
  </w:style>
  <w:style w:type="character" w:customStyle="1" w:styleId="FuzeileZchn">
    <w:name w:val="Fußzeile Zchn"/>
    <w:link w:val="Fuzeile"/>
    <w:uiPriority w:val="99"/>
    <w:rsid w:val="00CB6FA9"/>
    <w:rPr>
      <w:rFonts w:ascii="Verdana" w:hAnsi="Verdana"/>
      <w:sz w:val="20"/>
      <w:szCs w:val="20"/>
    </w:rPr>
  </w:style>
  <w:style w:type="paragraph" w:styleId="Dokumentstruktur">
    <w:name w:val="Document Map"/>
    <w:basedOn w:val="Standard"/>
    <w:link w:val="DokumentstrukturZchn"/>
    <w:uiPriority w:val="99"/>
    <w:semiHidden/>
    <w:unhideWhenUsed/>
    <w:rsid w:val="00870C6B"/>
    <w:pPr>
      <w:spacing w:line="240" w:lineRule="auto"/>
    </w:pPr>
    <w:rPr>
      <w:rFonts w:ascii="Tahoma" w:hAnsi="Tahoma"/>
      <w:sz w:val="16"/>
      <w:szCs w:val="16"/>
      <w:lang w:val="x-none" w:eastAsia="x-none"/>
    </w:rPr>
  </w:style>
  <w:style w:type="character" w:customStyle="1" w:styleId="DokumentstrukturZchn">
    <w:name w:val="Dokumentstruktur Zchn"/>
    <w:link w:val="Dokumentstruktur"/>
    <w:uiPriority w:val="99"/>
    <w:semiHidden/>
    <w:rsid w:val="00870C6B"/>
    <w:rPr>
      <w:rFonts w:ascii="Tahoma" w:hAnsi="Tahoma" w:cs="Tahoma"/>
      <w:sz w:val="16"/>
      <w:szCs w:val="16"/>
    </w:rPr>
  </w:style>
  <w:style w:type="paragraph" w:customStyle="1" w:styleId="Nummerierung">
    <w:name w:val="Nummerierung"/>
    <w:basedOn w:val="Standard"/>
    <w:autoRedefine/>
    <w:qFormat/>
    <w:rsid w:val="007A6392"/>
    <w:pPr>
      <w:numPr>
        <w:numId w:val="2"/>
      </w:numPr>
    </w:pPr>
  </w:style>
  <w:style w:type="paragraph" w:customStyle="1" w:styleId="Aufzaehlung1">
    <w:name w:val="Aufzaehlung 1"/>
    <w:basedOn w:val="Standard"/>
    <w:autoRedefine/>
    <w:qFormat/>
    <w:rsid w:val="00A47F51"/>
    <w:pPr>
      <w:numPr>
        <w:numId w:val="46"/>
      </w:numPr>
    </w:pPr>
    <w:rPr>
      <w:rFonts w:cs="Verdana"/>
      <w:szCs w:val="22"/>
    </w:rPr>
  </w:style>
  <w:style w:type="paragraph" w:customStyle="1" w:styleId="Aufzaehlung2">
    <w:name w:val="Aufzaehlung 2"/>
    <w:basedOn w:val="Standard"/>
    <w:autoRedefine/>
    <w:qFormat/>
    <w:rsid w:val="007A6392"/>
    <w:pPr>
      <w:numPr>
        <w:numId w:val="3"/>
      </w:numPr>
      <w:spacing w:line="240" w:lineRule="auto"/>
    </w:pPr>
    <w:rPr>
      <w:rFonts w:cs="Verdana"/>
      <w:szCs w:val="22"/>
    </w:rPr>
  </w:style>
  <w:style w:type="character" w:customStyle="1" w:styleId="berschrift7Zchn">
    <w:name w:val="Überschrift 7 Zchn"/>
    <w:link w:val="berschrift7"/>
    <w:uiPriority w:val="9"/>
    <w:rsid w:val="00B00410"/>
    <w:rPr>
      <w:rFonts w:ascii="Calibri Light" w:eastAsia="MS Mincho" w:hAnsi="Calibri Light"/>
      <w:color w:val="23477C"/>
      <w:sz w:val="24"/>
      <w:szCs w:val="24"/>
      <w:lang w:val="x-none" w:eastAsia="en-US"/>
    </w:rPr>
  </w:style>
  <w:style w:type="character" w:styleId="SchwacheHervorhebung">
    <w:name w:val="Subtle Emphasis"/>
    <w:uiPriority w:val="19"/>
    <w:qFormat/>
    <w:rsid w:val="00D56B9F"/>
    <w:rPr>
      <w:i/>
      <w:iCs/>
      <w:color w:val="808080"/>
    </w:rPr>
  </w:style>
  <w:style w:type="paragraph" w:styleId="Untertitel">
    <w:name w:val="Subtitle"/>
    <w:basedOn w:val="Standard"/>
    <w:next w:val="Standard"/>
    <w:link w:val="UntertitelZchn"/>
    <w:autoRedefine/>
    <w:uiPriority w:val="11"/>
    <w:qFormat/>
    <w:rsid w:val="00B00410"/>
    <w:pPr>
      <w:spacing w:after="60"/>
      <w:jc w:val="center"/>
      <w:outlineLvl w:val="1"/>
    </w:pPr>
    <w:rPr>
      <w:rFonts w:ascii="Calibri" w:eastAsia="MS Gothic" w:hAnsi="Calibri"/>
      <w:szCs w:val="24"/>
      <w:lang w:val="x-none"/>
    </w:rPr>
  </w:style>
  <w:style w:type="character" w:customStyle="1" w:styleId="UntertitelZchn">
    <w:name w:val="Untertitel Zchn"/>
    <w:link w:val="Untertitel"/>
    <w:uiPriority w:val="11"/>
    <w:rsid w:val="00B00410"/>
    <w:rPr>
      <w:rFonts w:ascii="Calibri" w:eastAsia="MS Gothic" w:hAnsi="Calibri"/>
      <w:sz w:val="24"/>
      <w:szCs w:val="24"/>
      <w:lang w:val="x-none" w:eastAsia="en-US"/>
    </w:rPr>
  </w:style>
  <w:style w:type="paragraph" w:styleId="Titel">
    <w:name w:val="Title"/>
    <w:basedOn w:val="Standard"/>
    <w:next w:val="Standard"/>
    <w:link w:val="TitelZchn"/>
    <w:autoRedefine/>
    <w:uiPriority w:val="10"/>
    <w:qFormat/>
    <w:rsid w:val="00B00410"/>
    <w:pPr>
      <w:spacing w:before="240" w:after="60"/>
      <w:jc w:val="center"/>
      <w:outlineLvl w:val="0"/>
    </w:pPr>
    <w:rPr>
      <w:rFonts w:ascii="Calibri" w:eastAsia="MS Gothic" w:hAnsi="Calibri"/>
      <w:b/>
      <w:bCs/>
      <w:kern w:val="28"/>
      <w:sz w:val="32"/>
      <w:szCs w:val="32"/>
      <w:lang w:val="x-none"/>
    </w:rPr>
  </w:style>
  <w:style w:type="character" w:customStyle="1" w:styleId="TitelZchn">
    <w:name w:val="Titel Zchn"/>
    <w:link w:val="Titel"/>
    <w:uiPriority w:val="10"/>
    <w:rsid w:val="00B00410"/>
    <w:rPr>
      <w:rFonts w:ascii="Calibri" w:eastAsia="MS Gothic" w:hAnsi="Calibri"/>
      <w:b/>
      <w:bCs/>
      <w:kern w:val="28"/>
      <w:sz w:val="32"/>
      <w:szCs w:val="32"/>
      <w:lang w:val="x-none" w:eastAsia="en-US"/>
    </w:rPr>
  </w:style>
  <w:style w:type="paragraph" w:customStyle="1" w:styleId="Fuss-ZeileWeis">
    <w:name w:val="Fuss-Zeile_Weis"/>
    <w:basedOn w:val="Standard"/>
    <w:link w:val="Fuss-ZeileWeisZchn"/>
    <w:autoRedefine/>
    <w:qFormat/>
    <w:rsid w:val="00167DFD"/>
    <w:pPr>
      <w:tabs>
        <w:tab w:val="right" w:pos="8930"/>
      </w:tabs>
      <w:spacing w:line="260" w:lineRule="atLeast"/>
    </w:pPr>
    <w:rPr>
      <w:rFonts w:cs="Arial"/>
      <w:b/>
      <w:color w:val="000000" w:themeColor="text1"/>
      <w:sz w:val="14"/>
      <w:szCs w:val="14"/>
    </w:rPr>
  </w:style>
  <w:style w:type="paragraph" w:customStyle="1" w:styleId="UnterberschriftRKLight">
    <w:name w:val="Unterüberschrift_RK_Light"/>
    <w:basedOn w:val="berschrift1"/>
    <w:next w:val="berschrift1"/>
    <w:link w:val="UnterberschriftRKLightZchn"/>
    <w:autoRedefine/>
    <w:rsid w:val="00B00410"/>
    <w:rPr>
      <w:sz w:val="24"/>
      <w:szCs w:val="72"/>
    </w:rPr>
  </w:style>
  <w:style w:type="character" w:customStyle="1" w:styleId="Fuss-ZeileWeisZchn">
    <w:name w:val="Fuss-Zeile_Weis Zchn"/>
    <w:basedOn w:val="Absatz-Standardschriftart"/>
    <w:link w:val="Fuss-ZeileWeis"/>
    <w:rsid w:val="00167DFD"/>
    <w:rPr>
      <w:rFonts w:ascii="Calibri Light" w:hAnsi="Calibri Light" w:cs="Arial"/>
      <w:b/>
      <w:color w:val="000000" w:themeColor="text1"/>
      <w:sz w:val="14"/>
      <w:szCs w:val="14"/>
      <w:lang w:val="de-DE" w:eastAsia="en-US"/>
    </w:rPr>
  </w:style>
  <w:style w:type="paragraph" w:customStyle="1" w:styleId="FusszeileAbschnitt2schwarz">
    <w:name w:val="Fusszeile_Abschnitt2_schwarz"/>
    <w:basedOn w:val="Standard"/>
    <w:link w:val="FusszeileAbschnitt2schwarzZchn"/>
    <w:autoRedefine/>
    <w:qFormat/>
    <w:rsid w:val="0004271D"/>
    <w:pPr>
      <w:tabs>
        <w:tab w:val="left" w:pos="567"/>
        <w:tab w:val="center" w:pos="4678"/>
      </w:tabs>
      <w:ind w:left="-284"/>
    </w:pPr>
    <w:rPr>
      <w:b/>
      <w:noProof/>
      <w:sz w:val="16"/>
      <w:szCs w:val="16"/>
    </w:rPr>
  </w:style>
  <w:style w:type="character" w:customStyle="1" w:styleId="UnterberschriftRKLightZchn">
    <w:name w:val="Unterüberschrift_RK_Light Zchn"/>
    <w:basedOn w:val="berschrift1Zchn"/>
    <w:link w:val="UnterberschriftRKLight"/>
    <w:rsid w:val="00B00410"/>
    <w:rPr>
      <w:rFonts w:ascii="Calibri Light" w:eastAsia="Times New Roman" w:hAnsi="Calibri Light"/>
      <w:b/>
      <w:bCs/>
      <w:color w:val="23477C"/>
      <w:sz w:val="24"/>
      <w:szCs w:val="72"/>
      <w:lang w:val="x-none" w:eastAsia="en-US"/>
    </w:rPr>
  </w:style>
  <w:style w:type="paragraph" w:customStyle="1" w:styleId="DunantInhaltsverzeichnis">
    <w:name w:val="Dunant_Inhaltsverzeichnis"/>
    <w:basedOn w:val="Verzeichnis1"/>
    <w:link w:val="DunantInhaltsverzeichnisZchn"/>
    <w:autoRedefine/>
    <w:qFormat/>
    <w:rsid w:val="007A6392"/>
    <w:rPr>
      <w:lang w:val="de-AT"/>
    </w:rPr>
  </w:style>
  <w:style w:type="character" w:customStyle="1" w:styleId="FusszeileAbschnitt2schwarzZchn">
    <w:name w:val="Fusszeile_Abschnitt2_schwarz Zchn"/>
    <w:basedOn w:val="Absatz-Standardschriftart"/>
    <w:link w:val="FusszeileAbschnitt2schwarz"/>
    <w:rsid w:val="0004271D"/>
    <w:rPr>
      <w:rFonts w:ascii="Calibri Light" w:hAnsi="Calibri Light"/>
      <w:b/>
      <w:noProof/>
      <w:sz w:val="16"/>
      <w:szCs w:val="16"/>
      <w:lang w:val="de-DE" w:eastAsia="en-US"/>
    </w:rPr>
  </w:style>
  <w:style w:type="character" w:customStyle="1" w:styleId="Verzeichnis1Zchn">
    <w:name w:val="Verzeichnis 1 Zchn"/>
    <w:basedOn w:val="Absatz-Standardschriftart"/>
    <w:link w:val="Verzeichnis1"/>
    <w:uiPriority w:val="39"/>
    <w:rsid w:val="00B00410"/>
    <w:rPr>
      <w:rFonts w:asciiTheme="minorHAnsi" w:hAnsiTheme="minorHAnsi" w:cstheme="minorHAnsi"/>
      <w:b/>
      <w:bCs/>
      <w:caps/>
      <w:sz w:val="22"/>
      <w:szCs w:val="22"/>
      <w:u w:val="single"/>
      <w:lang w:val="de-DE" w:eastAsia="en-US"/>
    </w:rPr>
  </w:style>
  <w:style w:type="character" w:customStyle="1" w:styleId="DunantInhaltsverzeichnisZchn">
    <w:name w:val="Dunant_Inhaltsverzeichnis Zchn"/>
    <w:basedOn w:val="Verzeichnis1Zchn"/>
    <w:link w:val="DunantInhaltsverzeichnis"/>
    <w:rsid w:val="007A6392"/>
    <w:rPr>
      <w:rFonts w:asciiTheme="minorHAnsi" w:hAnsiTheme="minorHAnsi" w:cstheme="minorHAnsi"/>
      <w:b/>
      <w:bCs/>
      <w:caps/>
      <w:sz w:val="22"/>
      <w:szCs w:val="22"/>
      <w:u w:val="single"/>
      <w:lang w:val="de-DE" w:eastAsia="en-US"/>
    </w:rPr>
  </w:style>
  <w:style w:type="character" w:customStyle="1" w:styleId="berschrift8Zchn">
    <w:name w:val="Überschrift 8 Zchn"/>
    <w:basedOn w:val="Absatz-Standardschriftart"/>
    <w:link w:val="berschrift8"/>
    <w:uiPriority w:val="9"/>
    <w:rsid w:val="00501C59"/>
    <w:rPr>
      <w:rFonts w:ascii="Calibri Light" w:eastAsiaTheme="majorEastAsia" w:hAnsi="Calibri Light" w:cstheme="majorBidi"/>
      <w:color w:val="23477C"/>
      <w:lang w:val="de-DE" w:eastAsia="en-US"/>
    </w:rPr>
  </w:style>
  <w:style w:type="character" w:customStyle="1" w:styleId="berschrift9Zchn">
    <w:name w:val="Überschrift 9 Zchn"/>
    <w:basedOn w:val="Absatz-Standardschriftart"/>
    <w:link w:val="berschrift9"/>
    <w:uiPriority w:val="9"/>
    <w:rsid w:val="00242EC0"/>
    <w:rPr>
      <w:rFonts w:asciiTheme="majorHAnsi" w:eastAsiaTheme="majorEastAsia" w:hAnsiTheme="majorHAnsi" w:cstheme="majorBidi"/>
      <w:i/>
      <w:iCs/>
      <w:color w:val="404040" w:themeColor="text1" w:themeTint="BF"/>
      <w:lang w:val="de-DE" w:eastAsia="en-US"/>
    </w:rPr>
  </w:style>
  <w:style w:type="paragraph" w:styleId="Funotentext">
    <w:name w:val="footnote text"/>
    <w:basedOn w:val="Standard"/>
    <w:link w:val="FunotentextZchn"/>
    <w:uiPriority w:val="99"/>
    <w:semiHidden/>
    <w:unhideWhenUsed/>
    <w:rsid w:val="00457A70"/>
    <w:pPr>
      <w:spacing w:line="240" w:lineRule="auto"/>
    </w:pPr>
    <w:rPr>
      <w:sz w:val="20"/>
    </w:rPr>
  </w:style>
  <w:style w:type="character" w:customStyle="1" w:styleId="FunotentextZchn">
    <w:name w:val="Fußnotentext Zchn"/>
    <w:basedOn w:val="Absatz-Standardschriftart"/>
    <w:link w:val="Funotentext"/>
    <w:uiPriority w:val="99"/>
    <w:semiHidden/>
    <w:rsid w:val="00457A70"/>
    <w:rPr>
      <w:rFonts w:ascii="Dunant" w:hAnsi="Dunant"/>
      <w:lang w:val="de-DE" w:eastAsia="en-US"/>
    </w:rPr>
  </w:style>
  <w:style w:type="character" w:styleId="Funotenzeichen">
    <w:name w:val="footnote reference"/>
    <w:basedOn w:val="Absatz-Standardschriftart"/>
    <w:uiPriority w:val="99"/>
    <w:semiHidden/>
    <w:unhideWhenUsed/>
    <w:rsid w:val="00457A70"/>
    <w:rPr>
      <w:vertAlign w:val="superscript"/>
    </w:rPr>
  </w:style>
  <w:style w:type="paragraph" w:customStyle="1" w:styleId="berschriftOhneNummerVorKapitel">
    <w:name w:val="Überschrift_OhneNummerVorKapitel"/>
    <w:basedOn w:val="Standard"/>
    <w:link w:val="berschriftOhneNummerVorKapitelZchn"/>
    <w:autoRedefine/>
    <w:qFormat/>
    <w:rsid w:val="00766E92"/>
    <w:pPr>
      <w:outlineLvl w:val="0"/>
    </w:pPr>
    <w:rPr>
      <w:rFonts w:asciiTheme="minorHAnsi" w:eastAsia="Times New Roman" w:hAnsiTheme="minorHAnsi"/>
      <w:b/>
      <w:bCs/>
      <w:color w:val="02726D"/>
      <w:sz w:val="32"/>
      <w:szCs w:val="24"/>
      <w:lang w:val="x-none"/>
    </w:rPr>
  </w:style>
  <w:style w:type="paragraph" w:customStyle="1" w:styleId="Default">
    <w:name w:val="Default"/>
    <w:rsid w:val="00A01D36"/>
    <w:pPr>
      <w:autoSpaceDE w:val="0"/>
      <w:autoSpaceDN w:val="0"/>
      <w:adjustRightInd w:val="0"/>
    </w:pPr>
    <w:rPr>
      <w:rFonts w:ascii="Calibri" w:hAnsi="Calibri" w:cs="Calibri"/>
      <w:color w:val="000000"/>
      <w:sz w:val="24"/>
      <w:szCs w:val="24"/>
    </w:rPr>
  </w:style>
  <w:style w:type="character" w:customStyle="1" w:styleId="berschriftOhneNummerVorKapitelZchn">
    <w:name w:val="Überschrift_OhneNummerVorKapitel Zchn"/>
    <w:basedOn w:val="Absatz-Standardschriftart"/>
    <w:link w:val="berschriftOhneNummerVorKapitel"/>
    <w:rsid w:val="00766E92"/>
    <w:rPr>
      <w:rFonts w:asciiTheme="minorHAnsi" w:eastAsia="Times New Roman" w:hAnsiTheme="minorHAnsi"/>
      <w:b/>
      <w:bCs/>
      <w:color w:val="02726D"/>
      <w:sz w:val="32"/>
      <w:szCs w:val="24"/>
      <w:lang w:val="x-none" w:eastAsia="en-US"/>
    </w:rPr>
  </w:style>
  <w:style w:type="paragraph" w:customStyle="1" w:styleId="berschriftOhneNummerUnterEbene2">
    <w:name w:val="Überschrift_OhneNummerUnter_Ebene2"/>
    <w:link w:val="berschriftOhneNummerUnterEbene2Zchn"/>
    <w:autoRedefine/>
    <w:qFormat/>
    <w:rsid w:val="00501C59"/>
    <w:pPr>
      <w:outlineLvl w:val="1"/>
    </w:pPr>
    <w:rPr>
      <w:rFonts w:asciiTheme="minorHAnsi" w:eastAsia="Times New Roman" w:hAnsiTheme="minorHAnsi"/>
      <w:bCs/>
      <w:color w:val="02726D"/>
      <w:sz w:val="28"/>
      <w:szCs w:val="24"/>
      <w:lang w:val="de-DE" w:eastAsia="en-US"/>
    </w:rPr>
  </w:style>
  <w:style w:type="character" w:customStyle="1" w:styleId="berschriftOhneNummerUnterEbene2Zchn">
    <w:name w:val="Überschrift_OhneNummerUnter_Ebene2 Zchn"/>
    <w:basedOn w:val="berschrift2Zchn"/>
    <w:link w:val="berschriftOhneNummerUnterEbene2"/>
    <w:rsid w:val="00501C59"/>
    <w:rPr>
      <w:rFonts w:asciiTheme="minorHAnsi" w:eastAsia="Times New Roman" w:hAnsiTheme="minorHAnsi"/>
      <w:b w:val="0"/>
      <w:bCs/>
      <w:color w:val="02726D"/>
      <w:sz w:val="28"/>
      <w:szCs w:val="24"/>
      <w:lang w:val="de-DE" w:eastAsia="en-US"/>
    </w:rPr>
  </w:style>
  <w:style w:type="paragraph" w:styleId="KeinLeerraum">
    <w:name w:val="No Spacing"/>
    <w:uiPriority w:val="1"/>
    <w:qFormat/>
    <w:rsid w:val="007A6392"/>
    <w:rPr>
      <w:rFonts w:asciiTheme="minorHAnsi" w:hAnsiTheme="minorHAnsi"/>
      <w:sz w:val="24"/>
      <w:lang w:val="de-DE" w:eastAsia="en-US"/>
    </w:rPr>
  </w:style>
  <w:style w:type="character" w:styleId="IntensiveHervorhebung">
    <w:name w:val="Intense Emphasis"/>
    <w:basedOn w:val="Absatz-Standardschriftart"/>
    <w:uiPriority w:val="21"/>
    <w:qFormat/>
    <w:rsid w:val="00B00410"/>
    <w:rPr>
      <w:b/>
      <w:bCs/>
      <w:i/>
      <w:iCs/>
      <w:color w:val="23477C"/>
    </w:rPr>
  </w:style>
  <w:style w:type="character" w:styleId="Hervorhebung">
    <w:name w:val="Emphasis"/>
    <w:basedOn w:val="Absatz-Standardschriftart"/>
    <w:uiPriority w:val="20"/>
    <w:qFormat/>
    <w:rsid w:val="00B00410"/>
    <w:rPr>
      <w:i/>
      <w:iCs/>
    </w:rPr>
  </w:style>
  <w:style w:type="character" w:styleId="Fett">
    <w:name w:val="Strong"/>
    <w:basedOn w:val="Absatz-Standardschriftart"/>
    <w:uiPriority w:val="22"/>
    <w:qFormat/>
    <w:rsid w:val="00B00410"/>
    <w:rPr>
      <w:b/>
      <w:bCs/>
    </w:rPr>
  </w:style>
  <w:style w:type="paragraph" w:styleId="Zitat">
    <w:name w:val="Quote"/>
    <w:basedOn w:val="Standard"/>
    <w:next w:val="Standard"/>
    <w:link w:val="ZitatZchn1"/>
    <w:uiPriority w:val="29"/>
    <w:qFormat/>
    <w:rsid w:val="00B00410"/>
    <w:rPr>
      <w:i/>
      <w:iCs/>
      <w:color w:val="000000" w:themeColor="text1"/>
    </w:rPr>
  </w:style>
  <w:style w:type="character" w:customStyle="1" w:styleId="ZitatZchn1">
    <w:name w:val="Zitat Zchn1"/>
    <w:basedOn w:val="Absatz-Standardschriftart"/>
    <w:link w:val="Zitat"/>
    <w:uiPriority w:val="29"/>
    <w:rsid w:val="00B00410"/>
    <w:rPr>
      <w:rFonts w:asciiTheme="minorHAnsi" w:hAnsiTheme="minorHAnsi"/>
      <w:i/>
      <w:iCs/>
      <w:color w:val="000000" w:themeColor="text1"/>
      <w:sz w:val="24"/>
      <w:lang w:val="de-DE" w:eastAsia="en-US"/>
    </w:rPr>
  </w:style>
  <w:style w:type="paragraph" w:styleId="IntensivesZitat">
    <w:name w:val="Intense Quote"/>
    <w:basedOn w:val="Standard"/>
    <w:next w:val="Standard"/>
    <w:link w:val="IntensivesZitatZchn"/>
    <w:uiPriority w:val="30"/>
    <w:qFormat/>
    <w:rsid w:val="00B00410"/>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B00410"/>
    <w:rPr>
      <w:rFonts w:asciiTheme="minorHAnsi" w:hAnsiTheme="minorHAnsi"/>
      <w:b/>
      <w:bCs/>
      <w:i/>
      <w:iCs/>
      <w:color w:val="4F81BD" w:themeColor="accent1"/>
      <w:sz w:val="24"/>
      <w:lang w:val="de-DE" w:eastAsia="en-US"/>
    </w:rPr>
  </w:style>
  <w:style w:type="character" w:styleId="SchwacherVerweis">
    <w:name w:val="Subtle Reference"/>
    <w:basedOn w:val="Absatz-Standardschriftart"/>
    <w:uiPriority w:val="31"/>
    <w:qFormat/>
    <w:rsid w:val="00B00410"/>
    <w:rPr>
      <w:smallCaps/>
      <w:color w:val="02726D"/>
      <w:u w:val="single"/>
    </w:rPr>
  </w:style>
  <w:style w:type="character" w:styleId="IntensiverVerweis">
    <w:name w:val="Intense Reference"/>
    <w:basedOn w:val="Absatz-Standardschriftart"/>
    <w:uiPriority w:val="32"/>
    <w:qFormat/>
    <w:rsid w:val="00B00410"/>
    <w:rPr>
      <w:b/>
      <w:bCs/>
      <w:smallCaps/>
      <w:color w:val="02726D"/>
      <w:spacing w:val="5"/>
      <w:u w:val="single"/>
    </w:rPr>
  </w:style>
  <w:style w:type="character" w:styleId="Buchtitel">
    <w:name w:val="Book Title"/>
    <w:basedOn w:val="Absatz-Standardschriftart"/>
    <w:uiPriority w:val="33"/>
    <w:qFormat/>
    <w:rsid w:val="00B00410"/>
    <w:rPr>
      <w:b/>
      <w:bCs/>
      <w:smallCaps/>
      <w:spacing w:val="5"/>
    </w:rPr>
  </w:style>
  <w:style w:type="paragraph" w:customStyle="1" w:styleId="InhaltsverzeichnisDieKrisenplaner">
    <w:name w:val="Inhaltsverzeichnis_DieKrisenplaner"/>
    <w:basedOn w:val="Verzeichnis1"/>
    <w:qFormat/>
    <w:rsid w:val="00F57EBC"/>
    <w:rPr>
      <w:lang w:val="de-AT"/>
    </w:rPr>
  </w:style>
  <w:style w:type="paragraph" w:customStyle="1" w:styleId="Seiten-Nummer">
    <w:name w:val="Seiten-Nummer"/>
    <w:basedOn w:val="FusszeileAbschnitt2schwarz"/>
    <w:link w:val="Seiten-NummerZchn"/>
    <w:autoRedefine/>
    <w:qFormat/>
    <w:rsid w:val="00A96782"/>
    <w:pPr>
      <w:tabs>
        <w:tab w:val="right" w:pos="9355"/>
      </w:tabs>
    </w:pPr>
    <w:rPr>
      <w:bCs/>
      <w:sz w:val="22"/>
      <w:szCs w:val="22"/>
    </w:rPr>
  </w:style>
  <w:style w:type="character" w:customStyle="1" w:styleId="Seiten-NummerZchn">
    <w:name w:val="Seiten-Nummer Zchn"/>
    <w:basedOn w:val="FusszeileAbschnitt2schwarzZchn"/>
    <w:link w:val="Seiten-Nummer"/>
    <w:rsid w:val="00A96782"/>
    <w:rPr>
      <w:rFonts w:ascii="Calibri Light" w:hAnsi="Calibri Light"/>
      <w:b/>
      <w:bCs/>
      <w:noProof/>
      <w:sz w:val="22"/>
      <w:szCs w:val="22"/>
      <w:lang w:val="de-DE" w:eastAsia="en-US"/>
    </w:rPr>
  </w:style>
  <w:style w:type="paragraph" w:customStyle="1" w:styleId="Kopfze">
    <w:name w:val="Kopfze"/>
    <w:basedOn w:val="Standard"/>
    <w:rsid w:val="000025DF"/>
    <w:pPr>
      <w:tabs>
        <w:tab w:val="center" w:pos="4536"/>
        <w:tab w:val="left" w:pos="4820"/>
        <w:tab w:val="right" w:pos="9072"/>
      </w:tabs>
      <w:spacing w:line="240" w:lineRule="auto"/>
      <w:jc w:val="both"/>
    </w:pPr>
    <w:rPr>
      <w:rFonts w:ascii="Arial" w:eastAsia="Times New Roman" w:hAnsi="Arial" w:cs="Arial"/>
      <w:sz w:val="20"/>
      <w:szCs w:val="22"/>
      <w:lang w:bidi="de-DE"/>
    </w:rPr>
  </w:style>
  <w:style w:type="paragraph" w:customStyle="1" w:styleId="Kleineberschrift">
    <w:name w:val="Kleine Überschrift"/>
    <w:basedOn w:val="Standard"/>
    <w:link w:val="KleineberschriftZchn"/>
    <w:qFormat/>
    <w:rsid w:val="00F042B8"/>
    <w:rPr>
      <w:u w:val="single"/>
    </w:rPr>
  </w:style>
  <w:style w:type="character" w:customStyle="1" w:styleId="KleineberschriftZchn">
    <w:name w:val="Kleine Überschrift Zchn"/>
    <w:basedOn w:val="Absatz-Standardschriftart"/>
    <w:link w:val="Kleineberschrift"/>
    <w:rsid w:val="00F042B8"/>
    <w:rPr>
      <w:rFonts w:ascii="Calibri Light" w:hAnsi="Calibri Light"/>
      <w:sz w:val="24"/>
      <w:u w:val="single"/>
      <w:lang w:val="de-DE" w:eastAsia="en-US"/>
    </w:rPr>
  </w:style>
  <w:style w:type="table" w:styleId="Gitternetztabelle1hell">
    <w:name w:val="Grid Table 1 Light"/>
    <w:basedOn w:val="NormaleTabelle"/>
    <w:uiPriority w:val="46"/>
    <w:rsid w:val="00FC467D"/>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Kommentarzeichen">
    <w:name w:val="annotation reference"/>
    <w:basedOn w:val="Absatz-Standardschriftart"/>
    <w:uiPriority w:val="99"/>
    <w:semiHidden/>
    <w:unhideWhenUsed/>
    <w:rsid w:val="007B1A7A"/>
    <w:rPr>
      <w:sz w:val="16"/>
      <w:szCs w:val="16"/>
    </w:rPr>
  </w:style>
  <w:style w:type="paragraph" w:styleId="Kommentartext">
    <w:name w:val="annotation text"/>
    <w:basedOn w:val="Standard"/>
    <w:link w:val="KommentartextZchn"/>
    <w:uiPriority w:val="99"/>
    <w:semiHidden/>
    <w:unhideWhenUsed/>
    <w:rsid w:val="007B1A7A"/>
    <w:pPr>
      <w:spacing w:line="240" w:lineRule="auto"/>
    </w:pPr>
    <w:rPr>
      <w:sz w:val="20"/>
    </w:rPr>
  </w:style>
  <w:style w:type="character" w:customStyle="1" w:styleId="KommentartextZchn">
    <w:name w:val="Kommentartext Zchn"/>
    <w:basedOn w:val="Absatz-Standardschriftart"/>
    <w:link w:val="Kommentartext"/>
    <w:uiPriority w:val="99"/>
    <w:semiHidden/>
    <w:rsid w:val="007B1A7A"/>
    <w:rPr>
      <w:rFonts w:ascii="Calibri Light" w:hAnsi="Calibri Light"/>
      <w:lang w:val="de-DE" w:eastAsia="en-US"/>
    </w:rPr>
  </w:style>
  <w:style w:type="paragraph" w:styleId="Kommentarthema">
    <w:name w:val="annotation subject"/>
    <w:basedOn w:val="Kommentartext"/>
    <w:next w:val="Kommentartext"/>
    <w:link w:val="KommentarthemaZchn"/>
    <w:uiPriority w:val="99"/>
    <w:semiHidden/>
    <w:unhideWhenUsed/>
    <w:rsid w:val="007B1A7A"/>
    <w:rPr>
      <w:b/>
      <w:bCs/>
    </w:rPr>
  </w:style>
  <w:style w:type="character" w:customStyle="1" w:styleId="KommentarthemaZchn">
    <w:name w:val="Kommentarthema Zchn"/>
    <w:basedOn w:val="KommentartextZchn"/>
    <w:link w:val="Kommentarthema"/>
    <w:uiPriority w:val="99"/>
    <w:semiHidden/>
    <w:rsid w:val="007B1A7A"/>
    <w:rPr>
      <w:rFonts w:ascii="Calibri Light" w:hAnsi="Calibri Light"/>
      <w:b/>
      <w:bCs/>
      <w:lang w:val="de-DE" w:eastAsia="en-US"/>
    </w:rPr>
  </w:style>
  <w:style w:type="character" w:customStyle="1" w:styleId="NichtaufgelsteErwhnung1">
    <w:name w:val="Nicht aufgelöste Erwähnung1"/>
    <w:basedOn w:val="Absatz-Standardschriftart"/>
    <w:uiPriority w:val="99"/>
    <w:semiHidden/>
    <w:unhideWhenUsed/>
    <w:rsid w:val="000545BC"/>
    <w:rPr>
      <w:color w:val="605E5C"/>
      <w:shd w:val="clear" w:color="auto" w:fill="E1DFDD"/>
    </w:rPr>
  </w:style>
  <w:style w:type="paragraph" w:styleId="Abbildungsverzeichnis">
    <w:name w:val="table of figures"/>
    <w:basedOn w:val="Standard"/>
    <w:next w:val="Standard"/>
    <w:uiPriority w:val="99"/>
    <w:unhideWhenUsed/>
    <w:rsid w:val="00404081"/>
    <w:pPr>
      <w:ind w:left="480" w:hanging="480"/>
    </w:pPr>
    <w:rPr>
      <w:rFonts w:asciiTheme="minorHAnsi" w:hAnsiTheme="minorHAnsi" w:cstheme="minorHAnsi"/>
      <w:b/>
      <w:bCs/>
      <w:sz w:val="20"/>
    </w:rPr>
  </w:style>
  <w:style w:type="paragraph" w:styleId="Beschriftung">
    <w:name w:val="caption"/>
    <w:basedOn w:val="Standard"/>
    <w:next w:val="Standard"/>
    <w:uiPriority w:val="35"/>
    <w:unhideWhenUsed/>
    <w:qFormat/>
    <w:rsid w:val="00404081"/>
    <w:pPr>
      <w:spacing w:after="200" w:line="240" w:lineRule="auto"/>
    </w:pPr>
    <w:rPr>
      <w:i/>
      <w:iCs/>
      <w:color w:val="1F497D" w:themeColor="text2"/>
      <w:sz w:val="18"/>
      <w:szCs w:val="18"/>
    </w:rPr>
  </w:style>
  <w:style w:type="character" w:styleId="NichtaufgelsteErwhnung">
    <w:name w:val="Unresolved Mention"/>
    <w:basedOn w:val="Absatz-Standardschriftart"/>
    <w:uiPriority w:val="99"/>
    <w:semiHidden/>
    <w:unhideWhenUsed/>
    <w:rsid w:val="00D4074E"/>
    <w:rPr>
      <w:color w:val="605E5C"/>
      <w:shd w:val="clear" w:color="auto" w:fill="E1DFDD"/>
    </w:rPr>
  </w:style>
  <w:style w:type="paragraph" w:styleId="Inhaltsverzeichnisberschrift">
    <w:name w:val="TOC Heading"/>
    <w:basedOn w:val="berschrift1"/>
    <w:next w:val="Standard"/>
    <w:uiPriority w:val="39"/>
    <w:unhideWhenUsed/>
    <w:qFormat/>
    <w:rsid w:val="00AB7EB5"/>
    <w:pPr>
      <w:numPr>
        <w:numId w:val="0"/>
      </w:numPr>
      <w:spacing w:before="480"/>
      <w:outlineLvl w:val="9"/>
    </w:pPr>
    <w:rPr>
      <w:rFonts w:asciiTheme="majorHAnsi" w:eastAsiaTheme="majorEastAsia" w:hAnsiTheme="majorHAnsi" w:cstheme="majorBidi"/>
      <w:color w:val="365F91" w:themeColor="accent1" w:themeShade="BF"/>
      <w:sz w:val="28"/>
      <w:szCs w:val="28"/>
      <w:lang w:val="de-AT" w:eastAsia="de-DE"/>
    </w:rPr>
  </w:style>
  <w:style w:type="paragraph" w:styleId="Verzeichnis3">
    <w:name w:val="toc 3"/>
    <w:basedOn w:val="Standard"/>
    <w:next w:val="Standard"/>
    <w:autoRedefine/>
    <w:uiPriority w:val="39"/>
    <w:unhideWhenUsed/>
    <w:rsid w:val="00AB7EB5"/>
    <w:rPr>
      <w:rFonts w:asciiTheme="minorHAnsi" w:hAnsiTheme="minorHAnsi" w:cstheme="minorHAnsi"/>
      <w:smallCaps/>
      <w:sz w:val="22"/>
      <w:szCs w:val="22"/>
    </w:rPr>
  </w:style>
  <w:style w:type="paragraph" w:styleId="Verzeichnis4">
    <w:name w:val="toc 4"/>
    <w:basedOn w:val="Standard"/>
    <w:next w:val="Standard"/>
    <w:autoRedefine/>
    <w:uiPriority w:val="39"/>
    <w:unhideWhenUsed/>
    <w:rsid w:val="00AB7EB5"/>
    <w:rPr>
      <w:rFonts w:asciiTheme="minorHAnsi" w:hAnsiTheme="minorHAnsi" w:cstheme="minorHAnsi"/>
      <w:sz w:val="22"/>
      <w:szCs w:val="22"/>
    </w:rPr>
  </w:style>
  <w:style w:type="paragraph" w:styleId="Verzeichnis5">
    <w:name w:val="toc 5"/>
    <w:basedOn w:val="Standard"/>
    <w:next w:val="Standard"/>
    <w:autoRedefine/>
    <w:uiPriority w:val="39"/>
    <w:unhideWhenUsed/>
    <w:rsid w:val="00AB7EB5"/>
    <w:rPr>
      <w:rFonts w:asciiTheme="minorHAnsi" w:hAnsiTheme="minorHAnsi" w:cstheme="minorHAnsi"/>
      <w:sz w:val="22"/>
      <w:szCs w:val="22"/>
    </w:rPr>
  </w:style>
  <w:style w:type="paragraph" w:styleId="Verzeichnis6">
    <w:name w:val="toc 6"/>
    <w:basedOn w:val="Standard"/>
    <w:next w:val="Standard"/>
    <w:autoRedefine/>
    <w:uiPriority w:val="39"/>
    <w:unhideWhenUsed/>
    <w:rsid w:val="00AB7EB5"/>
    <w:rPr>
      <w:rFonts w:asciiTheme="minorHAnsi" w:hAnsiTheme="minorHAnsi" w:cstheme="minorHAnsi"/>
      <w:sz w:val="22"/>
      <w:szCs w:val="22"/>
    </w:rPr>
  </w:style>
  <w:style w:type="paragraph" w:styleId="Verzeichnis7">
    <w:name w:val="toc 7"/>
    <w:basedOn w:val="Standard"/>
    <w:next w:val="Standard"/>
    <w:autoRedefine/>
    <w:uiPriority w:val="39"/>
    <w:unhideWhenUsed/>
    <w:rsid w:val="00AB7EB5"/>
    <w:rPr>
      <w:rFonts w:asciiTheme="minorHAnsi" w:hAnsiTheme="minorHAnsi" w:cstheme="minorHAnsi"/>
      <w:sz w:val="22"/>
      <w:szCs w:val="22"/>
    </w:rPr>
  </w:style>
  <w:style w:type="paragraph" w:styleId="Verzeichnis8">
    <w:name w:val="toc 8"/>
    <w:basedOn w:val="Standard"/>
    <w:next w:val="Standard"/>
    <w:autoRedefine/>
    <w:uiPriority w:val="39"/>
    <w:unhideWhenUsed/>
    <w:rsid w:val="00AB7EB5"/>
    <w:rPr>
      <w:rFonts w:asciiTheme="minorHAnsi" w:hAnsiTheme="minorHAnsi" w:cstheme="minorHAnsi"/>
      <w:sz w:val="22"/>
      <w:szCs w:val="22"/>
    </w:rPr>
  </w:style>
  <w:style w:type="paragraph" w:styleId="Verzeichnis9">
    <w:name w:val="toc 9"/>
    <w:basedOn w:val="Standard"/>
    <w:next w:val="Standard"/>
    <w:autoRedefine/>
    <w:uiPriority w:val="39"/>
    <w:unhideWhenUsed/>
    <w:rsid w:val="00AB7EB5"/>
    <w:rPr>
      <w:rFonts w:asciiTheme="minorHAnsi" w:hAnsiTheme="minorHAnsi" w:cstheme="minorHAnsi"/>
      <w:sz w:val="22"/>
      <w:szCs w:val="22"/>
    </w:rPr>
  </w:style>
  <w:style w:type="paragraph" w:customStyle="1" w:styleId="AnleitungHinweisBlau">
    <w:name w:val="Anleitung_Hinweis_Blau"/>
    <w:basedOn w:val="Standard"/>
    <w:link w:val="AnleitungHinweisBlauZchn"/>
    <w:qFormat/>
    <w:rsid w:val="005C7545"/>
    <w:rPr>
      <w:b/>
      <w:bCs/>
      <w:color w:val="23477C"/>
    </w:rPr>
  </w:style>
  <w:style w:type="character" w:customStyle="1" w:styleId="AnleitungHinweisBlauZchn">
    <w:name w:val="Anleitung_Hinweis_Blau Zchn"/>
    <w:basedOn w:val="Absatz-Standardschriftart"/>
    <w:link w:val="AnleitungHinweisBlau"/>
    <w:rsid w:val="005C7545"/>
    <w:rPr>
      <w:rFonts w:ascii="Calibri Light" w:hAnsi="Calibri Light"/>
      <w:b/>
      <w:bCs/>
      <w:color w:val="23477C"/>
      <w:sz w:val="24"/>
      <w:lang w:val="de-DE" w:eastAsia="en-US"/>
    </w:rPr>
  </w:style>
  <w:style w:type="character" w:styleId="BesuchterLink">
    <w:name w:val="FollowedHyperlink"/>
    <w:basedOn w:val="Absatz-Standardschriftart"/>
    <w:uiPriority w:val="99"/>
    <w:semiHidden/>
    <w:unhideWhenUsed/>
    <w:rsid w:val="007000E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2186805">
      <w:bodyDiv w:val="1"/>
      <w:marLeft w:val="0"/>
      <w:marRight w:val="0"/>
      <w:marTop w:val="0"/>
      <w:marBottom w:val="0"/>
      <w:divBdr>
        <w:top w:val="none" w:sz="0" w:space="0" w:color="auto"/>
        <w:left w:val="none" w:sz="0" w:space="0" w:color="auto"/>
        <w:bottom w:val="none" w:sz="0" w:space="0" w:color="auto"/>
        <w:right w:val="none" w:sz="0" w:space="0" w:color="auto"/>
      </w:divBdr>
    </w:div>
    <w:div w:id="656541055">
      <w:bodyDiv w:val="1"/>
      <w:marLeft w:val="0"/>
      <w:marRight w:val="0"/>
      <w:marTop w:val="0"/>
      <w:marBottom w:val="0"/>
      <w:divBdr>
        <w:top w:val="none" w:sz="0" w:space="0" w:color="auto"/>
        <w:left w:val="none" w:sz="0" w:space="0" w:color="auto"/>
        <w:bottom w:val="none" w:sz="0" w:space="0" w:color="auto"/>
        <w:right w:val="none" w:sz="0" w:space="0" w:color="auto"/>
      </w:divBdr>
    </w:div>
    <w:div w:id="696273150">
      <w:bodyDiv w:val="1"/>
      <w:marLeft w:val="0"/>
      <w:marRight w:val="0"/>
      <w:marTop w:val="0"/>
      <w:marBottom w:val="0"/>
      <w:divBdr>
        <w:top w:val="none" w:sz="0" w:space="0" w:color="auto"/>
        <w:left w:val="none" w:sz="0" w:space="0" w:color="auto"/>
        <w:bottom w:val="none" w:sz="0" w:space="0" w:color="auto"/>
        <w:right w:val="none" w:sz="0" w:space="0" w:color="auto"/>
      </w:divBdr>
    </w:div>
    <w:div w:id="922226830">
      <w:bodyDiv w:val="1"/>
      <w:marLeft w:val="0"/>
      <w:marRight w:val="0"/>
      <w:marTop w:val="0"/>
      <w:marBottom w:val="0"/>
      <w:divBdr>
        <w:top w:val="none" w:sz="0" w:space="0" w:color="auto"/>
        <w:left w:val="none" w:sz="0" w:space="0" w:color="auto"/>
        <w:bottom w:val="none" w:sz="0" w:space="0" w:color="auto"/>
        <w:right w:val="none" w:sz="0" w:space="0" w:color="auto"/>
      </w:divBdr>
    </w:div>
    <w:div w:id="1018652830">
      <w:bodyDiv w:val="1"/>
      <w:marLeft w:val="0"/>
      <w:marRight w:val="0"/>
      <w:marTop w:val="0"/>
      <w:marBottom w:val="0"/>
      <w:divBdr>
        <w:top w:val="none" w:sz="0" w:space="0" w:color="auto"/>
        <w:left w:val="none" w:sz="0" w:space="0" w:color="auto"/>
        <w:bottom w:val="none" w:sz="0" w:space="0" w:color="auto"/>
        <w:right w:val="none" w:sz="0" w:space="0" w:color="auto"/>
      </w:divBdr>
    </w:div>
    <w:div w:id="1112238550">
      <w:bodyDiv w:val="1"/>
      <w:marLeft w:val="0"/>
      <w:marRight w:val="0"/>
      <w:marTop w:val="0"/>
      <w:marBottom w:val="0"/>
      <w:divBdr>
        <w:top w:val="none" w:sz="0" w:space="0" w:color="auto"/>
        <w:left w:val="none" w:sz="0" w:space="0" w:color="auto"/>
        <w:bottom w:val="none" w:sz="0" w:space="0" w:color="auto"/>
        <w:right w:val="none" w:sz="0" w:space="0" w:color="auto"/>
      </w:divBdr>
    </w:div>
    <w:div w:id="1152335939">
      <w:bodyDiv w:val="1"/>
      <w:marLeft w:val="0"/>
      <w:marRight w:val="0"/>
      <w:marTop w:val="0"/>
      <w:marBottom w:val="0"/>
      <w:divBdr>
        <w:top w:val="none" w:sz="0" w:space="0" w:color="auto"/>
        <w:left w:val="none" w:sz="0" w:space="0" w:color="auto"/>
        <w:bottom w:val="none" w:sz="0" w:space="0" w:color="auto"/>
        <w:right w:val="none" w:sz="0" w:space="0" w:color="auto"/>
      </w:divBdr>
    </w:div>
    <w:div w:id="1163282153">
      <w:bodyDiv w:val="1"/>
      <w:marLeft w:val="0"/>
      <w:marRight w:val="0"/>
      <w:marTop w:val="0"/>
      <w:marBottom w:val="0"/>
      <w:divBdr>
        <w:top w:val="none" w:sz="0" w:space="0" w:color="auto"/>
        <w:left w:val="none" w:sz="0" w:space="0" w:color="auto"/>
        <w:bottom w:val="none" w:sz="0" w:space="0" w:color="auto"/>
        <w:right w:val="none" w:sz="0" w:space="0" w:color="auto"/>
      </w:divBdr>
    </w:div>
    <w:div w:id="1337071650">
      <w:bodyDiv w:val="1"/>
      <w:marLeft w:val="0"/>
      <w:marRight w:val="0"/>
      <w:marTop w:val="0"/>
      <w:marBottom w:val="0"/>
      <w:divBdr>
        <w:top w:val="none" w:sz="0" w:space="0" w:color="auto"/>
        <w:left w:val="none" w:sz="0" w:space="0" w:color="auto"/>
        <w:bottom w:val="none" w:sz="0" w:space="0" w:color="auto"/>
        <w:right w:val="none" w:sz="0" w:space="0" w:color="auto"/>
      </w:divBdr>
    </w:div>
    <w:div w:id="20936932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header" Target="header6.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s://www.wko.at/service/corona.html" TargetMode="External"/><Relationship Id="rId33"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ages.at/themen/krankheitserreger/coronavirus/faq-coronavirus/" TargetMode="External"/><Relationship Id="rId32"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s://www.noe.gv.at/noe/Coronavirus/Regionale_Massnahmen_in_Noe.html" TargetMode="External"/><Relationship Id="rId28" Type="http://schemas.openxmlformats.org/officeDocument/2006/relationships/footer" Target="footer6.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yperlink" Target="mailto:post.bhwb@noel.gv.a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ris.bka.gv.at/RisInfo/COVID_Gesetze_Bund_Land.pdf" TargetMode="External"/><Relationship Id="rId27" Type="http://schemas.openxmlformats.org/officeDocument/2006/relationships/header" Target="header8.xml"/><Relationship Id="rId30" Type="http://schemas.openxmlformats.org/officeDocument/2006/relationships/hyperlink" Target="mailto:post@ma15.wien.gv.at" TargetMode="External"/><Relationship Id="rId35"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Medien\Vorlagen\Office\OFFICE_Skritum_LV_02.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DFA0B27B208D149AD121821BE51C9B0" ma:contentTypeVersion="12" ma:contentTypeDescription="Ein neues Dokument erstellen." ma:contentTypeScope="" ma:versionID="c351bf18a4a08bb27d90e6786a66bbe7">
  <xsd:schema xmlns:xsd="http://www.w3.org/2001/XMLSchema" xmlns:xs="http://www.w3.org/2001/XMLSchema" xmlns:p="http://schemas.microsoft.com/office/2006/metadata/properties" xmlns:ns2="fb446506-acda-4fe7-84c2-304143b17715" xmlns:ns3="385fa6f0-1c24-4592-83e6-d826a776ea38" targetNamespace="http://schemas.microsoft.com/office/2006/metadata/properties" ma:root="true" ma:fieldsID="650441a4b4f5fd1b00b9be033ed8cbca" ns2:_="" ns3:_="">
    <xsd:import namespace="fb446506-acda-4fe7-84c2-304143b17715"/>
    <xsd:import namespace="385fa6f0-1c24-4592-83e6-d826a776ea3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446506-acda-4fe7-84c2-304143b177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5fa6f0-1c24-4592-83e6-d826a776ea38"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CDCE36-0782-4EC2-961C-0FA927D00D3F}">
  <ds:schemaRefs>
    <ds:schemaRef ds:uri="http://purl.org/dc/terms/"/>
    <ds:schemaRef ds:uri="385fa6f0-1c24-4592-83e6-d826a776ea38"/>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fb446506-acda-4fe7-84c2-304143b17715"/>
    <ds:schemaRef ds:uri="http://www.w3.org/XML/1998/namespace"/>
    <ds:schemaRef ds:uri="http://purl.org/dc/dcmitype/"/>
  </ds:schemaRefs>
</ds:datastoreItem>
</file>

<file path=customXml/itemProps2.xml><?xml version="1.0" encoding="utf-8"?>
<ds:datastoreItem xmlns:ds="http://schemas.openxmlformats.org/officeDocument/2006/customXml" ds:itemID="{C291DDB3-8599-4BA4-AFC8-21C2158F7B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446506-acda-4fe7-84c2-304143b17715"/>
    <ds:schemaRef ds:uri="385fa6f0-1c24-4592-83e6-d826a776ea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BFFEFE-FB92-4513-9A2E-05E428E8D3FC}">
  <ds:schemaRefs>
    <ds:schemaRef ds:uri="http://schemas.openxmlformats.org/officeDocument/2006/bibliography"/>
  </ds:schemaRefs>
</ds:datastoreItem>
</file>

<file path=customXml/itemProps4.xml><?xml version="1.0" encoding="utf-8"?>
<ds:datastoreItem xmlns:ds="http://schemas.openxmlformats.org/officeDocument/2006/customXml" ds:itemID="{EB12B593-F173-4FEC-A5F4-020C3E6018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OFFICE_Skritum_LV_02.dotx</Template>
  <TotalTime>0</TotalTime>
  <Pages>40</Pages>
  <Words>10148</Words>
  <Characters>63936</Characters>
  <Application>Microsoft Office Word</Application>
  <DocSecurity>0</DocSecurity>
  <Lines>532</Lines>
  <Paragraphs>147</Paragraphs>
  <ScaleCrop>false</ScaleCrop>
  <HeadingPairs>
    <vt:vector size="2" baseType="variant">
      <vt:variant>
        <vt:lpstr>Titel</vt:lpstr>
      </vt:variant>
      <vt:variant>
        <vt:i4>1</vt:i4>
      </vt:variant>
    </vt:vector>
  </HeadingPairs>
  <TitlesOfParts>
    <vt:vector size="1" baseType="lpstr">
      <vt:lpstr>COVID-19 Präventionskonzept</vt:lpstr>
    </vt:vector>
  </TitlesOfParts>
  <Company/>
  <LinksUpToDate>false</LinksUpToDate>
  <CharactersWithSpaces>73937</CharactersWithSpaces>
  <SharedDoc>false</SharedDoc>
  <HLinks>
    <vt:vector size="24" baseType="variant">
      <vt:variant>
        <vt:i4>2621559</vt:i4>
      </vt:variant>
      <vt:variant>
        <vt:i4>141</vt:i4>
      </vt:variant>
      <vt:variant>
        <vt:i4>0</vt:i4>
      </vt:variant>
      <vt:variant>
        <vt:i4>5</vt:i4>
      </vt:variant>
      <vt:variant>
        <vt:lpwstr>https://konfliktkultur.com/3837/lehrgang-wirtschaftsme/</vt:lpwstr>
      </vt:variant>
      <vt:variant>
        <vt:lpwstr/>
      </vt:variant>
      <vt:variant>
        <vt:i4>1900644</vt:i4>
      </vt:variant>
      <vt:variant>
        <vt:i4>138</vt:i4>
      </vt:variant>
      <vt:variant>
        <vt:i4>0</vt:i4>
      </vt:variant>
      <vt:variant>
        <vt:i4>5</vt:i4>
      </vt:variant>
      <vt:variant>
        <vt:lpwstr>mailto:ulrike.gamm@konfliktkultur.com</vt:lpwstr>
      </vt:variant>
      <vt:variant>
        <vt:lpwstr/>
      </vt:variant>
      <vt:variant>
        <vt:i4>1900644</vt:i4>
      </vt:variant>
      <vt:variant>
        <vt:i4>135</vt:i4>
      </vt:variant>
      <vt:variant>
        <vt:i4>0</vt:i4>
      </vt:variant>
      <vt:variant>
        <vt:i4>5</vt:i4>
      </vt:variant>
      <vt:variant>
        <vt:lpwstr>mailto:ulrike.gamm@konfliktkultur.com</vt:lpwstr>
      </vt:variant>
      <vt:variant>
        <vt:lpwstr/>
      </vt:variant>
      <vt:variant>
        <vt:i4>1900644</vt:i4>
      </vt:variant>
      <vt:variant>
        <vt:i4>132</vt:i4>
      </vt:variant>
      <vt:variant>
        <vt:i4>0</vt:i4>
      </vt:variant>
      <vt:variant>
        <vt:i4>5</vt:i4>
      </vt:variant>
      <vt:variant>
        <vt:lpwstr>mailto:ulrike.gamm@konfliktkultur.com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COVID-19 Präventionskonzept</dc:title>
  <dc:subject/>
  <dc:creator>Karl Dieter Brückner;glanzer@krisenplaner.at</dc:creator>
  <cp:keywords/>
  <cp:lastModifiedBy>Karl Dieter Brückner</cp:lastModifiedBy>
  <cp:revision>36</cp:revision>
  <cp:lastPrinted>2020-10-28T23:22:00Z</cp:lastPrinted>
  <dcterms:created xsi:type="dcterms:W3CDTF">2021-06-21T09:52:00Z</dcterms:created>
  <dcterms:modified xsi:type="dcterms:W3CDTF">2021-06-21T12:59:00Z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0x0101001DFA0B27B208D149AD121821BE51C9B0</vt:lpwstr>
  </property>
</Properties>
</file>